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5C22A" w14:textId="77777777" w:rsidR="005F033E" w:rsidRPr="005939DE" w:rsidRDefault="005F033E" w:rsidP="005F033E">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p>
    <w:p w14:paraId="31668566" w14:textId="77777777" w:rsidR="005F033E" w:rsidRPr="00064ADD" w:rsidRDefault="005F033E" w:rsidP="005F033E">
      <w:pPr>
        <w:pStyle w:val="aa"/>
        <w:spacing w:after="0" w:line="360" w:lineRule="auto"/>
        <w:ind w:firstLine="567"/>
        <w:jc w:val="right"/>
        <w:rPr>
          <w:rFonts w:ascii="GHEA Grapalat" w:hAnsi="GHEA Grapalat" w:cs="Sylfaen"/>
          <w:i/>
          <w:sz w:val="16"/>
          <w:lang w:val="hy-AM"/>
        </w:rPr>
      </w:pPr>
      <w:r w:rsidRPr="00064ADD">
        <w:rPr>
          <w:rFonts w:ascii="GHEA Grapalat" w:hAnsi="GHEA Grapalat" w:cs="Sylfaen"/>
          <w:i/>
          <w:sz w:val="16"/>
        </w:rPr>
        <w:t xml:space="preserve">Հավելված N </w:t>
      </w:r>
      <w:r w:rsidRPr="00064ADD">
        <w:rPr>
          <w:rFonts w:ascii="GHEA Grapalat" w:hAnsi="GHEA Grapalat" w:cs="Sylfaen"/>
          <w:i/>
          <w:sz w:val="16"/>
          <w:lang w:val="hy-AM"/>
        </w:rPr>
        <w:t>9</w:t>
      </w:r>
    </w:p>
    <w:p w14:paraId="4518601D" w14:textId="77777777" w:rsidR="005F033E" w:rsidRPr="00D20CD3" w:rsidRDefault="005F033E" w:rsidP="005F033E">
      <w:pPr>
        <w:pStyle w:val="aa"/>
        <w:spacing w:after="0" w:line="480" w:lineRule="auto"/>
        <w:ind w:firstLine="567"/>
        <w:jc w:val="right"/>
        <w:rPr>
          <w:rFonts w:ascii="GHEA Grapalat" w:hAnsi="GHEA Grapalat" w:cs="Sylfaen"/>
          <w:i/>
          <w:sz w:val="16"/>
          <w:lang w:val="hy-AM"/>
        </w:rPr>
      </w:pPr>
      <w:r w:rsidRPr="00064ADD">
        <w:rPr>
          <w:rFonts w:ascii="GHEA Grapalat" w:hAnsi="GHEA Grapalat" w:cs="Sylfaen"/>
          <w:i/>
          <w:sz w:val="16"/>
          <w:lang w:val="hy-AM"/>
        </w:rPr>
        <w:t xml:space="preserve">                                                                                                           </w:t>
      </w:r>
      <w:r w:rsidRPr="00D20CD3">
        <w:rPr>
          <w:rFonts w:ascii="GHEA Grapalat" w:hAnsi="GHEA Grapalat" w:cs="Sylfaen"/>
          <w:i/>
          <w:sz w:val="16"/>
          <w:lang w:val="hy-AM"/>
        </w:rPr>
        <w:t xml:space="preserve"> </w:t>
      </w:r>
      <w:r w:rsidRPr="00064ADD">
        <w:rPr>
          <w:rFonts w:ascii="GHEA Grapalat" w:hAnsi="GHEA Grapalat" w:cs="Sylfaen"/>
          <w:i/>
          <w:sz w:val="16"/>
          <w:lang w:val="hy-AM"/>
        </w:rPr>
        <w:t xml:space="preserve"> </w:t>
      </w:r>
      <w:r w:rsidRPr="00D20CD3">
        <w:rPr>
          <w:rFonts w:ascii="GHEA Grapalat" w:hAnsi="GHEA Grapalat" w:cs="Sylfaen"/>
          <w:i/>
          <w:sz w:val="16"/>
          <w:lang w:val="hy-AM"/>
        </w:rPr>
        <w:t>ՀՀ ֆինանսների նախարարի 20</w:t>
      </w:r>
      <w:r w:rsidRPr="00064ADD">
        <w:rPr>
          <w:rFonts w:ascii="GHEA Grapalat" w:hAnsi="GHEA Grapalat" w:cs="Sylfaen"/>
          <w:i/>
          <w:sz w:val="16"/>
          <w:lang w:val="hy-AM"/>
        </w:rPr>
        <w:t xml:space="preserve">22 </w:t>
      </w:r>
      <w:r w:rsidRPr="00D20CD3">
        <w:rPr>
          <w:rFonts w:ascii="GHEA Grapalat" w:hAnsi="GHEA Grapalat" w:cs="Sylfaen"/>
          <w:i/>
          <w:sz w:val="16"/>
          <w:lang w:val="hy-AM"/>
        </w:rPr>
        <w:t>թվականի</w:t>
      </w:r>
      <w:r>
        <w:rPr>
          <w:rFonts w:ascii="GHEA Grapalat" w:hAnsi="GHEA Grapalat" w:cs="Sylfaen"/>
          <w:i/>
          <w:sz w:val="16"/>
          <w:lang w:val="hy-AM"/>
        </w:rPr>
        <w:t xml:space="preserve">  նոյեմբերի 2 -ի</w:t>
      </w:r>
    </w:p>
    <w:p w14:paraId="532C0C01" w14:textId="77777777" w:rsidR="005F033E" w:rsidRPr="00064ADD" w:rsidRDefault="005F033E" w:rsidP="005F033E">
      <w:pPr>
        <w:pStyle w:val="aa"/>
        <w:spacing w:after="0"/>
        <w:ind w:right="-7" w:firstLine="567"/>
        <w:jc w:val="right"/>
        <w:rPr>
          <w:rFonts w:ascii="GHEA Grapalat" w:hAnsi="GHEA Grapalat" w:cs="Sylfaen"/>
          <w:i/>
          <w:sz w:val="18"/>
          <w:szCs w:val="20"/>
          <w:lang w:val="af-ZA" w:eastAsia="ru-RU"/>
        </w:rPr>
      </w:pPr>
      <w:r w:rsidRPr="00B864E3">
        <w:rPr>
          <w:rFonts w:ascii="GHEA Grapalat" w:hAnsi="GHEA Grapalat" w:cs="Sylfaen"/>
          <w:i/>
          <w:sz w:val="16"/>
          <w:lang w:val="hy-AM"/>
        </w:rPr>
        <w:t xml:space="preserve">N </w:t>
      </w:r>
      <w:r>
        <w:rPr>
          <w:rFonts w:ascii="GHEA Grapalat" w:hAnsi="GHEA Grapalat" w:cs="Sylfaen"/>
          <w:i/>
          <w:sz w:val="16"/>
          <w:lang w:val="hy-AM"/>
        </w:rPr>
        <w:t xml:space="preserve"> 451-Ա </w:t>
      </w:r>
      <w:r w:rsidRPr="00B864E3">
        <w:rPr>
          <w:rFonts w:ascii="GHEA Grapalat" w:hAnsi="GHEA Grapalat" w:cs="Sylfaen"/>
          <w:i/>
          <w:sz w:val="16"/>
          <w:lang w:val="hy-AM"/>
        </w:rPr>
        <w:t xml:space="preserve"> հրամանի    </w:t>
      </w:r>
    </w:p>
    <w:p w14:paraId="5BD5698A" w14:textId="77777777" w:rsidR="005F033E" w:rsidRPr="00064ADD" w:rsidRDefault="005F033E" w:rsidP="005F033E">
      <w:pPr>
        <w:pStyle w:val="aa"/>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14:paraId="253EB18B" w14:textId="77777777" w:rsidR="005F033E" w:rsidRPr="00064ADD" w:rsidRDefault="005F033E" w:rsidP="005F033E">
      <w:pPr>
        <w:pStyle w:val="aa"/>
        <w:spacing w:after="0"/>
        <w:ind w:right="-7" w:firstLine="567"/>
        <w:jc w:val="right"/>
        <w:rPr>
          <w:rFonts w:ascii="GHEA Grapalat" w:hAnsi="GHEA Grapalat" w:cs="Sylfaen"/>
          <w:i/>
          <w:u w:val="single"/>
          <w:lang w:val="af-ZA" w:eastAsia="ru-RU"/>
        </w:rPr>
      </w:pPr>
      <w:r w:rsidRPr="00B864E3">
        <w:rPr>
          <w:rFonts w:ascii="GHEA Grapalat" w:hAnsi="GHEA Grapalat" w:cs="Sylfaen"/>
          <w:i/>
          <w:u w:val="single"/>
          <w:lang w:val="hy-AM" w:eastAsia="ru-RU"/>
        </w:rPr>
        <w:t>Օրինակելի</w:t>
      </w:r>
      <w:r w:rsidRPr="00064ADD">
        <w:rPr>
          <w:rFonts w:ascii="GHEA Grapalat" w:hAnsi="GHEA Grapalat" w:cs="Sylfaen"/>
          <w:i/>
          <w:u w:val="single"/>
          <w:lang w:val="af-ZA" w:eastAsia="ru-RU"/>
        </w:rPr>
        <w:t xml:space="preserve"> </w:t>
      </w:r>
      <w:r w:rsidRPr="00B864E3">
        <w:rPr>
          <w:rFonts w:ascii="GHEA Grapalat" w:hAnsi="GHEA Grapalat" w:cs="Sylfaen"/>
          <w:i/>
          <w:u w:val="single"/>
          <w:lang w:val="hy-AM" w:eastAsia="ru-RU"/>
        </w:rPr>
        <w:t>ձև</w:t>
      </w:r>
    </w:p>
    <w:p w14:paraId="31DDA4A2" w14:textId="77777777" w:rsidR="00096865" w:rsidRPr="00064ADD" w:rsidRDefault="00096865" w:rsidP="00EF3662">
      <w:pPr>
        <w:pStyle w:val="a3"/>
        <w:spacing w:line="240" w:lineRule="auto"/>
        <w:jc w:val="center"/>
        <w:rPr>
          <w:rFonts w:ascii="GHEA Grapalat" w:hAnsi="GHEA Grapalat"/>
          <w:i w:val="0"/>
          <w:lang w:val="af-ZA"/>
        </w:rPr>
      </w:pPr>
    </w:p>
    <w:p w14:paraId="1F01A170"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0C994CCC" w:rsidR="00642EFE" w:rsidRPr="00064ADD" w:rsidRDefault="00C56918" w:rsidP="00EF3662">
      <w:pPr>
        <w:pStyle w:val="a3"/>
        <w:spacing w:line="240" w:lineRule="auto"/>
        <w:jc w:val="center"/>
        <w:rPr>
          <w:rFonts w:ascii="GHEA Grapalat" w:hAnsi="GHEA Grapalat"/>
          <w:i w:val="0"/>
          <w:lang w:val="af-ZA"/>
        </w:rPr>
      </w:pPr>
      <w:r>
        <w:rPr>
          <w:rFonts w:ascii="GHEA Grapalat" w:hAnsi="GHEA Grapalat"/>
          <w:i w:val="0"/>
          <w:lang w:val="af-ZA"/>
        </w:rPr>
        <w:t>ԳՆԱՆԱՇՄԱՆ ՀԱՐՑՄԱՆ ԸՆԹԱՑԱԿԱՐԳԻ</w:t>
      </w:r>
      <w:r w:rsidR="00642EFE" w:rsidRPr="00064ADD">
        <w:rPr>
          <w:rFonts w:ascii="GHEA Grapalat" w:hAnsi="GHEA Grapalat"/>
          <w:i w:val="0"/>
          <w:lang w:val="af-ZA"/>
        </w:rPr>
        <w:t xml:space="preserve"> ՄԱՍԻՆ</w:t>
      </w:r>
      <w:r w:rsidR="00E449ED" w:rsidRPr="00064ADD">
        <w:rPr>
          <w:rFonts w:ascii="GHEA Grapalat" w:hAnsi="GHEA Grapalat"/>
          <w:i w:val="0"/>
          <w:lang w:val="af-ZA"/>
        </w:rPr>
        <w:t>*</w:t>
      </w:r>
    </w:p>
    <w:p w14:paraId="00F0CAF3" w14:textId="77777777" w:rsidR="00642EFE" w:rsidRPr="00064ADD" w:rsidRDefault="00642EFE" w:rsidP="00EF3662">
      <w:pPr>
        <w:pStyle w:val="a3"/>
        <w:spacing w:line="240" w:lineRule="auto"/>
        <w:jc w:val="center"/>
        <w:rPr>
          <w:rFonts w:ascii="GHEA Grapalat" w:hAnsi="GHEA Grapalat"/>
          <w:i w:val="0"/>
          <w:lang w:val="af-ZA"/>
        </w:rPr>
      </w:pPr>
    </w:p>
    <w:p w14:paraId="30A686F3"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71C6F55D"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C56918" w:rsidRPr="00C56918">
        <w:rPr>
          <w:rFonts w:ascii="GHEA Grapalat" w:hAnsi="GHEA Grapalat"/>
          <w:i w:val="0"/>
          <w:lang w:val="af-ZA"/>
        </w:rPr>
        <w:t>2</w:t>
      </w:r>
      <w:r w:rsidR="00180BEA">
        <w:rPr>
          <w:rFonts w:ascii="GHEA Grapalat" w:hAnsi="GHEA Grapalat"/>
          <w:i w:val="0"/>
          <w:lang w:val="hy-AM"/>
        </w:rPr>
        <w:t xml:space="preserve">5 </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A76C15" w:rsidRPr="00064ADD">
        <w:rPr>
          <w:rFonts w:ascii="GHEA Grapalat" w:hAnsi="GHEA Grapalat"/>
          <w:i w:val="0"/>
          <w:lang w:val="af-ZA"/>
        </w:rPr>
        <w:t>«</w:t>
      </w:r>
      <w:r w:rsidR="002D0BF9">
        <w:rPr>
          <w:rFonts w:ascii="GHEA Grapalat" w:hAnsi="GHEA Grapalat"/>
          <w:i w:val="0"/>
          <w:lang w:val="hy-AM"/>
        </w:rPr>
        <w:t>փետրվար</w:t>
      </w:r>
      <w:r w:rsidR="005F033E">
        <w:rPr>
          <w:rFonts w:ascii="GHEA Grapalat" w:hAnsi="GHEA Grapalat"/>
          <w:i w:val="0"/>
          <w:lang w:val="hy-AM"/>
        </w:rPr>
        <w:t>ի</w:t>
      </w:r>
      <w:r w:rsidR="003C53D4" w:rsidRPr="00064ADD">
        <w:rPr>
          <w:rFonts w:ascii="GHEA Grapalat" w:hAnsi="GHEA Grapalat"/>
          <w:i w:val="0"/>
          <w:lang w:val="af-ZA"/>
        </w:rPr>
        <w:t>»</w:t>
      </w:r>
      <w:r w:rsidRPr="00064ADD">
        <w:rPr>
          <w:rFonts w:ascii="GHEA Grapalat" w:hAnsi="GHEA Grapalat"/>
          <w:i w:val="0"/>
          <w:lang w:val="af-ZA"/>
        </w:rPr>
        <w:t xml:space="preserve"> </w:t>
      </w:r>
      <w:r w:rsidR="003C53D4" w:rsidRPr="00064ADD">
        <w:rPr>
          <w:rFonts w:ascii="GHEA Grapalat" w:hAnsi="GHEA Grapalat"/>
          <w:i w:val="0"/>
          <w:lang w:val="af-ZA"/>
        </w:rPr>
        <w:t>«</w:t>
      </w:r>
      <w:r w:rsidR="001E6960">
        <w:rPr>
          <w:rFonts w:ascii="GHEA Grapalat" w:hAnsi="GHEA Grapalat"/>
          <w:i w:val="0"/>
          <w:lang w:val="hy-AM"/>
        </w:rPr>
        <w:t>1</w:t>
      </w:r>
      <w:r w:rsidR="00180BEA">
        <w:rPr>
          <w:rFonts w:ascii="GHEA Grapalat" w:hAnsi="GHEA Grapalat"/>
          <w:i w:val="0"/>
          <w:lang w:val="hy-AM"/>
        </w:rPr>
        <w:t>3</w:t>
      </w:r>
      <w:r w:rsidR="003C53D4" w:rsidRPr="00064ADD">
        <w:rPr>
          <w:rFonts w:ascii="GHEA Grapalat" w:hAnsi="GHEA Grapalat"/>
          <w:i w:val="0"/>
          <w:lang w:val="af-ZA"/>
        </w:rPr>
        <w:t>»</w:t>
      </w:r>
      <w:r w:rsidRPr="00064ADD">
        <w:rPr>
          <w:rFonts w:ascii="GHEA Grapalat" w:hAnsi="GHEA Grapalat"/>
          <w:i w:val="0"/>
          <w:lang w:val="af-ZA"/>
        </w:rPr>
        <w:t xml:space="preserve"> </w:t>
      </w:r>
      <w:r w:rsidR="00A76C15" w:rsidRPr="00064ADD">
        <w:rPr>
          <w:rFonts w:ascii="GHEA Grapalat" w:hAnsi="GHEA Grapalat"/>
          <w:i w:val="0"/>
          <w:lang w:val="af-ZA"/>
        </w:rPr>
        <w:t>«</w:t>
      </w:r>
      <w:r w:rsidR="00C56918" w:rsidRPr="00C56918">
        <w:rPr>
          <w:rFonts w:ascii="GHEA Grapalat" w:hAnsi="GHEA Grapalat"/>
          <w:i w:val="0"/>
          <w:lang w:val="af-ZA"/>
        </w:rPr>
        <w:t>2</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Pr="00064ADD">
        <w:rPr>
          <w:rFonts w:ascii="GHEA Grapalat" w:hAnsi="GHEA Grapalat"/>
          <w:i w:val="0"/>
          <w:lang w:val="af-ZA"/>
        </w:rPr>
        <w:t>որոշ</w:t>
      </w:r>
      <w:bookmarkStart w:id="0" w:name="_GoBack"/>
      <w:bookmarkEnd w:id="0"/>
      <w:r w:rsidRPr="00064ADD">
        <w:rPr>
          <w:rFonts w:ascii="GHEA Grapalat" w:hAnsi="GHEA Grapalat"/>
          <w:i w:val="0"/>
          <w:lang w:val="af-ZA"/>
        </w:rPr>
        <w:t xml:space="preserve">մամբ </w:t>
      </w:r>
    </w:p>
    <w:p w14:paraId="6547196A" w14:textId="77777777" w:rsidR="0091042F" w:rsidRPr="00064ADD" w:rsidRDefault="0091042F" w:rsidP="00EF3662">
      <w:pPr>
        <w:pStyle w:val="a3"/>
        <w:spacing w:line="240" w:lineRule="auto"/>
        <w:jc w:val="center"/>
        <w:rPr>
          <w:rFonts w:ascii="GHEA Grapalat" w:hAnsi="GHEA Grapalat"/>
          <w:i w:val="0"/>
          <w:lang w:val="af-ZA"/>
        </w:rPr>
      </w:pPr>
    </w:p>
    <w:p w14:paraId="73A6D218" w14:textId="75003D80"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1E6960">
        <w:rPr>
          <w:rFonts w:ascii="GHEA Grapalat" w:hAnsi="GHEA Grapalat"/>
          <w:i w:val="0"/>
          <w:lang w:val="af-ZA"/>
        </w:rPr>
        <w:t>ԴԲՊԱԱԿ-ԳՀԾՁԲ-25/3</w:t>
      </w:r>
      <w:r w:rsidR="00C56918">
        <w:rPr>
          <w:rFonts w:ascii="GHEA Grapalat" w:hAnsi="GHEA Grapalat"/>
          <w:i w:val="0"/>
          <w:lang w:val="af-ZA"/>
        </w:rPr>
        <w:t xml:space="preserve"> </w:t>
      </w:r>
    </w:p>
    <w:p w14:paraId="61D6D3B5" w14:textId="77777777" w:rsidR="0091042F" w:rsidRPr="00064ADD" w:rsidRDefault="0091042F" w:rsidP="00EF3662">
      <w:pPr>
        <w:pStyle w:val="a3"/>
        <w:spacing w:line="240" w:lineRule="auto"/>
        <w:rPr>
          <w:rFonts w:ascii="GHEA Grapalat" w:hAnsi="GHEA Grapalat"/>
          <w:i w:val="0"/>
          <w:lang w:val="af-ZA"/>
        </w:rPr>
      </w:pPr>
    </w:p>
    <w:p w14:paraId="2990F807" w14:textId="77777777" w:rsidR="00C56918" w:rsidRPr="0004740A" w:rsidRDefault="00C56918" w:rsidP="00C56918">
      <w:pPr>
        <w:pStyle w:val="a3"/>
        <w:spacing w:line="240" w:lineRule="auto"/>
        <w:ind w:firstLine="708"/>
        <w:jc w:val="left"/>
        <w:rPr>
          <w:rFonts w:ascii="GHEA Grapalat" w:hAnsi="GHEA Grapalat"/>
          <w:i w:val="0"/>
          <w:lang w:val="af-ZA"/>
        </w:rPr>
      </w:pPr>
      <w:r w:rsidRPr="0004740A">
        <w:rPr>
          <w:rFonts w:ascii="GHEA Grapalat" w:hAnsi="GHEA Grapalat"/>
          <w:i w:val="0"/>
          <w:lang w:val="af-ZA"/>
        </w:rPr>
        <w:t xml:space="preserve">Պատվիրատուն` </w:t>
      </w:r>
      <w:r w:rsidRPr="00BD2E1D">
        <w:rPr>
          <w:rFonts w:ascii="GHEA Grapalat" w:hAnsi="GHEA Grapalat"/>
          <w:b/>
          <w:i w:val="0"/>
          <w:lang w:val="af-ZA"/>
        </w:rPr>
        <w:t>ՀՀ ԱՆ “Դեղերի և բժշկական պարագաների ապահովման ազգային կենտրոն” ՊՈԱԿ</w:t>
      </w:r>
      <w:r w:rsidRPr="0004740A">
        <w:rPr>
          <w:rFonts w:ascii="GHEA Grapalat" w:hAnsi="GHEA Grapalat"/>
          <w:i w:val="0"/>
          <w:lang w:val="af-ZA"/>
        </w:rPr>
        <w:t>-ը, որը գտնվում է Ք. Երևան, Տիտոգրադյան 14/10 հասցեում, հայտարարում է գնանշման հարցում, որն իրականացվում է մեկ փուլով:</w:t>
      </w:r>
    </w:p>
    <w:p w14:paraId="0BED28D2" w14:textId="0AAD1B92" w:rsidR="00C56918" w:rsidRPr="0004740A" w:rsidRDefault="00A20B69" w:rsidP="00C56918">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1" w:name="_Hlk23167417"/>
      <w:r w:rsidR="00C56918" w:rsidRPr="0004740A">
        <w:rPr>
          <w:rFonts w:ascii="GHEA Grapalat" w:hAnsi="GHEA Grapalat"/>
          <w:i w:val="0"/>
          <w:lang w:val="af-ZA"/>
        </w:rPr>
        <w:t>Սույն ընթացակարգի</w:t>
      </w:r>
      <w:bookmarkEnd w:id="1"/>
      <w:r w:rsidR="00C56918" w:rsidRPr="0004740A">
        <w:rPr>
          <w:rFonts w:ascii="GHEA Grapalat" w:hAnsi="GHEA Grapalat"/>
          <w:i w:val="0"/>
          <w:lang w:val="af-ZA"/>
        </w:rPr>
        <w:t xml:space="preserve"> արդյունքում </w:t>
      </w:r>
      <w:r w:rsidR="00C56918" w:rsidRPr="0004740A">
        <w:rPr>
          <w:rFonts w:ascii="GHEA Grapalat" w:hAnsi="GHEA Grapalat"/>
          <w:i w:val="0"/>
          <w:lang w:val="hy-AM"/>
        </w:rPr>
        <w:t>ընտրված</w:t>
      </w:r>
      <w:r w:rsidR="00C56918" w:rsidRPr="0004740A">
        <w:rPr>
          <w:rFonts w:ascii="GHEA Grapalat" w:hAnsi="GHEA Grapalat"/>
          <w:i w:val="0"/>
          <w:lang w:val="af-ZA"/>
        </w:rPr>
        <w:t xml:space="preserve"> մասնակցին սահմանված կարգով կառաջարկվի կնքել </w:t>
      </w:r>
      <w:r w:rsidR="00BD2E1D">
        <w:rPr>
          <w:rFonts w:ascii="GHEA Grapalat" w:hAnsi="GHEA Grapalat"/>
          <w:b/>
          <w:i w:val="0"/>
          <w:lang w:val="en-US"/>
        </w:rPr>
        <w:t>մաքսային</w:t>
      </w:r>
      <w:r w:rsidR="00BD2E1D" w:rsidRPr="00BD2E1D">
        <w:rPr>
          <w:rFonts w:ascii="GHEA Grapalat" w:hAnsi="GHEA Grapalat"/>
          <w:b/>
          <w:i w:val="0"/>
          <w:lang w:val="af-ZA"/>
        </w:rPr>
        <w:t xml:space="preserve"> </w:t>
      </w:r>
      <w:r w:rsidR="00BD2E1D">
        <w:rPr>
          <w:rFonts w:ascii="GHEA Grapalat" w:hAnsi="GHEA Grapalat"/>
          <w:b/>
          <w:i w:val="0"/>
          <w:lang w:val="en-US"/>
        </w:rPr>
        <w:t>ներկայացուցչական</w:t>
      </w:r>
      <w:r w:rsidR="00BD2E1D" w:rsidRPr="00BD2E1D">
        <w:rPr>
          <w:rFonts w:ascii="GHEA Grapalat" w:hAnsi="GHEA Grapalat"/>
          <w:b/>
          <w:i w:val="0"/>
          <w:lang w:val="af-ZA"/>
        </w:rPr>
        <w:t xml:space="preserve"> </w:t>
      </w:r>
      <w:r w:rsidR="00BD2E1D">
        <w:rPr>
          <w:rFonts w:ascii="GHEA Grapalat" w:hAnsi="GHEA Grapalat"/>
          <w:b/>
          <w:i w:val="0"/>
          <w:lang w:val="en-US"/>
        </w:rPr>
        <w:t>մասին</w:t>
      </w:r>
      <w:r w:rsidR="00C56918" w:rsidRPr="0004740A">
        <w:rPr>
          <w:rFonts w:ascii="GHEA Grapalat" w:hAnsi="GHEA Grapalat"/>
          <w:b/>
          <w:i w:val="0"/>
          <w:lang w:val="hy-AM"/>
        </w:rPr>
        <w:t xml:space="preserve"> (</w:t>
      </w:r>
      <w:r w:rsidR="00BD2E1D">
        <w:rPr>
          <w:rFonts w:ascii="GHEA Grapalat" w:hAnsi="GHEA Grapalat"/>
          <w:b/>
          <w:i w:val="0"/>
          <w:lang w:val="en-US"/>
        </w:rPr>
        <w:t>բրոքերական</w:t>
      </w:r>
      <w:r w:rsidR="00C56918" w:rsidRPr="0004740A">
        <w:rPr>
          <w:rFonts w:ascii="GHEA Grapalat" w:hAnsi="GHEA Grapalat"/>
          <w:b/>
          <w:i w:val="0"/>
          <w:lang w:val="hy-AM"/>
        </w:rPr>
        <w:t>) ծառայություններ</w:t>
      </w:r>
      <w:r w:rsidR="00C56918" w:rsidRPr="0004740A">
        <w:rPr>
          <w:rFonts w:ascii="GHEA Grapalat" w:hAnsi="GHEA Grapalat"/>
          <w:b/>
          <w:i w:val="0"/>
          <w:lang w:val="af-ZA"/>
        </w:rPr>
        <w:t>ի</w:t>
      </w:r>
      <w:r w:rsidR="00C56918" w:rsidRPr="0004740A">
        <w:rPr>
          <w:rFonts w:ascii="GHEA Grapalat" w:hAnsi="GHEA Grapalat"/>
          <w:i w:val="0"/>
          <w:lang w:val="af-ZA"/>
        </w:rPr>
        <w:t xml:space="preserve">  մատուցման պայմանագիր (այսուհետ` պայմանագիր)։ </w:t>
      </w:r>
    </w:p>
    <w:p w14:paraId="2D5691F0" w14:textId="2443B68A"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2" w:name="_Hlk23167512"/>
      <w:r w:rsidR="00496E18" w:rsidRPr="00064ADD">
        <w:rPr>
          <w:rFonts w:ascii="GHEA Grapalat" w:hAnsi="GHEA Grapalat"/>
          <w:i w:val="0"/>
          <w:lang w:val="af-ZA"/>
        </w:rPr>
        <w:t xml:space="preserve">ոչ գնային պայմաններով բավարար գնահատված </w:t>
      </w:r>
      <w:bookmarkEnd w:id="2"/>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55C72DA" w14:textId="7C329831" w:rsidR="003E7559" w:rsidRPr="00064ADD" w:rsidRDefault="003E7559" w:rsidP="003E7559">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00BD2E1D">
        <w:rPr>
          <w:rFonts w:ascii="GHEA Grapalat" w:hAnsi="GHEA Grapalat"/>
          <w:i w:val="0"/>
          <w:lang w:val="af-ZA"/>
        </w:rPr>
        <w:t xml:space="preserve"> </w:t>
      </w:r>
      <w:r w:rsidR="00BD2E1D" w:rsidRPr="00BD2E1D">
        <w:rPr>
          <w:rFonts w:ascii="GHEA Grapalat" w:hAnsi="GHEA Grapalat"/>
          <w:b/>
          <w:i w:val="0"/>
          <w:lang w:val="af-ZA"/>
        </w:rPr>
        <w:t>ք.Երևան, Տիտոգրադյան 14/10</w:t>
      </w:r>
      <w:r w:rsidR="00BD2E1D" w:rsidRPr="00BD2E1D">
        <w:rPr>
          <w:rFonts w:ascii="GHEA Grapalat" w:hAnsi="GHEA Grapalat"/>
          <w:i w:val="0"/>
          <w:lang w:val="af-ZA"/>
        </w:rPr>
        <w:t xml:space="preserve"> </w:t>
      </w:r>
      <w:r w:rsidRPr="00064ADD">
        <w:rPr>
          <w:rFonts w:ascii="GHEA Grapalat" w:hAnsi="GHEA Grapalat"/>
          <w:i w:val="0"/>
          <w:lang w:val="af-ZA"/>
        </w:rPr>
        <w:t>հասցեով,</w:t>
      </w:r>
      <w:r w:rsidR="00BD2E1D">
        <w:rPr>
          <w:rFonts w:ascii="GHEA Grapalat" w:hAnsi="GHEA Grapalat"/>
          <w:i w:val="0"/>
          <w:lang w:val="af-ZA"/>
        </w:rPr>
        <w:t xml:space="preserve"> </w:t>
      </w:r>
      <w:r w:rsidRPr="00064ADD">
        <w:rPr>
          <w:rFonts w:ascii="GHEA Grapalat" w:hAnsi="GHEA Grapalat"/>
          <w:i w:val="0"/>
          <w:lang w:val="af-ZA"/>
        </w:rPr>
        <w:t>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BD2E1D">
        <w:rPr>
          <w:rFonts w:ascii="GHEA Grapalat" w:hAnsi="GHEA Grapalat"/>
          <w:i w:val="0"/>
          <w:u w:val="single"/>
          <w:lang w:val="af-ZA"/>
        </w:rPr>
        <w:t>7</w:t>
      </w:r>
      <w:r w:rsidRPr="00064ADD">
        <w:rPr>
          <w:rFonts w:ascii="GHEA Grapalat" w:hAnsi="GHEA Grapalat"/>
          <w:i w:val="0"/>
          <w:lang w:val="af-ZA"/>
        </w:rPr>
        <w:t xml:space="preserve">-րդ օրվա ժամը </w:t>
      </w:r>
      <w:r w:rsidRPr="00064ADD">
        <w:rPr>
          <w:rFonts w:ascii="GHEA Grapalat" w:hAnsi="GHEA Grapalat"/>
          <w:i w:val="0"/>
          <w:u w:val="single"/>
          <w:lang w:val="af-ZA"/>
        </w:rPr>
        <w:t xml:space="preserve">         </w:t>
      </w:r>
      <w:r w:rsidR="001E6960">
        <w:rPr>
          <w:rFonts w:ascii="GHEA Grapalat" w:hAnsi="GHEA Grapalat"/>
          <w:i w:val="0"/>
          <w:u w:val="single"/>
          <w:lang w:val="af-ZA"/>
        </w:rPr>
        <w:t>11։00</w:t>
      </w:r>
      <w:r w:rsidR="00701708">
        <w:rPr>
          <w:rFonts w:ascii="GHEA Grapalat" w:hAnsi="GHEA Grapalat"/>
          <w:i w:val="0"/>
          <w:u w:val="single"/>
          <w:lang w:val="af-ZA"/>
        </w:rPr>
        <w:t xml:space="preserve"> </w:t>
      </w:r>
      <w:r w:rsidR="00BD2E1D">
        <w:rPr>
          <w:rFonts w:ascii="GHEA Grapalat" w:hAnsi="GHEA Grapalat"/>
          <w:i w:val="0"/>
          <w:lang w:val="af-ZA"/>
        </w:rPr>
        <w:t>-</w:t>
      </w:r>
      <w:r w:rsidR="00701708">
        <w:rPr>
          <w:rFonts w:ascii="GHEA Grapalat" w:hAnsi="GHEA Grapalat"/>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14:paraId="36AEDCE7" w14:textId="3C9D663F" w:rsidR="003E7559" w:rsidRPr="00BD2E1D" w:rsidRDefault="003E7559" w:rsidP="003E7559">
      <w:pPr>
        <w:pStyle w:val="a3"/>
        <w:spacing w:line="240" w:lineRule="auto"/>
        <w:ind w:firstLine="708"/>
        <w:rPr>
          <w:rFonts w:ascii="GHEA Grapalat" w:hAnsi="GHEA Grapalat"/>
          <w:b/>
          <w:lang w:val="af-ZA"/>
        </w:rPr>
      </w:pPr>
      <w:r w:rsidRPr="00064ADD">
        <w:rPr>
          <w:rFonts w:ascii="GHEA Grapalat" w:hAnsi="GHEA Grapalat"/>
          <w:i w:val="0"/>
          <w:lang w:val="af-ZA"/>
        </w:rPr>
        <w:t xml:space="preserve">Հայտերի բացումը տեղի կունենա </w:t>
      </w:r>
      <w:r w:rsidR="00BD2E1D" w:rsidRPr="00BD2E1D">
        <w:rPr>
          <w:rFonts w:ascii="GHEA Grapalat" w:hAnsi="GHEA Grapalat"/>
          <w:b/>
          <w:lang w:val="af-ZA"/>
        </w:rPr>
        <w:t xml:space="preserve">ք.Երևան, Տիտոգրադյան 14/10 </w:t>
      </w:r>
      <w:r w:rsidRPr="00BD2E1D">
        <w:rPr>
          <w:rFonts w:ascii="GHEA Grapalat" w:hAnsi="GHEA Grapalat"/>
          <w:b/>
          <w:lang w:val="af-ZA"/>
        </w:rPr>
        <w:t xml:space="preserve">հասցեում,  « </w:t>
      </w:r>
      <w:r w:rsidR="00BD2E1D" w:rsidRPr="00BD2E1D">
        <w:rPr>
          <w:rFonts w:ascii="GHEA Grapalat" w:hAnsi="GHEA Grapalat"/>
          <w:b/>
          <w:lang w:val="af-ZA"/>
        </w:rPr>
        <w:t>202</w:t>
      </w:r>
      <w:r w:rsidR="00180BEA">
        <w:rPr>
          <w:rFonts w:ascii="GHEA Grapalat" w:hAnsi="GHEA Grapalat"/>
          <w:b/>
          <w:lang w:val="hy-AM"/>
        </w:rPr>
        <w:t>5</w:t>
      </w:r>
      <w:r w:rsidRPr="00BD2E1D">
        <w:rPr>
          <w:rFonts w:ascii="GHEA Grapalat" w:hAnsi="GHEA Grapalat"/>
          <w:b/>
          <w:lang w:val="af-ZA"/>
        </w:rPr>
        <w:t xml:space="preserve"> » «</w:t>
      </w:r>
      <w:r w:rsidR="005F033E">
        <w:rPr>
          <w:rFonts w:ascii="GHEA Grapalat" w:hAnsi="GHEA Grapalat"/>
          <w:b/>
          <w:lang w:val="hy-AM"/>
        </w:rPr>
        <w:t>փետրվարի</w:t>
      </w:r>
      <w:r w:rsidR="005F033E">
        <w:rPr>
          <w:rFonts w:ascii="GHEA Grapalat" w:hAnsi="GHEA Grapalat"/>
          <w:b/>
          <w:lang w:val="af-ZA"/>
        </w:rPr>
        <w:t>» «</w:t>
      </w:r>
      <w:r w:rsidR="001E6960">
        <w:rPr>
          <w:rFonts w:ascii="GHEA Grapalat" w:hAnsi="GHEA Grapalat"/>
          <w:b/>
          <w:lang w:val="hy-AM"/>
        </w:rPr>
        <w:t>20</w:t>
      </w:r>
      <w:r w:rsidRPr="00BD2E1D">
        <w:rPr>
          <w:rFonts w:ascii="GHEA Grapalat" w:hAnsi="GHEA Grapalat"/>
          <w:b/>
          <w:lang w:val="af-ZA"/>
        </w:rPr>
        <w:t xml:space="preserve">» -ին ժամը  </w:t>
      </w:r>
      <w:r w:rsidR="001E6960">
        <w:rPr>
          <w:rFonts w:ascii="GHEA Grapalat" w:hAnsi="GHEA Grapalat"/>
          <w:b/>
          <w:lang w:val="af-ZA"/>
        </w:rPr>
        <w:t>11։00</w:t>
      </w:r>
      <w:r w:rsidRPr="00BD2E1D">
        <w:rPr>
          <w:rFonts w:ascii="GHEA Grapalat" w:hAnsi="GHEA Grapalat"/>
          <w:b/>
          <w:lang w:val="af-ZA"/>
        </w:rPr>
        <w:t xml:space="preserve">-ին։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64ADD" w:rsidRDefault="00906B82" w:rsidP="00EF3662">
      <w:pPr>
        <w:pStyle w:val="a3"/>
        <w:spacing w:line="240" w:lineRule="auto"/>
        <w:rPr>
          <w:rFonts w:ascii="GHEA Grapalat" w:hAnsi="GHEA Grapalat"/>
          <w:i w:val="0"/>
          <w:lang w:val="hy-AM"/>
        </w:rPr>
      </w:pPr>
    </w:p>
    <w:p w14:paraId="22F44DC9" w14:textId="77777777" w:rsidR="00BD2E1D" w:rsidRPr="0004740A" w:rsidRDefault="00BD2E1D" w:rsidP="00BD2E1D">
      <w:pPr>
        <w:pStyle w:val="a3"/>
        <w:spacing w:line="240" w:lineRule="auto"/>
        <w:rPr>
          <w:rFonts w:ascii="GHEA Grapalat" w:hAnsi="GHEA Grapalat"/>
          <w:i w:val="0"/>
          <w:lang w:val="af-ZA"/>
        </w:rPr>
      </w:pPr>
      <w:r w:rsidRPr="0004740A">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 Է. Գրիգորյանին</w:t>
      </w:r>
    </w:p>
    <w:p w14:paraId="1158E9FF" w14:textId="77777777" w:rsidR="00BD2E1D" w:rsidRPr="0004740A" w:rsidRDefault="00BD2E1D" w:rsidP="00BD2E1D">
      <w:pPr>
        <w:pStyle w:val="a3"/>
        <w:spacing w:line="240" w:lineRule="auto"/>
        <w:ind w:firstLine="0"/>
        <w:rPr>
          <w:rFonts w:ascii="GHEA Grapalat" w:hAnsi="GHEA Grapalat"/>
          <w:i w:val="0"/>
          <w:lang w:val="af-ZA"/>
        </w:rPr>
      </w:pPr>
      <w:r w:rsidRPr="0004740A">
        <w:rPr>
          <w:rFonts w:ascii="GHEA Grapalat" w:hAnsi="GHEA Grapalat"/>
          <w:i w:val="0"/>
          <w:lang w:val="af-ZA"/>
        </w:rPr>
        <w:tab/>
      </w:r>
      <w:r w:rsidRPr="0004740A">
        <w:rPr>
          <w:rFonts w:ascii="GHEA Grapalat" w:hAnsi="GHEA Grapalat"/>
          <w:i w:val="0"/>
          <w:lang w:val="af-ZA"/>
        </w:rPr>
        <w:tab/>
      </w:r>
      <w:r w:rsidRPr="0004740A">
        <w:rPr>
          <w:rFonts w:ascii="GHEA Grapalat" w:hAnsi="GHEA Grapalat"/>
          <w:i w:val="0"/>
          <w:lang w:val="af-ZA"/>
        </w:rPr>
        <w:tab/>
      </w:r>
      <w:r w:rsidRPr="0004740A">
        <w:rPr>
          <w:rFonts w:ascii="GHEA Grapalat" w:hAnsi="GHEA Grapalat"/>
          <w:i w:val="0"/>
          <w:lang w:val="af-ZA"/>
        </w:rPr>
        <w:tab/>
      </w:r>
      <w:r w:rsidRPr="0004740A">
        <w:rPr>
          <w:rFonts w:ascii="GHEA Grapalat" w:hAnsi="GHEA Grapalat"/>
          <w:i w:val="0"/>
          <w:lang w:val="af-ZA"/>
        </w:rPr>
        <w:tab/>
        <w:t xml:space="preserve">             </w:t>
      </w:r>
    </w:p>
    <w:p w14:paraId="1B15842D" w14:textId="762ECC58" w:rsidR="00BD2E1D" w:rsidRPr="0004740A" w:rsidRDefault="00BD2E1D" w:rsidP="00BD2E1D">
      <w:pPr>
        <w:pStyle w:val="a3"/>
        <w:tabs>
          <w:tab w:val="left" w:pos="1020"/>
        </w:tabs>
        <w:spacing w:line="240" w:lineRule="auto"/>
        <w:ind w:firstLine="0"/>
        <w:jc w:val="center"/>
        <w:rPr>
          <w:rFonts w:ascii="GHEA Grapalat" w:hAnsi="GHEA Grapalat"/>
          <w:b/>
          <w:i w:val="0"/>
          <w:lang w:val="af-ZA"/>
        </w:rPr>
      </w:pPr>
      <w:r w:rsidRPr="0004740A">
        <w:rPr>
          <w:rFonts w:ascii="GHEA Grapalat" w:hAnsi="GHEA Grapalat"/>
          <w:b/>
          <w:i w:val="0"/>
          <w:lang w:val="af-ZA"/>
        </w:rPr>
        <w:t>Հեռախոս: 0</w:t>
      </w:r>
      <w:r w:rsidR="002D0BF9">
        <w:rPr>
          <w:rFonts w:ascii="GHEA Grapalat" w:hAnsi="GHEA Grapalat"/>
          <w:b/>
          <w:i w:val="0"/>
          <w:lang w:val="hy-AM"/>
        </w:rPr>
        <w:t>99</w:t>
      </w:r>
      <w:r w:rsidRPr="0004740A">
        <w:rPr>
          <w:rFonts w:ascii="GHEA Grapalat" w:hAnsi="GHEA Grapalat"/>
          <w:b/>
          <w:i w:val="0"/>
          <w:lang w:val="af-ZA"/>
        </w:rPr>
        <w:t xml:space="preserve"> 24 49 74</w:t>
      </w:r>
    </w:p>
    <w:p w14:paraId="237C7017" w14:textId="77777777" w:rsidR="00BD2E1D" w:rsidRPr="0004740A" w:rsidRDefault="00BD2E1D" w:rsidP="00BD2E1D">
      <w:pPr>
        <w:pStyle w:val="a3"/>
        <w:spacing w:line="240" w:lineRule="auto"/>
        <w:ind w:firstLine="0"/>
        <w:jc w:val="center"/>
        <w:rPr>
          <w:rFonts w:ascii="GHEA Grapalat" w:hAnsi="GHEA Grapalat"/>
          <w:i w:val="0"/>
          <w:u w:val="single"/>
          <w:lang w:val="af-ZA"/>
        </w:rPr>
      </w:pPr>
    </w:p>
    <w:p w14:paraId="77E4EF9A" w14:textId="77777777" w:rsidR="00BD2E1D" w:rsidRPr="0004740A" w:rsidRDefault="00BD2E1D" w:rsidP="00BD2E1D">
      <w:pPr>
        <w:pStyle w:val="a3"/>
        <w:spacing w:line="240" w:lineRule="auto"/>
        <w:ind w:firstLine="1980"/>
        <w:jc w:val="center"/>
        <w:rPr>
          <w:rFonts w:ascii="GHEA Grapalat" w:hAnsi="GHEA Grapalat"/>
          <w:b/>
          <w:i w:val="0"/>
          <w:lang w:val="af-ZA"/>
        </w:rPr>
      </w:pPr>
      <w:r w:rsidRPr="0004740A">
        <w:rPr>
          <w:rFonts w:ascii="GHEA Grapalat" w:hAnsi="GHEA Grapalat"/>
          <w:b/>
          <w:i w:val="0"/>
          <w:lang w:val="af-ZA"/>
        </w:rPr>
        <w:t xml:space="preserve">Էլ. փոստ` </w:t>
      </w:r>
      <w:hyperlink r:id="rId8" w:history="1">
        <w:r w:rsidRPr="0004740A">
          <w:rPr>
            <w:rStyle w:val="a9"/>
            <w:rFonts w:ascii="GHEA Grapalat" w:hAnsi="GHEA Grapalat"/>
            <w:b/>
            <w:i w:val="0"/>
            <w:lang w:val="af-ZA"/>
          </w:rPr>
          <w:t>protender.itender@gmail.com</w:t>
        </w:r>
      </w:hyperlink>
    </w:p>
    <w:p w14:paraId="24C8F191" w14:textId="77777777" w:rsidR="00BD2E1D" w:rsidRPr="0004740A" w:rsidRDefault="00BD2E1D" w:rsidP="00BD2E1D">
      <w:pPr>
        <w:pStyle w:val="a3"/>
        <w:spacing w:line="240" w:lineRule="auto"/>
        <w:rPr>
          <w:rFonts w:ascii="GHEA Grapalat" w:hAnsi="GHEA Grapalat"/>
          <w:i w:val="0"/>
          <w:u w:val="single"/>
          <w:lang w:val="af-ZA"/>
        </w:rPr>
      </w:pPr>
    </w:p>
    <w:p w14:paraId="4BE7FCA6" w14:textId="77777777" w:rsidR="00BD2E1D" w:rsidRPr="0004740A" w:rsidRDefault="00BD2E1D" w:rsidP="00BD2E1D">
      <w:pPr>
        <w:pStyle w:val="a3"/>
        <w:spacing w:line="240" w:lineRule="auto"/>
        <w:ind w:firstLine="0"/>
        <w:jc w:val="left"/>
        <w:rPr>
          <w:rFonts w:ascii="GHEA Grapalat" w:hAnsi="GHEA Grapalat" w:cs="Sylfaen"/>
          <w:i w:val="0"/>
          <w:lang w:val="af-ZA"/>
        </w:rPr>
      </w:pPr>
      <w:r w:rsidRPr="0004740A">
        <w:rPr>
          <w:rFonts w:ascii="GHEA Grapalat" w:hAnsi="GHEA Grapalat"/>
          <w:i w:val="0"/>
          <w:lang w:val="af-ZA"/>
        </w:rPr>
        <w:t xml:space="preserve">Պատվիրատու </w:t>
      </w:r>
      <w:r w:rsidRPr="0004740A">
        <w:rPr>
          <w:rFonts w:ascii="GHEA Grapalat" w:hAnsi="GHEA Grapalat"/>
          <w:i w:val="0"/>
          <w:u w:val="single"/>
          <w:lang w:val="af-ZA"/>
        </w:rPr>
        <w:tab/>
      </w:r>
      <w:r w:rsidRPr="0004740A">
        <w:rPr>
          <w:rFonts w:ascii="GHEA Grapalat" w:hAnsi="GHEA Grapalat"/>
          <w:i w:val="0"/>
          <w:lang w:val="af-ZA"/>
        </w:rPr>
        <w:t>`</w:t>
      </w:r>
      <w:r w:rsidRPr="0004740A">
        <w:rPr>
          <w:rFonts w:ascii="GHEA Grapalat" w:hAnsi="GHEA Grapalat"/>
          <w:i w:val="0"/>
          <w:lang w:val="hy-AM"/>
        </w:rPr>
        <w:t xml:space="preserve"> </w:t>
      </w:r>
      <w:r w:rsidRPr="00BD2E1D">
        <w:rPr>
          <w:rFonts w:ascii="GHEA Grapalat" w:hAnsi="GHEA Grapalat"/>
          <w:b/>
          <w:i w:val="0"/>
          <w:lang w:val="af-ZA"/>
        </w:rPr>
        <w:t>ՀՀ ԱՆ “Դեղերի և բժշկական պարագաների ապահովման ազգային կենտրոն” ՊՈԱԿ</w:t>
      </w:r>
    </w:p>
    <w:p w14:paraId="34E3FFE9" w14:textId="77777777" w:rsidR="00754697" w:rsidRPr="00064ADD" w:rsidRDefault="00754697" w:rsidP="00EF3662">
      <w:pPr>
        <w:pStyle w:val="a3"/>
        <w:spacing w:line="240" w:lineRule="auto"/>
        <w:ind w:left="1404"/>
        <w:rPr>
          <w:rFonts w:ascii="GHEA Grapalat" w:hAnsi="GHEA Grapalat"/>
          <w:i w:val="0"/>
          <w:lang w:val="af-ZA"/>
        </w:rPr>
      </w:pPr>
    </w:p>
    <w:p w14:paraId="29DD5DAB" w14:textId="77777777" w:rsidR="00A12C95" w:rsidRPr="00064ADD" w:rsidRDefault="00A12C95" w:rsidP="00EF3662">
      <w:pPr>
        <w:pStyle w:val="a3"/>
        <w:spacing w:line="240" w:lineRule="auto"/>
        <w:ind w:left="1404"/>
        <w:rPr>
          <w:rFonts w:ascii="GHEA Grapalat" w:hAnsi="GHEA Grapalat"/>
          <w:i w:val="0"/>
          <w:lang w:val="af-ZA"/>
        </w:rPr>
      </w:pPr>
    </w:p>
    <w:p w14:paraId="2C5F42A9" w14:textId="77777777" w:rsidR="00055CC2" w:rsidRPr="00180BEA" w:rsidRDefault="00055CC2" w:rsidP="00EF3662">
      <w:pPr>
        <w:pStyle w:val="aa"/>
        <w:ind w:right="-7" w:firstLine="567"/>
        <w:jc w:val="right"/>
        <w:rPr>
          <w:rFonts w:ascii="GHEA Grapalat" w:hAnsi="GHEA Grapalat" w:cs="Sylfaen"/>
          <w:i/>
          <w:sz w:val="22"/>
          <w:lang w:val="af-ZA"/>
        </w:rPr>
      </w:pPr>
    </w:p>
    <w:p w14:paraId="5D8D298E" w14:textId="77777777" w:rsidR="00055CC2" w:rsidRPr="00064ADD" w:rsidRDefault="00055CC2" w:rsidP="00EF3662">
      <w:pPr>
        <w:pStyle w:val="aa"/>
        <w:ind w:right="-7" w:firstLine="567"/>
        <w:jc w:val="right"/>
        <w:rPr>
          <w:rFonts w:ascii="GHEA Grapalat" w:hAnsi="GHEA Grapalat" w:cs="Sylfaen"/>
          <w:i/>
          <w:sz w:val="22"/>
          <w:lang w:val="af-ZA"/>
        </w:rPr>
      </w:pPr>
    </w:p>
    <w:p w14:paraId="0B801677" w14:textId="77777777" w:rsidR="00055CC2" w:rsidRPr="00064ADD" w:rsidRDefault="00055CC2" w:rsidP="00EF3662">
      <w:pPr>
        <w:pStyle w:val="aa"/>
        <w:ind w:right="-7" w:firstLine="567"/>
        <w:jc w:val="right"/>
        <w:rPr>
          <w:rFonts w:ascii="GHEA Grapalat" w:hAnsi="GHEA Grapalat" w:cs="Sylfaen"/>
          <w:i/>
          <w:sz w:val="22"/>
          <w:lang w:val="af-ZA"/>
        </w:rPr>
      </w:pPr>
    </w:p>
    <w:p w14:paraId="4BEA7998" w14:textId="77777777" w:rsidR="00037DDE" w:rsidRPr="00064ADD" w:rsidRDefault="00037DDE" w:rsidP="00EF3662">
      <w:pPr>
        <w:pStyle w:val="aa"/>
        <w:ind w:right="-7" w:firstLine="567"/>
        <w:jc w:val="right"/>
        <w:rPr>
          <w:rFonts w:ascii="GHEA Grapalat" w:hAnsi="GHEA Grapalat" w:cs="Sylfaen"/>
          <w:i/>
          <w:sz w:val="22"/>
          <w:lang w:val="af-ZA"/>
        </w:rPr>
      </w:pPr>
    </w:p>
    <w:p w14:paraId="3E548F1F" w14:textId="77777777" w:rsidR="00037DDE" w:rsidRPr="00064ADD" w:rsidRDefault="00037DDE" w:rsidP="00EF3662">
      <w:pPr>
        <w:pStyle w:val="aa"/>
        <w:ind w:right="-7" w:firstLine="567"/>
        <w:jc w:val="right"/>
        <w:rPr>
          <w:rFonts w:ascii="GHEA Grapalat" w:hAnsi="GHEA Grapalat" w:cs="Sylfaen"/>
          <w:i/>
          <w:sz w:val="22"/>
          <w:lang w:val="af-ZA"/>
        </w:rPr>
      </w:pPr>
    </w:p>
    <w:p w14:paraId="4D0371CD" w14:textId="77777777" w:rsidR="00037DDE" w:rsidRPr="00064ADD" w:rsidRDefault="00037DDE" w:rsidP="00EF3662">
      <w:pPr>
        <w:pStyle w:val="aa"/>
        <w:ind w:right="-7" w:firstLine="567"/>
        <w:jc w:val="right"/>
        <w:rPr>
          <w:rFonts w:ascii="GHEA Grapalat" w:hAnsi="GHEA Grapalat" w:cs="Sylfaen"/>
          <w:i/>
          <w:sz w:val="22"/>
          <w:lang w:val="af-ZA"/>
        </w:rPr>
      </w:pPr>
    </w:p>
    <w:p w14:paraId="12CDE128" w14:textId="4D95D9B5" w:rsidR="00096865" w:rsidRPr="00064ADD" w:rsidRDefault="00096865" w:rsidP="00EF3662">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7F4382B6" w14:textId="49DFA665" w:rsidR="00096865" w:rsidRPr="00064ADD" w:rsidRDefault="001E6960"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ԴԲՊԱԱԿ-ԳՀԾՁԲ-25/3</w:t>
      </w:r>
      <w:r w:rsidR="009F18D0" w:rsidRPr="00064ADD">
        <w:rPr>
          <w:rFonts w:ascii="GHEA Grapalat" w:hAnsi="GHEA Grapalat" w:cs="Sylfaen"/>
          <w:i/>
          <w:sz w:val="20"/>
          <w:szCs w:val="20"/>
          <w:lang w:val="af-ZA"/>
        </w:rPr>
        <w:t xml:space="preserve"> </w:t>
      </w:r>
      <w:r w:rsidR="00096865" w:rsidRPr="00064ADD">
        <w:rPr>
          <w:rFonts w:ascii="GHEA Grapalat" w:hAnsi="GHEA Grapalat" w:cs="Sylfaen"/>
          <w:i/>
          <w:sz w:val="20"/>
          <w:szCs w:val="20"/>
        </w:rPr>
        <w:t>ծածկա</w:t>
      </w:r>
      <w:r w:rsidR="00096865" w:rsidRPr="00064ADD">
        <w:rPr>
          <w:rFonts w:ascii="GHEA Grapalat" w:hAnsi="GHEA Grapalat" w:cs="Times Armenian"/>
          <w:i/>
          <w:sz w:val="20"/>
          <w:szCs w:val="20"/>
        </w:rPr>
        <w:t>գ</w:t>
      </w:r>
      <w:r w:rsidR="00096865" w:rsidRPr="00064ADD">
        <w:rPr>
          <w:rFonts w:ascii="GHEA Grapalat" w:hAnsi="GHEA Grapalat" w:cs="Sylfaen"/>
          <w:i/>
          <w:sz w:val="20"/>
          <w:szCs w:val="20"/>
        </w:rPr>
        <w:t>րով</w:t>
      </w:r>
      <w:r w:rsidR="00096865" w:rsidRPr="00064ADD">
        <w:rPr>
          <w:rFonts w:ascii="GHEA Grapalat" w:hAnsi="GHEA Grapalat" w:cs="Times Armenian"/>
          <w:i/>
          <w:sz w:val="20"/>
          <w:szCs w:val="20"/>
          <w:lang w:val="af-ZA"/>
        </w:rPr>
        <w:t xml:space="preserve"> </w:t>
      </w:r>
    </w:p>
    <w:p w14:paraId="5BFA6F62" w14:textId="22CF71AE" w:rsidR="00096865" w:rsidRPr="00064ADD" w:rsidRDefault="00C56918"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գնանաշման</w:t>
      </w:r>
      <w:r w:rsidRPr="00BD2E1D">
        <w:rPr>
          <w:rFonts w:ascii="GHEA Grapalat" w:hAnsi="GHEA Grapalat" w:cs="Sylfaen"/>
          <w:i/>
          <w:sz w:val="20"/>
          <w:szCs w:val="20"/>
          <w:lang w:val="af-ZA"/>
        </w:rPr>
        <w:t xml:space="preserve"> </w:t>
      </w:r>
      <w:r>
        <w:rPr>
          <w:rFonts w:ascii="GHEA Grapalat" w:hAnsi="GHEA Grapalat" w:cs="Sylfaen"/>
          <w:i/>
          <w:sz w:val="20"/>
          <w:szCs w:val="20"/>
        </w:rPr>
        <w:t>հարցման</w:t>
      </w:r>
      <w:r w:rsidRPr="00BD2E1D">
        <w:rPr>
          <w:rFonts w:ascii="GHEA Grapalat" w:hAnsi="GHEA Grapalat" w:cs="Sylfaen"/>
          <w:i/>
          <w:sz w:val="20"/>
          <w:szCs w:val="20"/>
          <w:lang w:val="af-ZA"/>
        </w:rPr>
        <w:t xml:space="preserve"> </w:t>
      </w:r>
      <w:r>
        <w:rPr>
          <w:rFonts w:ascii="GHEA Grapalat" w:hAnsi="GHEA Grapalat" w:cs="Sylfaen"/>
          <w:i/>
          <w:sz w:val="20"/>
          <w:szCs w:val="20"/>
        </w:rPr>
        <w:t>ընթացակարգի</w:t>
      </w:r>
      <w:r w:rsidR="00096865" w:rsidRPr="00064ADD">
        <w:rPr>
          <w:rFonts w:ascii="GHEA Grapalat" w:hAnsi="GHEA Grapalat" w:cs="Times Armenian"/>
          <w:i/>
          <w:sz w:val="20"/>
          <w:szCs w:val="20"/>
          <w:lang w:val="af-ZA"/>
        </w:rPr>
        <w:t xml:space="preserve"> </w:t>
      </w:r>
      <w:r w:rsidR="00EE5855" w:rsidRPr="00064ADD">
        <w:rPr>
          <w:rFonts w:ascii="GHEA Grapalat" w:hAnsi="GHEA Grapalat" w:cs="Times Armenian"/>
          <w:i/>
          <w:sz w:val="20"/>
          <w:szCs w:val="20"/>
          <w:lang w:val="af-ZA"/>
        </w:rPr>
        <w:t xml:space="preserve">գնահատող </w:t>
      </w:r>
      <w:r w:rsidR="00096865" w:rsidRPr="00064ADD">
        <w:rPr>
          <w:rFonts w:ascii="GHEA Grapalat" w:hAnsi="GHEA Grapalat" w:cs="Sylfaen"/>
          <w:i/>
          <w:sz w:val="20"/>
          <w:szCs w:val="20"/>
        </w:rPr>
        <w:t>հանձնաժողովի</w:t>
      </w:r>
    </w:p>
    <w:p w14:paraId="318FF8C4" w14:textId="71337C22" w:rsidR="00096865" w:rsidRPr="00064ADD" w:rsidRDefault="00096865" w:rsidP="00EF3662">
      <w:pPr>
        <w:pStyle w:val="aa"/>
        <w:spacing w:after="0"/>
        <w:ind w:firstLine="567"/>
        <w:jc w:val="right"/>
        <w:rPr>
          <w:rFonts w:ascii="GHEA Grapalat" w:hAnsi="GHEA Grapalat"/>
          <w:i/>
          <w:sz w:val="20"/>
          <w:szCs w:val="20"/>
          <w:lang w:val="af-ZA"/>
        </w:rPr>
      </w:pPr>
      <w:r w:rsidRPr="00064ADD">
        <w:rPr>
          <w:rFonts w:ascii="GHEA Grapalat" w:hAnsi="GHEA Grapalat" w:cs="Sylfaen"/>
          <w:i/>
          <w:sz w:val="20"/>
          <w:szCs w:val="20"/>
          <w:lang w:val="af-ZA"/>
        </w:rPr>
        <w:t xml:space="preserve"> </w:t>
      </w:r>
      <w:r w:rsidR="001E6960">
        <w:rPr>
          <w:rFonts w:ascii="GHEA Grapalat" w:hAnsi="GHEA Grapalat" w:cs="Sylfaen"/>
          <w:i/>
          <w:sz w:val="20"/>
          <w:szCs w:val="20"/>
          <w:lang w:val="hy-AM"/>
        </w:rPr>
        <w:t>1</w:t>
      </w:r>
      <w:r w:rsidR="00180BEA">
        <w:rPr>
          <w:rFonts w:ascii="GHEA Grapalat" w:hAnsi="GHEA Grapalat" w:cs="Sylfaen"/>
          <w:i/>
          <w:sz w:val="20"/>
          <w:szCs w:val="20"/>
          <w:lang w:val="hy-AM"/>
        </w:rPr>
        <w:t>3</w:t>
      </w:r>
      <w:r w:rsidR="005F033E">
        <w:rPr>
          <w:rFonts w:ascii="GHEA Grapalat" w:hAnsi="GHEA Grapalat" w:cs="Sylfaen"/>
          <w:i/>
          <w:sz w:val="20"/>
          <w:szCs w:val="20"/>
          <w:lang w:val="af-ZA"/>
        </w:rPr>
        <w:t>.0</w:t>
      </w:r>
      <w:r w:rsidR="00180BEA">
        <w:rPr>
          <w:rFonts w:ascii="GHEA Grapalat" w:hAnsi="GHEA Grapalat" w:cs="Sylfaen"/>
          <w:i/>
          <w:sz w:val="20"/>
          <w:szCs w:val="20"/>
          <w:lang w:val="hy-AM"/>
        </w:rPr>
        <w:t>2</w:t>
      </w:r>
      <w:r w:rsidR="00BD2E1D">
        <w:rPr>
          <w:rFonts w:ascii="GHEA Grapalat" w:hAnsi="GHEA Grapalat" w:cs="Sylfaen"/>
          <w:i/>
          <w:sz w:val="20"/>
          <w:szCs w:val="20"/>
          <w:lang w:val="af-ZA"/>
        </w:rPr>
        <w:t>.202</w:t>
      </w:r>
      <w:r w:rsidR="00180BEA">
        <w:rPr>
          <w:rFonts w:ascii="GHEA Grapalat" w:hAnsi="GHEA Grapalat" w:cs="Sylfaen"/>
          <w:i/>
          <w:sz w:val="20"/>
          <w:szCs w:val="20"/>
          <w:lang w:val="hy-AM"/>
        </w:rPr>
        <w:t>5</w:t>
      </w:r>
      <w:r w:rsidR="00BD2E1D">
        <w:rPr>
          <w:rFonts w:ascii="GHEA Grapalat" w:hAnsi="GHEA Grapalat" w:cs="Sylfaen"/>
          <w:i/>
          <w:sz w:val="20"/>
          <w:szCs w:val="20"/>
          <w:lang w:val="af-ZA"/>
        </w:rPr>
        <w:t>թ</w:t>
      </w:r>
      <w:r w:rsidR="005C6159" w:rsidRPr="00064ADD">
        <w:rPr>
          <w:rFonts w:ascii="GHEA Grapalat" w:hAnsi="GHEA Grapalat" w:cs="Times Armenian"/>
          <w:i/>
          <w:sz w:val="20"/>
          <w:szCs w:val="20"/>
          <w:u w:val="single"/>
          <w:lang w:val="af-ZA"/>
        </w:rPr>
        <w:t xml:space="preserve"> </w:t>
      </w:r>
      <w:r w:rsidR="005C6159" w:rsidRPr="00064ADD">
        <w:rPr>
          <w:rFonts w:ascii="GHEA Grapalat" w:hAnsi="GHEA Grapalat" w:cs="Times Armenian"/>
          <w:i/>
          <w:sz w:val="20"/>
          <w:szCs w:val="20"/>
          <w:lang w:val="af-ZA"/>
        </w:rPr>
        <w:t xml:space="preserve">-ի </w:t>
      </w:r>
      <w:r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 xml:space="preserve">N </w:t>
      </w:r>
      <w:r w:rsidR="00BD2E1D">
        <w:rPr>
          <w:rFonts w:ascii="GHEA Grapalat" w:hAnsi="GHEA Grapalat" w:cs="Times Armenian"/>
          <w:i/>
          <w:sz w:val="20"/>
          <w:szCs w:val="20"/>
          <w:u w:val="single"/>
          <w:lang w:val="af-ZA"/>
        </w:rPr>
        <w:t xml:space="preserve">2 </w:t>
      </w:r>
      <w:r w:rsidRPr="00064ADD">
        <w:rPr>
          <w:rFonts w:ascii="GHEA Grapalat" w:hAnsi="GHEA Grapalat" w:cs="Sylfaen"/>
          <w:i/>
          <w:sz w:val="20"/>
          <w:szCs w:val="20"/>
        </w:rPr>
        <w:t>որոշմամբ</w:t>
      </w:r>
    </w:p>
    <w:p w14:paraId="7B473BD6" w14:textId="77777777" w:rsidR="00096865" w:rsidRPr="00064ADD" w:rsidRDefault="00096865" w:rsidP="00EF3662">
      <w:pPr>
        <w:pStyle w:val="aa"/>
        <w:ind w:right="-7" w:firstLine="567"/>
        <w:jc w:val="center"/>
        <w:rPr>
          <w:rFonts w:ascii="GHEA Grapalat" w:hAnsi="GHEA Grapalat"/>
          <w:lang w:val="af-ZA"/>
        </w:rPr>
      </w:pPr>
    </w:p>
    <w:p w14:paraId="76CF6944" w14:textId="77777777" w:rsidR="00096865" w:rsidRPr="00064ADD" w:rsidRDefault="00096865" w:rsidP="00EF3662">
      <w:pPr>
        <w:pStyle w:val="aa"/>
        <w:ind w:right="-7" w:firstLine="567"/>
        <w:jc w:val="center"/>
        <w:rPr>
          <w:rFonts w:ascii="GHEA Grapalat" w:hAnsi="GHEA Grapalat"/>
          <w:lang w:val="af-ZA"/>
        </w:rPr>
      </w:pP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40841A04" w14:textId="77777777" w:rsidR="00096865" w:rsidRPr="00064ADD" w:rsidRDefault="00096865" w:rsidP="00EF3662">
      <w:pPr>
        <w:pStyle w:val="aa"/>
        <w:ind w:right="-7" w:firstLine="567"/>
        <w:jc w:val="center"/>
        <w:rPr>
          <w:rFonts w:ascii="GHEA Grapalat" w:hAnsi="GHEA Grapalat"/>
          <w:lang w:val="af-ZA"/>
        </w:rPr>
      </w:pPr>
    </w:p>
    <w:p w14:paraId="0BD44B03" w14:textId="77777777" w:rsidR="00BD2E1D" w:rsidRPr="005F033E" w:rsidRDefault="00BD2E1D" w:rsidP="00BD2E1D">
      <w:pPr>
        <w:pStyle w:val="aa"/>
        <w:tabs>
          <w:tab w:val="left" w:pos="5968"/>
        </w:tabs>
        <w:ind w:right="-7" w:firstLine="567"/>
        <w:jc w:val="center"/>
        <w:rPr>
          <w:rFonts w:ascii="GHEA Grapalat" w:hAnsi="GHEA Grapalat"/>
          <w:b/>
          <w:sz w:val="26"/>
          <w:szCs w:val="26"/>
          <w:u w:val="single"/>
          <w:lang w:val="af-ZA"/>
        </w:rPr>
      </w:pPr>
      <w:r w:rsidRPr="005F033E">
        <w:rPr>
          <w:rFonts w:ascii="GHEA Grapalat" w:hAnsi="GHEA Grapalat" w:cs="Times Armenian"/>
          <w:b/>
          <w:sz w:val="26"/>
          <w:szCs w:val="26"/>
          <w:u w:val="single"/>
          <w:lang w:val="af-ZA"/>
        </w:rPr>
        <w:t>ՀՀ ԱՆ “Դեղերի և բժշկական պարագաների ապահովման ազգային կենտրոն” ՊՈԱԿ</w:t>
      </w:r>
    </w:p>
    <w:p w14:paraId="00569E2F" w14:textId="77777777" w:rsidR="00096865" w:rsidRPr="005F033E" w:rsidRDefault="00096865" w:rsidP="00EF3662">
      <w:pPr>
        <w:pStyle w:val="aa"/>
        <w:tabs>
          <w:tab w:val="left" w:pos="5968"/>
        </w:tabs>
        <w:ind w:right="-7" w:firstLine="567"/>
        <w:rPr>
          <w:rFonts w:ascii="GHEA Grapalat" w:hAnsi="GHEA Grapalat"/>
          <w:sz w:val="26"/>
          <w:szCs w:val="26"/>
          <w:lang w:val="af-ZA"/>
        </w:rPr>
      </w:pPr>
      <w:r w:rsidRPr="005F033E">
        <w:rPr>
          <w:rFonts w:ascii="GHEA Grapalat" w:hAnsi="GHEA Grapalat"/>
          <w:sz w:val="26"/>
          <w:szCs w:val="26"/>
          <w:lang w:val="af-ZA"/>
        </w:rPr>
        <w:tab/>
      </w:r>
    </w:p>
    <w:p w14:paraId="15FF2959" w14:textId="77777777" w:rsidR="00096865" w:rsidRPr="005F033E" w:rsidRDefault="00096865" w:rsidP="00EF3662">
      <w:pPr>
        <w:pStyle w:val="aa"/>
        <w:ind w:right="-7" w:firstLine="567"/>
        <w:jc w:val="center"/>
        <w:rPr>
          <w:rFonts w:ascii="GHEA Grapalat" w:hAnsi="GHEA Grapalat"/>
          <w:sz w:val="26"/>
          <w:szCs w:val="26"/>
          <w:lang w:val="af-ZA"/>
        </w:rPr>
      </w:pPr>
    </w:p>
    <w:p w14:paraId="78E1FE9E" w14:textId="77777777" w:rsidR="00096865" w:rsidRPr="005F033E" w:rsidRDefault="00096865" w:rsidP="00EF3662">
      <w:pPr>
        <w:pStyle w:val="aa"/>
        <w:ind w:right="-7" w:firstLine="567"/>
        <w:jc w:val="center"/>
        <w:rPr>
          <w:rFonts w:ascii="GHEA Grapalat" w:hAnsi="GHEA Grapalat"/>
          <w:sz w:val="26"/>
          <w:szCs w:val="26"/>
          <w:lang w:val="af-ZA"/>
        </w:rPr>
      </w:pPr>
    </w:p>
    <w:p w14:paraId="10F1DFF4" w14:textId="77777777" w:rsidR="00CE0D95" w:rsidRPr="005F033E" w:rsidRDefault="00CE0D95" w:rsidP="00EF3662">
      <w:pPr>
        <w:pStyle w:val="aa"/>
        <w:ind w:right="-7" w:firstLine="567"/>
        <w:jc w:val="center"/>
        <w:rPr>
          <w:rFonts w:ascii="GHEA Grapalat" w:hAnsi="GHEA Grapalat"/>
          <w:sz w:val="26"/>
          <w:szCs w:val="26"/>
          <w:lang w:val="af-ZA"/>
        </w:rPr>
      </w:pPr>
    </w:p>
    <w:p w14:paraId="2A29568E" w14:textId="77777777" w:rsidR="00096865" w:rsidRPr="005F033E" w:rsidRDefault="00096865" w:rsidP="00EF3662">
      <w:pPr>
        <w:pStyle w:val="aa"/>
        <w:ind w:right="-7" w:firstLine="567"/>
        <w:jc w:val="center"/>
        <w:rPr>
          <w:rFonts w:ascii="GHEA Grapalat" w:hAnsi="GHEA Grapalat"/>
          <w:sz w:val="26"/>
          <w:szCs w:val="26"/>
          <w:lang w:val="af-ZA"/>
        </w:rPr>
      </w:pPr>
    </w:p>
    <w:p w14:paraId="0EEA40EF" w14:textId="77777777" w:rsidR="00096865" w:rsidRPr="005F033E" w:rsidRDefault="00096865" w:rsidP="00EF3662">
      <w:pPr>
        <w:pStyle w:val="aa"/>
        <w:ind w:right="-7" w:firstLine="567"/>
        <w:jc w:val="center"/>
        <w:rPr>
          <w:rFonts w:ascii="GHEA Grapalat" w:hAnsi="GHEA Grapalat" w:cs="Sylfaen"/>
          <w:sz w:val="26"/>
          <w:szCs w:val="26"/>
          <w:lang w:val="af-ZA"/>
        </w:rPr>
      </w:pPr>
      <w:r w:rsidRPr="005F033E">
        <w:rPr>
          <w:rFonts w:ascii="GHEA Grapalat" w:hAnsi="GHEA Grapalat" w:cs="Sylfaen"/>
          <w:sz w:val="26"/>
          <w:szCs w:val="26"/>
        </w:rPr>
        <w:t>Հ</w:t>
      </w:r>
      <w:r w:rsidRPr="005F033E">
        <w:rPr>
          <w:rFonts w:ascii="GHEA Grapalat" w:hAnsi="GHEA Grapalat" w:cs="Times Armenian"/>
          <w:sz w:val="26"/>
          <w:szCs w:val="26"/>
          <w:lang w:val="af-ZA"/>
        </w:rPr>
        <w:t xml:space="preserve"> </w:t>
      </w:r>
      <w:r w:rsidRPr="005F033E">
        <w:rPr>
          <w:rFonts w:ascii="GHEA Grapalat" w:hAnsi="GHEA Grapalat" w:cs="Sylfaen"/>
          <w:sz w:val="26"/>
          <w:szCs w:val="26"/>
        </w:rPr>
        <w:t>Ր</w:t>
      </w:r>
      <w:r w:rsidRPr="005F033E">
        <w:rPr>
          <w:rFonts w:ascii="GHEA Grapalat" w:hAnsi="GHEA Grapalat" w:cs="Times Armenian"/>
          <w:sz w:val="26"/>
          <w:szCs w:val="26"/>
          <w:lang w:val="af-ZA"/>
        </w:rPr>
        <w:t xml:space="preserve"> </w:t>
      </w:r>
      <w:r w:rsidRPr="005F033E">
        <w:rPr>
          <w:rFonts w:ascii="GHEA Grapalat" w:hAnsi="GHEA Grapalat" w:cs="Sylfaen"/>
          <w:sz w:val="26"/>
          <w:szCs w:val="26"/>
        </w:rPr>
        <w:t>Ա</w:t>
      </w:r>
      <w:r w:rsidRPr="005F033E">
        <w:rPr>
          <w:rFonts w:ascii="GHEA Grapalat" w:hAnsi="GHEA Grapalat" w:cs="Times Armenian"/>
          <w:sz w:val="26"/>
          <w:szCs w:val="26"/>
          <w:lang w:val="af-ZA"/>
        </w:rPr>
        <w:t xml:space="preserve"> </w:t>
      </w:r>
      <w:r w:rsidRPr="005F033E">
        <w:rPr>
          <w:rFonts w:ascii="GHEA Grapalat" w:hAnsi="GHEA Grapalat" w:cs="Sylfaen"/>
          <w:sz w:val="26"/>
          <w:szCs w:val="26"/>
        </w:rPr>
        <w:t>Վ</w:t>
      </w:r>
      <w:r w:rsidRPr="005F033E">
        <w:rPr>
          <w:rFonts w:ascii="GHEA Grapalat" w:hAnsi="GHEA Grapalat" w:cs="Times Armenian"/>
          <w:sz w:val="26"/>
          <w:szCs w:val="26"/>
          <w:lang w:val="af-ZA"/>
        </w:rPr>
        <w:t xml:space="preserve"> </w:t>
      </w:r>
      <w:r w:rsidRPr="005F033E">
        <w:rPr>
          <w:rFonts w:ascii="GHEA Grapalat" w:hAnsi="GHEA Grapalat" w:cs="Sylfaen"/>
          <w:sz w:val="26"/>
          <w:szCs w:val="26"/>
        </w:rPr>
        <w:t>Ե</w:t>
      </w:r>
      <w:r w:rsidRPr="005F033E">
        <w:rPr>
          <w:rFonts w:ascii="GHEA Grapalat" w:hAnsi="GHEA Grapalat" w:cs="Times Armenian"/>
          <w:sz w:val="26"/>
          <w:szCs w:val="26"/>
          <w:lang w:val="af-ZA"/>
        </w:rPr>
        <w:t xml:space="preserve"> </w:t>
      </w:r>
      <w:r w:rsidRPr="005F033E">
        <w:rPr>
          <w:rFonts w:ascii="GHEA Grapalat" w:hAnsi="GHEA Grapalat" w:cs="Sylfaen"/>
          <w:sz w:val="26"/>
          <w:szCs w:val="26"/>
        </w:rPr>
        <w:t>Ր</w:t>
      </w:r>
    </w:p>
    <w:p w14:paraId="4BC9BEE8" w14:textId="77777777" w:rsidR="00096865" w:rsidRPr="005F033E" w:rsidRDefault="00096865" w:rsidP="00EF3662">
      <w:pPr>
        <w:pStyle w:val="aa"/>
        <w:ind w:right="-7" w:firstLine="567"/>
        <w:jc w:val="center"/>
        <w:rPr>
          <w:rFonts w:ascii="GHEA Grapalat" w:hAnsi="GHEA Grapalat" w:cs="Sylfaen"/>
          <w:sz w:val="26"/>
          <w:szCs w:val="26"/>
          <w:lang w:val="af-ZA"/>
        </w:rPr>
      </w:pPr>
    </w:p>
    <w:p w14:paraId="15AD98F5" w14:textId="77777777" w:rsidR="00096865" w:rsidRPr="005F033E" w:rsidRDefault="00096865" w:rsidP="00EF3662">
      <w:pPr>
        <w:pStyle w:val="aa"/>
        <w:ind w:right="-7" w:firstLine="567"/>
        <w:jc w:val="center"/>
        <w:rPr>
          <w:rFonts w:ascii="GHEA Grapalat" w:hAnsi="GHEA Grapalat" w:cs="Sylfaen"/>
          <w:sz w:val="26"/>
          <w:szCs w:val="26"/>
          <w:lang w:val="af-ZA"/>
        </w:rPr>
      </w:pPr>
    </w:p>
    <w:p w14:paraId="6D8CC72E" w14:textId="77777777" w:rsidR="00BD2E1D" w:rsidRPr="005F033E" w:rsidRDefault="00BD2E1D" w:rsidP="00BD2E1D">
      <w:pPr>
        <w:pStyle w:val="aa"/>
        <w:spacing w:after="0"/>
        <w:ind w:right="-7"/>
        <w:jc w:val="center"/>
        <w:rPr>
          <w:rFonts w:ascii="GHEA Grapalat" w:hAnsi="GHEA Grapalat" w:cs="Sylfaen"/>
          <w:sz w:val="26"/>
          <w:szCs w:val="26"/>
          <w:lang w:val="af-ZA"/>
        </w:rPr>
      </w:pPr>
      <w:r w:rsidRPr="005F033E">
        <w:rPr>
          <w:rFonts w:ascii="GHEA Grapalat" w:hAnsi="GHEA Grapalat" w:cs="Times Armenian"/>
          <w:sz w:val="26"/>
          <w:szCs w:val="26"/>
          <w:lang w:val="af-ZA"/>
        </w:rPr>
        <w:t>ՀՀ ԱՆ “Դեղերի և բժշկական պարագաների ապահովման ազգային կենտրոն” ՊՈԱԿ</w:t>
      </w:r>
      <w:r w:rsidRPr="005F033E">
        <w:rPr>
          <w:rFonts w:ascii="GHEA Grapalat" w:hAnsi="GHEA Grapalat" w:cs="Sylfaen"/>
          <w:sz w:val="26"/>
          <w:szCs w:val="26"/>
          <w:lang w:val="af-ZA"/>
        </w:rPr>
        <w:t>-</w:t>
      </w:r>
      <w:r w:rsidRPr="005F033E">
        <w:rPr>
          <w:rFonts w:ascii="GHEA Grapalat" w:hAnsi="GHEA Grapalat" w:cs="Sylfaen"/>
          <w:sz w:val="26"/>
          <w:szCs w:val="26"/>
        </w:rPr>
        <w:t>Ի</w:t>
      </w:r>
    </w:p>
    <w:p w14:paraId="0674D764" w14:textId="4CC21B15" w:rsidR="00BD2E1D" w:rsidRPr="005F033E" w:rsidRDefault="00BD2E1D" w:rsidP="00BD2E1D">
      <w:pPr>
        <w:pStyle w:val="aa"/>
        <w:spacing w:after="0"/>
        <w:ind w:right="-7"/>
        <w:jc w:val="center"/>
        <w:rPr>
          <w:rFonts w:ascii="GHEA Grapalat" w:hAnsi="GHEA Grapalat"/>
          <w:sz w:val="26"/>
          <w:szCs w:val="26"/>
          <w:lang w:val="af-ZA"/>
        </w:rPr>
      </w:pPr>
      <w:r w:rsidRPr="005F033E">
        <w:rPr>
          <w:rFonts w:ascii="GHEA Grapalat" w:hAnsi="GHEA Grapalat" w:cs="Sylfaen"/>
          <w:sz w:val="26"/>
          <w:szCs w:val="26"/>
          <w:lang w:val="af-ZA"/>
        </w:rPr>
        <w:t xml:space="preserve"> </w:t>
      </w:r>
      <w:r w:rsidRPr="005F033E">
        <w:rPr>
          <w:rFonts w:ascii="GHEA Grapalat" w:hAnsi="GHEA Grapalat" w:cs="Sylfaen"/>
          <w:sz w:val="26"/>
          <w:szCs w:val="26"/>
        </w:rPr>
        <w:t>ԿԱՐԻՔՆԵՐԻ</w:t>
      </w:r>
      <w:r w:rsidRPr="005F033E">
        <w:rPr>
          <w:rFonts w:ascii="GHEA Grapalat" w:hAnsi="GHEA Grapalat" w:cs="Times Armenian"/>
          <w:sz w:val="26"/>
          <w:szCs w:val="26"/>
          <w:lang w:val="af-ZA"/>
        </w:rPr>
        <w:t xml:space="preserve"> </w:t>
      </w:r>
      <w:r w:rsidRPr="005F033E">
        <w:rPr>
          <w:rFonts w:ascii="GHEA Grapalat" w:hAnsi="GHEA Grapalat" w:cs="Sylfaen"/>
          <w:sz w:val="26"/>
          <w:szCs w:val="26"/>
        </w:rPr>
        <w:t>ՀԱՄԱՐ</w:t>
      </w:r>
      <w:proofErr w:type="gramStart"/>
      <w:r w:rsidRPr="005F033E">
        <w:rPr>
          <w:rFonts w:ascii="GHEA Grapalat" w:hAnsi="GHEA Grapalat" w:cs="Times Armenian"/>
          <w:sz w:val="26"/>
          <w:szCs w:val="26"/>
          <w:lang w:val="af-ZA"/>
        </w:rPr>
        <w:t xml:space="preserve">` </w:t>
      </w:r>
      <w:r w:rsidRPr="005F033E">
        <w:rPr>
          <w:rFonts w:ascii="GHEA Grapalat" w:hAnsi="GHEA Grapalat" w:cs="Times Armenian"/>
          <w:sz w:val="26"/>
          <w:szCs w:val="26"/>
          <w:lang w:val="hy-AM"/>
        </w:rPr>
        <w:t xml:space="preserve"> </w:t>
      </w:r>
      <w:r w:rsidRPr="005F033E">
        <w:rPr>
          <w:rFonts w:ascii="GHEA Grapalat" w:hAnsi="GHEA Grapalat" w:cs="Sylfaen"/>
          <w:sz w:val="26"/>
          <w:szCs w:val="26"/>
          <w:lang w:val="af-ZA"/>
        </w:rPr>
        <w:t>«</w:t>
      </w:r>
      <w:proofErr w:type="gramEnd"/>
      <w:r w:rsidRPr="005F033E">
        <w:rPr>
          <w:rFonts w:ascii="GHEA Grapalat" w:hAnsi="GHEA Grapalat" w:cs="Sylfaen"/>
          <w:sz w:val="26"/>
          <w:szCs w:val="26"/>
        </w:rPr>
        <w:t>ՄԱՔՍԱՅԻՆ</w:t>
      </w:r>
      <w:r w:rsidRPr="005F033E">
        <w:rPr>
          <w:rFonts w:ascii="GHEA Grapalat" w:hAnsi="GHEA Grapalat" w:cs="Sylfaen"/>
          <w:sz w:val="26"/>
          <w:szCs w:val="26"/>
          <w:lang w:val="af-ZA"/>
        </w:rPr>
        <w:t xml:space="preserve"> </w:t>
      </w:r>
      <w:r w:rsidRPr="005F033E">
        <w:rPr>
          <w:rFonts w:ascii="GHEA Grapalat" w:hAnsi="GHEA Grapalat" w:cs="Sylfaen"/>
          <w:sz w:val="26"/>
          <w:szCs w:val="26"/>
        </w:rPr>
        <w:t>ՆԵՐԿԱՅԱՑՈՒՑՉԱԿԱՆ</w:t>
      </w:r>
      <w:r w:rsidRPr="005F033E">
        <w:rPr>
          <w:rFonts w:ascii="GHEA Grapalat" w:hAnsi="GHEA Grapalat" w:cs="Sylfaen"/>
          <w:sz w:val="26"/>
          <w:szCs w:val="26"/>
          <w:lang w:val="af-ZA"/>
        </w:rPr>
        <w:t xml:space="preserve"> (</w:t>
      </w:r>
      <w:r w:rsidRPr="005F033E">
        <w:rPr>
          <w:rFonts w:ascii="GHEA Grapalat" w:hAnsi="GHEA Grapalat" w:cs="Sylfaen"/>
          <w:sz w:val="26"/>
          <w:szCs w:val="26"/>
        </w:rPr>
        <w:t>ԲՐՈՔԵՐԱԿԱՆ</w:t>
      </w:r>
      <w:r w:rsidRPr="005F033E">
        <w:rPr>
          <w:rFonts w:ascii="GHEA Grapalat" w:hAnsi="GHEA Grapalat" w:cs="Sylfaen"/>
          <w:sz w:val="26"/>
          <w:szCs w:val="26"/>
          <w:lang w:val="af-ZA"/>
        </w:rPr>
        <w:t xml:space="preserve">) </w:t>
      </w:r>
      <w:r w:rsidRPr="005F033E">
        <w:rPr>
          <w:rFonts w:ascii="GHEA Grapalat" w:hAnsi="GHEA Grapalat" w:cs="Sylfaen"/>
          <w:sz w:val="26"/>
          <w:szCs w:val="26"/>
        </w:rPr>
        <w:t>ԾԱՌԱՅՈՒԹՅՈՒՆՆԵՐԻ</w:t>
      </w:r>
      <w:r w:rsidRPr="005F033E">
        <w:rPr>
          <w:rFonts w:ascii="GHEA Grapalat" w:hAnsi="GHEA Grapalat" w:cs="Sylfaen"/>
          <w:sz w:val="26"/>
          <w:szCs w:val="26"/>
          <w:lang w:val="af-ZA"/>
        </w:rPr>
        <w:t xml:space="preserve"> » </w:t>
      </w:r>
      <w:r w:rsidRPr="005F033E">
        <w:rPr>
          <w:rFonts w:ascii="GHEA Grapalat" w:hAnsi="GHEA Grapalat" w:cs="Sylfaen"/>
          <w:sz w:val="26"/>
          <w:szCs w:val="26"/>
        </w:rPr>
        <w:t>ՁԵՌՔԲԵՐՄԱՆ</w:t>
      </w:r>
      <w:r w:rsidRPr="005F033E">
        <w:rPr>
          <w:rFonts w:ascii="GHEA Grapalat" w:hAnsi="GHEA Grapalat" w:cs="Times Armenian"/>
          <w:sz w:val="26"/>
          <w:szCs w:val="26"/>
          <w:lang w:val="af-ZA"/>
        </w:rPr>
        <w:t xml:space="preserve"> </w:t>
      </w:r>
      <w:r w:rsidRPr="005F033E">
        <w:rPr>
          <w:rFonts w:ascii="GHEA Grapalat" w:hAnsi="GHEA Grapalat" w:cs="Sylfaen"/>
          <w:sz w:val="26"/>
          <w:szCs w:val="26"/>
        </w:rPr>
        <w:t>ՆՊԱՏԱԿՈՎ</w:t>
      </w:r>
      <w:r w:rsidRPr="005F033E">
        <w:rPr>
          <w:rFonts w:ascii="GHEA Grapalat" w:hAnsi="GHEA Grapalat" w:cs="Sylfaen"/>
          <w:sz w:val="26"/>
          <w:szCs w:val="26"/>
          <w:lang w:val="af-ZA"/>
        </w:rPr>
        <w:t xml:space="preserve"> </w:t>
      </w:r>
      <w:r w:rsidRPr="005F033E">
        <w:rPr>
          <w:rFonts w:ascii="GHEA Grapalat" w:hAnsi="GHEA Grapalat" w:cs="Times Armenian"/>
          <w:sz w:val="26"/>
          <w:szCs w:val="26"/>
          <w:lang w:val="af-ZA"/>
        </w:rPr>
        <w:t xml:space="preserve"> </w:t>
      </w:r>
      <w:r w:rsidRPr="005F033E">
        <w:rPr>
          <w:rFonts w:ascii="GHEA Grapalat" w:hAnsi="GHEA Grapalat" w:cs="Sylfaen"/>
          <w:sz w:val="26"/>
          <w:szCs w:val="26"/>
        </w:rPr>
        <w:t>ՀԱՅՏԱՐԱՐՎԱԾ</w:t>
      </w:r>
      <w:r w:rsidRPr="005F033E">
        <w:rPr>
          <w:rFonts w:ascii="GHEA Grapalat" w:hAnsi="GHEA Grapalat" w:cs="Times Armenian"/>
          <w:sz w:val="26"/>
          <w:szCs w:val="26"/>
          <w:lang w:val="af-ZA"/>
        </w:rPr>
        <w:t xml:space="preserve"> </w:t>
      </w:r>
      <w:r w:rsidRPr="005F033E">
        <w:rPr>
          <w:rFonts w:ascii="GHEA Grapalat" w:hAnsi="GHEA Grapalat" w:cs="Sylfaen"/>
          <w:sz w:val="26"/>
          <w:szCs w:val="26"/>
        </w:rPr>
        <w:t>ԳՆԱՆՇՄԱՆ</w:t>
      </w:r>
      <w:r w:rsidRPr="005F033E">
        <w:rPr>
          <w:rFonts w:ascii="GHEA Grapalat" w:hAnsi="GHEA Grapalat" w:cs="Sylfaen"/>
          <w:sz w:val="26"/>
          <w:szCs w:val="26"/>
          <w:lang w:val="af-ZA"/>
        </w:rPr>
        <w:t xml:space="preserve"> </w:t>
      </w:r>
      <w:r w:rsidRPr="005F033E">
        <w:rPr>
          <w:rFonts w:ascii="GHEA Grapalat" w:hAnsi="GHEA Grapalat" w:cs="Sylfaen"/>
          <w:sz w:val="26"/>
          <w:szCs w:val="26"/>
        </w:rPr>
        <w:t>ՀԱՐՑՄԱՆ</w:t>
      </w:r>
    </w:p>
    <w:p w14:paraId="4B77BCF1" w14:textId="77777777" w:rsidR="00BD2E1D" w:rsidRPr="005F033E" w:rsidRDefault="00BD2E1D" w:rsidP="00BD2E1D">
      <w:pPr>
        <w:pStyle w:val="aa"/>
        <w:ind w:right="-7"/>
        <w:jc w:val="center"/>
        <w:rPr>
          <w:rFonts w:ascii="GHEA Grapalat" w:hAnsi="GHEA Grapalat"/>
          <w:sz w:val="26"/>
          <w:szCs w:val="26"/>
          <w:lang w:val="af-ZA"/>
        </w:rPr>
      </w:pPr>
    </w:p>
    <w:p w14:paraId="6C7AAA81" w14:textId="77777777" w:rsidR="00096865" w:rsidRPr="005F033E" w:rsidRDefault="00096865" w:rsidP="00EF3662">
      <w:pPr>
        <w:pStyle w:val="aa"/>
        <w:ind w:right="-7"/>
        <w:jc w:val="center"/>
        <w:rPr>
          <w:rFonts w:ascii="GHEA Grapalat" w:hAnsi="GHEA Grapalat"/>
          <w:sz w:val="26"/>
          <w:szCs w:val="26"/>
          <w:lang w:val="af-ZA"/>
        </w:rPr>
      </w:pPr>
    </w:p>
    <w:p w14:paraId="38EBF9FF" w14:textId="77777777" w:rsidR="00096865" w:rsidRPr="005F033E" w:rsidRDefault="00096865" w:rsidP="00EF3662">
      <w:pPr>
        <w:pStyle w:val="aa"/>
        <w:ind w:right="-7" w:firstLine="567"/>
        <w:jc w:val="center"/>
        <w:rPr>
          <w:rFonts w:ascii="GHEA Grapalat" w:hAnsi="GHEA Grapalat"/>
          <w:sz w:val="26"/>
          <w:szCs w:val="26"/>
          <w:lang w:val="af-ZA"/>
        </w:rPr>
      </w:pPr>
    </w:p>
    <w:p w14:paraId="4FE26B1A" w14:textId="77777777" w:rsidR="00096865" w:rsidRPr="005F033E" w:rsidRDefault="00096865" w:rsidP="00EF3662">
      <w:pPr>
        <w:pStyle w:val="aa"/>
        <w:ind w:right="-7" w:firstLine="567"/>
        <w:jc w:val="center"/>
        <w:rPr>
          <w:rFonts w:ascii="GHEA Grapalat" w:hAnsi="GHEA Grapalat"/>
          <w:sz w:val="26"/>
          <w:szCs w:val="26"/>
          <w:lang w:val="af-ZA"/>
        </w:rPr>
      </w:pPr>
    </w:p>
    <w:p w14:paraId="3C339884" w14:textId="77777777" w:rsidR="00096865" w:rsidRPr="005F033E" w:rsidRDefault="00096865" w:rsidP="00EF3662">
      <w:pPr>
        <w:pStyle w:val="aa"/>
        <w:ind w:right="-7" w:firstLine="567"/>
        <w:jc w:val="center"/>
        <w:rPr>
          <w:rFonts w:ascii="GHEA Grapalat" w:hAnsi="GHEA Grapalat"/>
          <w:sz w:val="26"/>
          <w:szCs w:val="26"/>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t>Հարգելի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կազմելը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ներկայացնելը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խնդրում</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ենք</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մանրամասնորեն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ուսումնասիրել</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սույն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քանի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որ</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հրավերին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չհամապատասխանող</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ենթակա</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29056B88" w14:textId="77777777" w:rsidR="00BD2E1D" w:rsidRDefault="00BD2E1D" w:rsidP="00BD2E1D">
      <w:pPr>
        <w:ind w:firstLine="567"/>
        <w:jc w:val="center"/>
        <w:rPr>
          <w:rFonts w:ascii="GHEA Grapalat" w:hAnsi="GHEA Grapalat"/>
          <w:b/>
          <w:sz w:val="20"/>
          <w:szCs w:val="20"/>
          <w:lang w:val="af-ZA"/>
        </w:rPr>
      </w:pPr>
      <w:r w:rsidRPr="0004740A">
        <w:rPr>
          <w:rFonts w:ascii="GHEA Grapalat" w:hAnsi="GHEA Grapalat" w:cs="Sylfaen"/>
          <w:b/>
          <w:sz w:val="20"/>
          <w:szCs w:val="20"/>
          <w:lang w:val="af-ZA"/>
        </w:rPr>
        <w:t>ՀՀ ԱՆ “Դեղերի և բժշկական պարագաների ապահովման ազգային կենտրոն” ՊՈԱԿ</w:t>
      </w:r>
      <w:r w:rsidRPr="0004740A">
        <w:rPr>
          <w:rFonts w:ascii="GHEA Grapalat" w:hAnsi="GHEA Grapalat"/>
          <w:b/>
          <w:sz w:val="20"/>
          <w:szCs w:val="20"/>
          <w:lang w:val="af-ZA"/>
        </w:rPr>
        <w:t xml:space="preserve">-Ի </w:t>
      </w:r>
    </w:p>
    <w:p w14:paraId="363E1F9D" w14:textId="4FFB0F74" w:rsidR="00BD2E1D" w:rsidRPr="0004740A" w:rsidRDefault="00BD2E1D" w:rsidP="00BD2E1D">
      <w:pPr>
        <w:ind w:firstLine="567"/>
        <w:jc w:val="center"/>
        <w:rPr>
          <w:rFonts w:ascii="GHEA Grapalat" w:hAnsi="GHEA Grapalat"/>
          <w:b/>
          <w:sz w:val="20"/>
          <w:szCs w:val="20"/>
          <w:lang w:val="af-ZA"/>
        </w:rPr>
      </w:pPr>
      <w:r w:rsidRPr="0004740A">
        <w:rPr>
          <w:rFonts w:ascii="GHEA Grapalat" w:hAnsi="GHEA Grapalat"/>
          <w:b/>
          <w:sz w:val="20"/>
          <w:szCs w:val="20"/>
          <w:lang w:val="af-ZA"/>
        </w:rPr>
        <w:t>ԿԱՐԻՔՆԵՐԻ ՀԱՄԱՐ</w:t>
      </w:r>
    </w:p>
    <w:p w14:paraId="084FA407" w14:textId="77777777" w:rsidR="00BD2E1D" w:rsidRPr="0004740A" w:rsidRDefault="00BD2E1D" w:rsidP="00BD2E1D">
      <w:pPr>
        <w:ind w:firstLine="567"/>
        <w:jc w:val="center"/>
        <w:rPr>
          <w:rFonts w:ascii="GHEA Grapalat" w:hAnsi="GHEA Grapalat"/>
          <w:i/>
          <w:sz w:val="20"/>
          <w:szCs w:val="20"/>
          <w:lang w:val="af-ZA"/>
        </w:rPr>
      </w:pPr>
      <w:r w:rsidRPr="0004740A">
        <w:rPr>
          <w:rFonts w:ascii="GHEA Grapalat" w:hAnsi="GHEA Grapalat"/>
          <w:b/>
          <w:sz w:val="20"/>
          <w:szCs w:val="20"/>
          <w:lang w:val="af-ZA"/>
        </w:rPr>
        <w:t>ՄԱՔՍԱՅԻՆ ՆԵՐԿԱՅԱՑՈՒՑՉԱԿԱՆ (ԲՐՈՔԵՐԱԿԱՆ) ԾԱՌԱՅՈՒԹՅՈՒՆՆԵՐԻ ՁԵՌՔԲԵՐՄԱՆ ՆՊԱՏԱԿՈՎ ՀԱՅՏԱՐԱՐՎԱԾ ԳՆԱՆՇՄԱՆ ՀԱՐՑՄԱՆ ՀՐԱՎԵՐԻ</w:t>
      </w:r>
    </w:p>
    <w:p w14:paraId="725459C9" w14:textId="77777777" w:rsidR="00BD2E1D" w:rsidRPr="0004740A" w:rsidRDefault="00BD2E1D" w:rsidP="00BD2E1D">
      <w:pPr>
        <w:ind w:firstLine="567"/>
        <w:jc w:val="center"/>
        <w:rPr>
          <w:rFonts w:ascii="GHEA Grapalat" w:hAnsi="GHEA Grapalat" w:cs="Sylfaen"/>
          <w:b/>
          <w:sz w:val="20"/>
          <w:szCs w:val="20"/>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6BCC34DD" w14:textId="5BDF63C4" w:rsidR="00096865" w:rsidRPr="00064ADD" w:rsidRDefault="00096865" w:rsidP="00EF3662">
      <w:pPr>
        <w:ind w:firstLine="1134"/>
        <w:jc w:val="both"/>
        <w:rPr>
          <w:rFonts w:ascii="GHEA Grapalat" w:hAnsi="GHEA Grapalat"/>
          <w:sz w:val="20"/>
          <w:lang w:val="af-ZA"/>
        </w:rPr>
      </w:pP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06C64E82"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C56918">
        <w:rPr>
          <w:rFonts w:ascii="GHEA Grapalat" w:hAnsi="GHEA Grapalat" w:cs="Sylfaen"/>
          <w:b/>
          <w:sz w:val="20"/>
        </w:rPr>
        <w:t>ԳՆԱՆԱՇՄԱՆ</w:t>
      </w:r>
      <w:r w:rsidR="00C56918" w:rsidRPr="00C56918">
        <w:rPr>
          <w:rFonts w:ascii="GHEA Grapalat" w:hAnsi="GHEA Grapalat" w:cs="Sylfaen"/>
          <w:b/>
          <w:sz w:val="20"/>
          <w:lang w:val="af-ZA"/>
        </w:rPr>
        <w:t xml:space="preserve"> </w:t>
      </w:r>
      <w:r w:rsidR="00C56918">
        <w:rPr>
          <w:rFonts w:ascii="GHEA Grapalat" w:hAnsi="GHEA Grapalat" w:cs="Sylfaen"/>
          <w:b/>
          <w:sz w:val="20"/>
        </w:rPr>
        <w:t>ՀԱՐՑՄԱՆ</w:t>
      </w:r>
      <w:r w:rsidR="00C56918" w:rsidRPr="00C56918">
        <w:rPr>
          <w:rFonts w:ascii="GHEA Grapalat" w:hAnsi="GHEA Grapalat" w:cs="Sylfaen"/>
          <w:b/>
          <w:sz w:val="20"/>
          <w:lang w:val="af-ZA"/>
        </w:rPr>
        <w:t xml:space="preserve"> </w:t>
      </w:r>
      <w:proofErr w:type="gramStart"/>
      <w:r w:rsidR="00C56918">
        <w:rPr>
          <w:rFonts w:ascii="GHEA Grapalat" w:hAnsi="GHEA Grapalat" w:cs="Sylfaen"/>
          <w:b/>
          <w:sz w:val="20"/>
        </w:rPr>
        <w:t>ԸՆԹԱՑԱԿԱՐԳԻ</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tab/>
      </w:r>
    </w:p>
    <w:p w14:paraId="4214DA6B" w14:textId="16115B9B"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1E6960">
        <w:rPr>
          <w:rFonts w:ascii="GHEA Grapalat" w:hAnsi="GHEA Grapalat" w:cs="Sylfaen"/>
          <w:sz w:val="20"/>
        </w:rPr>
        <w:t>ԴԲՊԱԱԿ</w:t>
      </w:r>
      <w:r w:rsidR="001E6960" w:rsidRPr="001E6960">
        <w:rPr>
          <w:rFonts w:ascii="GHEA Grapalat" w:hAnsi="GHEA Grapalat" w:cs="Sylfaen"/>
          <w:sz w:val="20"/>
          <w:lang w:val="af-ZA"/>
        </w:rPr>
        <w:t>-</w:t>
      </w:r>
      <w:r w:rsidR="001E6960">
        <w:rPr>
          <w:rFonts w:ascii="GHEA Grapalat" w:hAnsi="GHEA Grapalat" w:cs="Sylfaen"/>
          <w:sz w:val="20"/>
        </w:rPr>
        <w:t>ԳՀԾՁԲ</w:t>
      </w:r>
      <w:r w:rsidR="001E6960" w:rsidRPr="001E6960">
        <w:rPr>
          <w:rFonts w:ascii="GHEA Grapalat" w:hAnsi="GHEA Grapalat" w:cs="Sylfaen"/>
          <w:sz w:val="20"/>
          <w:lang w:val="af-ZA"/>
        </w:rPr>
        <w:t>-25/3</w:t>
      </w:r>
      <w:r w:rsidRPr="00064ADD">
        <w:rPr>
          <w:rFonts w:ascii="GHEA Grapalat" w:hAnsi="GHEA Grapalat" w:cs="Times Armenian"/>
          <w:sz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C56918">
        <w:rPr>
          <w:rFonts w:ascii="GHEA Grapalat" w:hAnsi="GHEA Grapalat" w:cs="Sylfaen"/>
          <w:sz w:val="20"/>
        </w:rPr>
        <w:t>գնանաշման</w:t>
      </w:r>
      <w:r w:rsidR="00C56918" w:rsidRPr="00C56918">
        <w:rPr>
          <w:rFonts w:ascii="GHEA Grapalat" w:hAnsi="GHEA Grapalat" w:cs="Sylfaen"/>
          <w:sz w:val="20"/>
          <w:lang w:val="af-ZA"/>
        </w:rPr>
        <w:t xml:space="preserve"> </w:t>
      </w:r>
      <w:r w:rsidR="00C56918">
        <w:rPr>
          <w:rFonts w:ascii="GHEA Grapalat" w:hAnsi="GHEA Grapalat" w:cs="Sylfaen"/>
          <w:sz w:val="20"/>
        </w:rPr>
        <w:t>հարցման</w:t>
      </w:r>
      <w:r w:rsidR="00C56918" w:rsidRPr="00C56918">
        <w:rPr>
          <w:rFonts w:ascii="GHEA Grapalat" w:hAnsi="GHEA Grapalat" w:cs="Sylfaen"/>
          <w:sz w:val="20"/>
          <w:lang w:val="af-ZA"/>
        </w:rPr>
        <w:t xml:space="preserve"> </w:t>
      </w:r>
      <w:r w:rsidR="00C56918">
        <w:rPr>
          <w:rFonts w:ascii="GHEA Grapalat" w:hAnsi="GHEA Grapalat" w:cs="Sylfaen"/>
          <w:sz w:val="20"/>
        </w:rPr>
        <w:t>ընթացակարգի</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0DAAEBEF" w14:textId="77777777" w:rsidR="00BD2E1D" w:rsidRPr="0004740A" w:rsidRDefault="00BD2E1D" w:rsidP="00BD2E1D">
      <w:pPr>
        <w:ind w:firstLine="567"/>
        <w:jc w:val="both"/>
        <w:rPr>
          <w:rFonts w:ascii="GHEA Grapalat" w:hAnsi="GHEA Grapalat"/>
          <w:sz w:val="20"/>
          <w:szCs w:val="20"/>
          <w:lang w:val="af-ZA"/>
        </w:rPr>
      </w:pPr>
      <w:r w:rsidRPr="0004740A">
        <w:rPr>
          <w:rFonts w:ascii="GHEA Grapalat" w:hAnsi="GHEA Grapalat" w:cs="Sylfaen"/>
          <w:sz w:val="20"/>
          <w:szCs w:val="20"/>
        </w:rPr>
        <w:t>Սույն</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հրավերը</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կազմվել</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է</w:t>
      </w:r>
      <w:r w:rsidRPr="0004740A">
        <w:rPr>
          <w:rFonts w:ascii="GHEA Grapalat" w:hAnsi="GHEA Grapalat" w:cs="Times Armenian"/>
          <w:sz w:val="20"/>
          <w:szCs w:val="20"/>
          <w:lang w:val="af-ZA"/>
        </w:rPr>
        <w:t xml:space="preserve"> </w:t>
      </w:r>
      <w:r w:rsidRPr="0004740A">
        <w:rPr>
          <w:rFonts w:ascii="GHEA Grapalat" w:hAnsi="GHEA Grapalat" w:cs="Times Armenian"/>
          <w:sz w:val="20"/>
          <w:szCs w:val="20"/>
        </w:rPr>
        <w:t>գ</w:t>
      </w:r>
      <w:r w:rsidRPr="0004740A">
        <w:rPr>
          <w:rFonts w:ascii="GHEA Grapalat" w:hAnsi="GHEA Grapalat" w:cs="Sylfaen"/>
          <w:sz w:val="20"/>
          <w:szCs w:val="20"/>
        </w:rPr>
        <w:t>նումների</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մասին</w:t>
      </w:r>
      <w:r w:rsidRPr="0004740A">
        <w:rPr>
          <w:rFonts w:ascii="GHEA Grapalat" w:hAnsi="GHEA Grapalat" w:cs="Sylfaen"/>
          <w:sz w:val="20"/>
          <w:szCs w:val="20"/>
          <w:lang w:val="af-ZA"/>
        </w:rPr>
        <w:t xml:space="preserve"> </w:t>
      </w:r>
      <w:r w:rsidRPr="0004740A">
        <w:rPr>
          <w:rFonts w:ascii="GHEA Grapalat" w:hAnsi="GHEA Grapalat" w:cs="Sylfaen"/>
          <w:sz w:val="20"/>
          <w:szCs w:val="20"/>
        </w:rPr>
        <w:t>ՀՀ</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օրենսդրության</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այդ</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թվում</w:t>
      </w:r>
      <w:r w:rsidRPr="0004740A">
        <w:rPr>
          <w:rFonts w:ascii="GHEA Grapalat" w:hAnsi="GHEA Grapalat" w:cs="Times Armenian"/>
          <w:sz w:val="20"/>
          <w:szCs w:val="20"/>
          <w:lang w:val="af-ZA"/>
        </w:rPr>
        <w:t>`</w:t>
      </w:r>
      <w:r w:rsidRPr="0004740A">
        <w:rPr>
          <w:rFonts w:ascii="GHEA Grapalat" w:hAnsi="GHEA Grapalat"/>
          <w:sz w:val="20"/>
          <w:szCs w:val="20"/>
          <w:lang w:val="af-ZA"/>
        </w:rPr>
        <w:t xml:space="preserve"> «</w:t>
      </w:r>
      <w:r w:rsidRPr="0004740A">
        <w:rPr>
          <w:rFonts w:ascii="GHEA Grapalat" w:hAnsi="GHEA Grapalat" w:cs="Sylfaen"/>
          <w:sz w:val="20"/>
          <w:szCs w:val="20"/>
        </w:rPr>
        <w:t>Գնումների</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մասին</w:t>
      </w:r>
      <w:r w:rsidRPr="0004740A">
        <w:rPr>
          <w:rFonts w:ascii="GHEA Grapalat" w:hAnsi="GHEA Grapalat"/>
          <w:sz w:val="20"/>
          <w:szCs w:val="20"/>
          <w:lang w:val="af-ZA"/>
        </w:rPr>
        <w:t xml:space="preserve">» </w:t>
      </w:r>
      <w:r w:rsidRPr="0004740A">
        <w:rPr>
          <w:rFonts w:ascii="GHEA Grapalat" w:hAnsi="GHEA Grapalat" w:cs="Sylfaen"/>
          <w:sz w:val="20"/>
          <w:szCs w:val="20"/>
        </w:rPr>
        <w:t>ՀՀ</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օրենքի</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այսուհետ</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Օրենք</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ՀՀ</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կառավարության</w:t>
      </w:r>
      <w:r w:rsidRPr="0004740A">
        <w:rPr>
          <w:rFonts w:ascii="GHEA Grapalat" w:hAnsi="GHEA Grapalat" w:cs="Times Armenian"/>
          <w:sz w:val="20"/>
          <w:szCs w:val="20"/>
          <w:lang w:val="af-ZA"/>
        </w:rPr>
        <w:t xml:space="preserve"> 2017</w:t>
      </w:r>
      <w:r w:rsidRPr="0004740A">
        <w:rPr>
          <w:rFonts w:ascii="GHEA Grapalat" w:hAnsi="GHEA Grapalat" w:cs="Sylfaen"/>
          <w:sz w:val="20"/>
          <w:szCs w:val="20"/>
        </w:rPr>
        <w:t>թ</w:t>
      </w:r>
      <w:r w:rsidRPr="0004740A">
        <w:rPr>
          <w:rFonts w:ascii="GHEA Grapalat" w:hAnsi="GHEA Grapalat" w:cs="Times Armenian"/>
          <w:sz w:val="20"/>
          <w:szCs w:val="20"/>
          <w:lang w:val="af-ZA"/>
        </w:rPr>
        <w:t>. մայիսի 4-ի N 526-</w:t>
      </w:r>
      <w:r w:rsidRPr="0004740A">
        <w:rPr>
          <w:rFonts w:ascii="GHEA Grapalat" w:hAnsi="GHEA Grapalat" w:cs="Sylfaen"/>
          <w:sz w:val="20"/>
          <w:szCs w:val="20"/>
        </w:rPr>
        <w:t>Ն</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որոշմամբ</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հաստատված</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ՄԱՔՍԱՅԻՆ</w:t>
      </w:r>
      <w:r w:rsidRPr="003D437A">
        <w:rPr>
          <w:rFonts w:ascii="GHEA Grapalat" w:hAnsi="GHEA Grapalat" w:cs="Sylfaen"/>
          <w:sz w:val="20"/>
          <w:szCs w:val="20"/>
          <w:lang w:val="af-ZA"/>
        </w:rPr>
        <w:t xml:space="preserve"> </w:t>
      </w:r>
      <w:r w:rsidRPr="0004740A">
        <w:rPr>
          <w:rFonts w:ascii="GHEA Grapalat" w:hAnsi="GHEA Grapalat" w:cs="Sylfaen"/>
          <w:sz w:val="20"/>
          <w:szCs w:val="20"/>
        </w:rPr>
        <w:t>ՆԵՐԿԱՅԱՑՈՒՑՉԱԿԱՆ</w:t>
      </w:r>
      <w:r w:rsidRPr="003D437A">
        <w:rPr>
          <w:rFonts w:ascii="GHEA Grapalat" w:hAnsi="GHEA Grapalat" w:cs="Sylfaen"/>
          <w:sz w:val="20"/>
          <w:szCs w:val="20"/>
          <w:lang w:val="af-ZA"/>
        </w:rPr>
        <w:t xml:space="preserve"> (</w:t>
      </w:r>
      <w:r w:rsidRPr="0004740A">
        <w:rPr>
          <w:rFonts w:ascii="GHEA Grapalat" w:hAnsi="GHEA Grapalat" w:cs="Sylfaen"/>
          <w:sz w:val="20"/>
          <w:szCs w:val="20"/>
        </w:rPr>
        <w:t>ԲՐՈՔԵՐԱԿԱՆ</w:t>
      </w:r>
      <w:r w:rsidRPr="003D437A">
        <w:rPr>
          <w:rFonts w:ascii="GHEA Grapalat" w:hAnsi="GHEA Grapalat" w:cs="Sylfaen"/>
          <w:sz w:val="20"/>
          <w:szCs w:val="20"/>
          <w:lang w:val="af-ZA"/>
        </w:rPr>
        <w:t>)</w:t>
      </w:r>
      <w:r w:rsidRPr="0004740A">
        <w:rPr>
          <w:rFonts w:ascii="GHEA Grapalat" w:hAnsi="GHEA Grapalat"/>
          <w:sz w:val="20"/>
          <w:szCs w:val="20"/>
          <w:lang w:val="af-ZA"/>
        </w:rPr>
        <w:t xml:space="preserve">» </w:t>
      </w:r>
      <w:r w:rsidRPr="0004740A">
        <w:rPr>
          <w:rFonts w:ascii="GHEA Grapalat" w:hAnsi="GHEA Grapalat" w:cs="Sylfaen"/>
          <w:sz w:val="20"/>
          <w:szCs w:val="20"/>
        </w:rPr>
        <w:t>կար</w:t>
      </w:r>
      <w:r w:rsidRPr="0004740A">
        <w:rPr>
          <w:rFonts w:ascii="GHEA Grapalat" w:hAnsi="GHEA Grapalat" w:cs="Times Armenian"/>
          <w:sz w:val="20"/>
          <w:szCs w:val="20"/>
        </w:rPr>
        <w:t>գ</w:t>
      </w:r>
      <w:r w:rsidRPr="0004740A">
        <w:rPr>
          <w:rFonts w:ascii="GHEA Grapalat" w:hAnsi="GHEA Grapalat" w:cs="Sylfaen"/>
          <w:sz w:val="20"/>
          <w:szCs w:val="20"/>
        </w:rPr>
        <w:t>ի</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այսուհետ</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Կար</w:t>
      </w:r>
      <w:r w:rsidRPr="0004740A">
        <w:rPr>
          <w:rFonts w:ascii="GHEA Grapalat" w:hAnsi="GHEA Grapalat" w:cs="Times Armenian"/>
          <w:sz w:val="20"/>
          <w:szCs w:val="20"/>
        </w:rPr>
        <w:t>գ</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և</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այլ</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իրավական</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ակտերի</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պահանջներին</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համապատասխան</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և</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նպատակ</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ունի</w:t>
      </w:r>
      <w:r w:rsidRPr="0004740A">
        <w:rPr>
          <w:rFonts w:ascii="GHEA Grapalat" w:hAnsi="GHEA Grapalat" w:cs="Times Armenian"/>
          <w:sz w:val="20"/>
          <w:szCs w:val="20"/>
          <w:lang w:val="af-ZA"/>
        </w:rPr>
        <w:t xml:space="preserve"> </w:t>
      </w:r>
      <w:r w:rsidRPr="0004740A">
        <w:rPr>
          <w:rFonts w:ascii="GHEA Grapalat" w:hAnsi="GHEA Grapalat"/>
          <w:sz w:val="20"/>
          <w:szCs w:val="20"/>
          <w:lang w:val="af-ZA"/>
        </w:rPr>
        <w:t>«</w:t>
      </w:r>
      <w:r w:rsidRPr="0004740A">
        <w:rPr>
          <w:rFonts w:ascii="GHEA Grapalat" w:hAnsi="GHEA Grapalat" w:cs="Sylfaen"/>
          <w:b/>
          <w:sz w:val="20"/>
          <w:szCs w:val="20"/>
          <w:lang w:val="af-ZA"/>
        </w:rPr>
        <w:t>ՀՀ ԱՆ “Դեղերի և բժշկական պարագաների ապահովման ազգային կենտրոն” ՊՈԱԿ</w:t>
      </w:r>
      <w:r w:rsidRPr="0004740A">
        <w:rPr>
          <w:rFonts w:ascii="GHEA Grapalat" w:hAnsi="GHEA Grapalat"/>
          <w:sz w:val="20"/>
          <w:szCs w:val="20"/>
          <w:lang w:val="af-ZA"/>
        </w:rPr>
        <w:t>»-</w:t>
      </w:r>
      <w:r w:rsidRPr="0004740A">
        <w:rPr>
          <w:rFonts w:ascii="GHEA Grapalat" w:hAnsi="GHEA Grapalat"/>
          <w:sz w:val="20"/>
          <w:szCs w:val="20"/>
        </w:rPr>
        <w:t>ի</w:t>
      </w:r>
      <w:r w:rsidRPr="0004740A">
        <w:rPr>
          <w:rFonts w:ascii="GHEA Grapalat" w:hAnsi="GHEA Grapalat"/>
          <w:sz w:val="20"/>
          <w:szCs w:val="20"/>
          <w:lang w:val="af-ZA"/>
        </w:rPr>
        <w:t xml:space="preserve"> </w:t>
      </w:r>
      <w:r w:rsidRPr="0004740A">
        <w:rPr>
          <w:rFonts w:ascii="GHEA Grapalat" w:hAnsi="GHEA Grapalat" w:cs="Times Armenian"/>
          <w:sz w:val="20"/>
          <w:szCs w:val="20"/>
          <w:lang w:val="af-ZA"/>
        </w:rPr>
        <w:t>(</w:t>
      </w:r>
      <w:r w:rsidRPr="0004740A">
        <w:rPr>
          <w:rFonts w:ascii="GHEA Grapalat" w:hAnsi="GHEA Grapalat" w:cs="Sylfaen"/>
          <w:sz w:val="20"/>
          <w:szCs w:val="20"/>
        </w:rPr>
        <w:t>այսուհետ</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պատվիրատու</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կողմից</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հայտարարված</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ընթացակար</w:t>
      </w:r>
      <w:r w:rsidRPr="0004740A">
        <w:rPr>
          <w:rFonts w:ascii="GHEA Grapalat" w:hAnsi="GHEA Grapalat" w:cs="Times Armenian"/>
          <w:sz w:val="20"/>
          <w:szCs w:val="20"/>
        </w:rPr>
        <w:t>գ</w:t>
      </w:r>
      <w:r w:rsidRPr="0004740A">
        <w:rPr>
          <w:rFonts w:ascii="GHEA Grapalat" w:hAnsi="GHEA Grapalat" w:cs="Sylfaen"/>
          <w:sz w:val="20"/>
          <w:szCs w:val="20"/>
        </w:rPr>
        <w:t>ին</w:t>
      </w:r>
      <w:r w:rsidRPr="0004740A">
        <w:rPr>
          <w:rFonts w:ascii="GHEA Grapalat" w:hAnsi="GHEA Grapalat" w:cs="Sylfaen"/>
          <w:sz w:val="20"/>
          <w:szCs w:val="20"/>
          <w:lang w:val="af-ZA"/>
        </w:rPr>
        <w:t xml:space="preserve"> </w:t>
      </w:r>
      <w:r w:rsidRPr="0004740A">
        <w:rPr>
          <w:rFonts w:ascii="GHEA Grapalat" w:hAnsi="GHEA Grapalat" w:cs="Sylfaen"/>
          <w:sz w:val="20"/>
          <w:szCs w:val="20"/>
        </w:rPr>
        <w:t>մասնակցելու</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մտադրություն</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ունեցող</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անձանց</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այսուհետ</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մասնակից</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տեղեկացնելու</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ընթացակար</w:t>
      </w:r>
      <w:r w:rsidRPr="0004740A">
        <w:rPr>
          <w:rFonts w:ascii="GHEA Grapalat" w:hAnsi="GHEA Grapalat" w:cs="Times Armenian"/>
          <w:sz w:val="20"/>
          <w:szCs w:val="20"/>
        </w:rPr>
        <w:t>գ</w:t>
      </w:r>
      <w:r w:rsidRPr="0004740A">
        <w:rPr>
          <w:rFonts w:ascii="GHEA Grapalat" w:hAnsi="GHEA Grapalat" w:cs="Sylfaen"/>
          <w:sz w:val="20"/>
          <w:szCs w:val="20"/>
        </w:rPr>
        <w:t>ի</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պայմանների</w:t>
      </w:r>
      <w:r w:rsidRPr="0004740A">
        <w:rPr>
          <w:rFonts w:ascii="GHEA Grapalat" w:hAnsi="GHEA Grapalat" w:cs="Times Armenian"/>
          <w:sz w:val="20"/>
          <w:szCs w:val="20"/>
          <w:lang w:val="af-ZA"/>
        </w:rPr>
        <w:t xml:space="preserve">` </w:t>
      </w:r>
      <w:r w:rsidRPr="0004740A">
        <w:rPr>
          <w:rFonts w:ascii="GHEA Grapalat" w:hAnsi="GHEA Grapalat" w:cs="Times Armenian"/>
          <w:sz w:val="20"/>
          <w:szCs w:val="20"/>
        </w:rPr>
        <w:t>գ</w:t>
      </w:r>
      <w:r w:rsidRPr="0004740A">
        <w:rPr>
          <w:rFonts w:ascii="GHEA Grapalat" w:hAnsi="GHEA Grapalat" w:cs="Sylfaen"/>
          <w:sz w:val="20"/>
          <w:szCs w:val="20"/>
        </w:rPr>
        <w:t>նման</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առարկայի</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ընթացակար</w:t>
      </w:r>
      <w:r w:rsidRPr="0004740A">
        <w:rPr>
          <w:rFonts w:ascii="GHEA Grapalat" w:hAnsi="GHEA Grapalat" w:cs="Times Armenian"/>
          <w:sz w:val="20"/>
          <w:szCs w:val="20"/>
        </w:rPr>
        <w:t>գ</w:t>
      </w:r>
      <w:r w:rsidRPr="0004740A">
        <w:rPr>
          <w:rFonts w:ascii="GHEA Grapalat" w:hAnsi="GHEA Grapalat" w:cs="Sylfaen"/>
          <w:sz w:val="20"/>
          <w:szCs w:val="20"/>
        </w:rPr>
        <w:t>ի</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անցկացման</w:t>
      </w:r>
      <w:r w:rsidRPr="0004740A">
        <w:rPr>
          <w:rFonts w:ascii="GHEA Grapalat" w:hAnsi="GHEA Grapalat" w:cs="Times Armenian"/>
          <w:sz w:val="20"/>
          <w:szCs w:val="20"/>
          <w:lang w:val="af-ZA"/>
        </w:rPr>
        <w:t xml:space="preserve">, </w:t>
      </w:r>
      <w:r w:rsidRPr="0004740A">
        <w:rPr>
          <w:rFonts w:ascii="GHEA Grapalat" w:hAnsi="GHEA Grapalat" w:cs="Sylfaen"/>
          <w:sz w:val="20"/>
          <w:szCs w:val="20"/>
          <w:lang w:val="hy-AM"/>
        </w:rPr>
        <w:t>ընտրված մասնակցին</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որոշելու</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և</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նրա</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հետ</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պայմանա</w:t>
      </w:r>
      <w:r w:rsidRPr="0004740A">
        <w:rPr>
          <w:rFonts w:ascii="GHEA Grapalat" w:hAnsi="GHEA Grapalat" w:cs="Times Armenian"/>
          <w:sz w:val="20"/>
          <w:szCs w:val="20"/>
        </w:rPr>
        <w:t>գ</w:t>
      </w:r>
      <w:r w:rsidRPr="0004740A">
        <w:rPr>
          <w:rFonts w:ascii="GHEA Grapalat" w:hAnsi="GHEA Grapalat" w:cs="Sylfaen"/>
          <w:sz w:val="20"/>
          <w:szCs w:val="20"/>
        </w:rPr>
        <w:t>իր</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կնքելու</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մասին</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ինչպես</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նաև</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օժանդակելու</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ընթացակար</w:t>
      </w:r>
      <w:r w:rsidRPr="0004740A">
        <w:rPr>
          <w:rFonts w:ascii="GHEA Grapalat" w:hAnsi="GHEA Grapalat" w:cs="Times Armenian"/>
          <w:sz w:val="20"/>
          <w:szCs w:val="20"/>
        </w:rPr>
        <w:t>գ</w:t>
      </w:r>
      <w:r w:rsidRPr="0004740A">
        <w:rPr>
          <w:rFonts w:ascii="GHEA Grapalat" w:hAnsi="GHEA Grapalat" w:cs="Sylfaen"/>
          <w:sz w:val="20"/>
          <w:szCs w:val="20"/>
        </w:rPr>
        <w:t>ի</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հայտը</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պատրաստելիս</w:t>
      </w:r>
      <w:r w:rsidRPr="0004740A">
        <w:rPr>
          <w:rFonts w:ascii="GHEA Grapalat" w:hAnsi="GHEA Grapalat" w:cs="Times Armenian"/>
          <w:sz w:val="20"/>
          <w:szCs w:val="20"/>
          <w:lang w:val="af-ZA"/>
        </w:rPr>
        <w:t>։</w:t>
      </w:r>
    </w:p>
    <w:p w14:paraId="7129E8B1" w14:textId="77777777" w:rsidR="00BD2E1D" w:rsidRPr="0004740A" w:rsidRDefault="00BD2E1D" w:rsidP="00BD2E1D">
      <w:pPr>
        <w:ind w:firstLine="567"/>
        <w:jc w:val="both"/>
        <w:rPr>
          <w:rFonts w:ascii="GHEA Grapalat" w:hAnsi="GHEA Grapalat"/>
          <w:sz w:val="20"/>
          <w:szCs w:val="20"/>
          <w:lang w:val="af-ZA"/>
        </w:rPr>
      </w:pPr>
      <w:r w:rsidRPr="0004740A">
        <w:rPr>
          <w:rFonts w:ascii="GHEA Grapalat" w:hAnsi="GHEA Grapalat" w:cs="Sylfaen"/>
          <w:sz w:val="20"/>
          <w:szCs w:val="20"/>
        </w:rPr>
        <w:t>Հայտեր</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կարող</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են</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ներկայացնել</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բոլոր</w:t>
      </w:r>
      <w:r w:rsidRPr="0004740A">
        <w:rPr>
          <w:rFonts w:ascii="GHEA Grapalat" w:hAnsi="GHEA Grapalat" w:cs="Sylfaen"/>
          <w:sz w:val="20"/>
          <w:szCs w:val="20"/>
          <w:lang w:val="af-ZA"/>
        </w:rPr>
        <w:t xml:space="preserve"> </w:t>
      </w:r>
      <w:r w:rsidRPr="0004740A">
        <w:rPr>
          <w:rFonts w:ascii="GHEA Grapalat" w:hAnsi="GHEA Grapalat" w:cs="Sylfaen"/>
          <w:sz w:val="20"/>
          <w:szCs w:val="20"/>
        </w:rPr>
        <w:t>անձիք</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անկախ</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նրանց</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օտարերկրյա</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ֆիզիկական</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անձ</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կազմակերպություն</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քաղաքացիություն</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չունեցող</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անձ</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լինելու</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հան</w:t>
      </w:r>
      <w:r w:rsidRPr="0004740A">
        <w:rPr>
          <w:rFonts w:ascii="GHEA Grapalat" w:hAnsi="GHEA Grapalat" w:cs="Times Armenian"/>
          <w:sz w:val="20"/>
          <w:szCs w:val="20"/>
        </w:rPr>
        <w:t>գ</w:t>
      </w:r>
      <w:r w:rsidRPr="0004740A">
        <w:rPr>
          <w:rFonts w:ascii="GHEA Grapalat" w:hAnsi="GHEA Grapalat" w:cs="Sylfaen"/>
          <w:sz w:val="20"/>
          <w:szCs w:val="20"/>
        </w:rPr>
        <w:t>ամանքից</w:t>
      </w:r>
      <w:r w:rsidRPr="0004740A">
        <w:rPr>
          <w:rFonts w:ascii="GHEA Grapalat" w:hAnsi="GHEA Grapalat" w:cs="Times Armenian"/>
          <w:sz w:val="20"/>
          <w:szCs w:val="20"/>
          <w:lang w:val="af-ZA"/>
        </w:rPr>
        <w:t>։</w:t>
      </w:r>
    </w:p>
    <w:p w14:paraId="6FD0C955" w14:textId="77777777" w:rsidR="00BD2E1D" w:rsidRPr="0004740A" w:rsidRDefault="00BD2E1D" w:rsidP="00BD2E1D">
      <w:pPr>
        <w:ind w:firstLine="567"/>
        <w:jc w:val="both"/>
        <w:rPr>
          <w:rFonts w:ascii="GHEA Grapalat" w:hAnsi="GHEA Grapalat" w:cs="Times Armenian"/>
          <w:sz w:val="20"/>
          <w:szCs w:val="20"/>
          <w:lang w:val="af-ZA"/>
        </w:rPr>
      </w:pPr>
      <w:r w:rsidRPr="0004740A">
        <w:rPr>
          <w:rFonts w:ascii="GHEA Grapalat" w:hAnsi="GHEA Grapalat" w:cs="Sylfaen"/>
          <w:sz w:val="20"/>
          <w:szCs w:val="20"/>
        </w:rPr>
        <w:t>Սույն</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ընթացակար</w:t>
      </w:r>
      <w:r w:rsidRPr="0004740A">
        <w:rPr>
          <w:rFonts w:ascii="GHEA Grapalat" w:hAnsi="GHEA Grapalat" w:cs="Times Armenian"/>
          <w:sz w:val="20"/>
          <w:szCs w:val="20"/>
        </w:rPr>
        <w:t>գ</w:t>
      </w:r>
      <w:r w:rsidRPr="0004740A">
        <w:rPr>
          <w:rFonts w:ascii="GHEA Grapalat" w:hAnsi="GHEA Grapalat" w:cs="Sylfaen"/>
          <w:sz w:val="20"/>
          <w:szCs w:val="20"/>
        </w:rPr>
        <w:t>ի</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հետ</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կապված</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հարաբերությունների</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նկատմամբ</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կիրառվում</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է</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Հայաստանի</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Հանրապետության</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իրավունքը</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Սույն</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ընթացակար</w:t>
      </w:r>
      <w:r w:rsidRPr="0004740A">
        <w:rPr>
          <w:rFonts w:ascii="GHEA Grapalat" w:hAnsi="GHEA Grapalat" w:cs="Times Armenian"/>
          <w:sz w:val="20"/>
          <w:szCs w:val="20"/>
        </w:rPr>
        <w:t>գ</w:t>
      </w:r>
      <w:r w:rsidRPr="0004740A">
        <w:rPr>
          <w:rFonts w:ascii="GHEA Grapalat" w:hAnsi="GHEA Grapalat" w:cs="Sylfaen"/>
          <w:sz w:val="20"/>
          <w:szCs w:val="20"/>
        </w:rPr>
        <w:t>ի</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հետ</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կապված</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վեճերը</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ենթակա</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են</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քննության</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Հայաստանի</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Հանրապետության</w:t>
      </w:r>
      <w:r w:rsidRPr="0004740A">
        <w:rPr>
          <w:rFonts w:ascii="GHEA Grapalat" w:hAnsi="GHEA Grapalat" w:cs="Times Armenian"/>
          <w:sz w:val="20"/>
          <w:szCs w:val="20"/>
          <w:lang w:val="af-ZA"/>
        </w:rPr>
        <w:t xml:space="preserve"> </w:t>
      </w:r>
      <w:r w:rsidRPr="0004740A">
        <w:rPr>
          <w:rFonts w:ascii="GHEA Grapalat" w:hAnsi="GHEA Grapalat" w:cs="Sylfaen"/>
          <w:sz w:val="20"/>
          <w:szCs w:val="20"/>
        </w:rPr>
        <w:t>դատարաններում</w:t>
      </w:r>
      <w:r w:rsidRPr="0004740A">
        <w:rPr>
          <w:rFonts w:ascii="GHEA Grapalat" w:hAnsi="GHEA Grapalat" w:cs="Times Armenian"/>
          <w:sz w:val="20"/>
          <w:szCs w:val="20"/>
          <w:lang w:val="af-ZA"/>
        </w:rPr>
        <w:t xml:space="preserve">։ </w:t>
      </w:r>
    </w:p>
    <w:p w14:paraId="37C8A59C" w14:textId="27862285" w:rsidR="00BD2E1D" w:rsidRPr="0004740A" w:rsidRDefault="00BD2E1D" w:rsidP="00BD2E1D">
      <w:pPr>
        <w:pStyle w:val="23"/>
        <w:spacing w:line="240" w:lineRule="auto"/>
        <w:ind w:firstLine="567"/>
        <w:rPr>
          <w:rFonts w:ascii="GHEA Grapalat" w:hAnsi="GHEA Grapalat"/>
        </w:rPr>
      </w:pPr>
      <w:r w:rsidRPr="0004740A">
        <w:rPr>
          <w:rFonts w:ascii="GHEA Grapalat" w:hAnsi="GHEA Grapalat"/>
        </w:rPr>
        <w:t xml:space="preserve">Գնահատող հանձնաժողովի քարտուղարի էլեկտրոնային փոստի հասցեն է` </w:t>
      </w:r>
      <w:r w:rsidRPr="0004740A">
        <w:rPr>
          <w:rFonts w:ascii="GHEA Grapalat" w:hAnsi="GHEA Grapalat"/>
          <w:vertAlign w:val="subscript"/>
        </w:rPr>
        <w:t xml:space="preserve"> </w:t>
      </w:r>
      <w:hyperlink r:id="rId9" w:history="1">
        <w:r w:rsidRPr="0004740A">
          <w:rPr>
            <w:rStyle w:val="a9"/>
            <w:rFonts w:ascii="GHEA Grapalat" w:hAnsi="GHEA Grapalat" w:cs="Sylfaen"/>
            <w:i/>
          </w:rPr>
          <w:t>protender.itender@gmail.com</w:t>
        </w:r>
      </w:hyperlink>
      <w:r w:rsidRPr="0004740A">
        <w:rPr>
          <w:rFonts w:ascii="GHEA Grapalat" w:hAnsi="GHEA Grapalat"/>
        </w:rPr>
        <w:t>»</w:t>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proofErr w:type="gramStart"/>
      <w:r w:rsidRPr="00064ADD">
        <w:rPr>
          <w:rFonts w:ascii="GHEA Grapalat" w:hAnsi="GHEA Grapalat" w:cs="Sylfaen"/>
          <w:b/>
          <w:sz w:val="20"/>
        </w:rPr>
        <w:t>ԳՆՄԱՆ  ԱՌԱՐԿԱՅԻ</w:t>
      </w:r>
      <w:proofErr w:type="gramEnd"/>
      <w:r w:rsidRPr="00064ADD">
        <w:rPr>
          <w:rFonts w:ascii="GHEA Grapalat" w:hAnsi="GHEA Grapalat" w:cs="Sylfaen"/>
          <w:b/>
          <w:sz w:val="20"/>
        </w:rPr>
        <w:t xml:space="preserve">  ԲՆՈՒԹԱԳԻՐԸ</w:t>
      </w:r>
    </w:p>
    <w:p w14:paraId="6D12D87B" w14:textId="77777777" w:rsidR="002B32D6" w:rsidRPr="00064ADD" w:rsidRDefault="002B32D6" w:rsidP="00EF3662">
      <w:pPr>
        <w:ind w:left="360"/>
        <w:jc w:val="center"/>
        <w:rPr>
          <w:rFonts w:ascii="GHEA Grapalat" w:hAnsi="GHEA Grapalat" w:cs="Sylfaen"/>
          <w:b/>
          <w:sz w:val="20"/>
        </w:rPr>
      </w:pPr>
    </w:p>
    <w:p w14:paraId="4A5DE5CC" w14:textId="7B9793F9" w:rsidR="00237030" w:rsidRPr="00237030" w:rsidRDefault="00845AA5" w:rsidP="00237030">
      <w:pPr>
        <w:pStyle w:val="23"/>
        <w:spacing w:line="240" w:lineRule="auto"/>
        <w:ind w:firstLine="0"/>
        <w:rPr>
          <w:rFonts w:ascii="GHEA Grapalat" w:hAnsi="GHEA Grapalat"/>
          <w:u w:val="single"/>
          <w:vertAlign w:val="subscript"/>
          <w:lang w:val="en-US"/>
        </w:rPr>
      </w:pPr>
      <w:r w:rsidRPr="00064ADD">
        <w:rPr>
          <w:rFonts w:ascii="GHEA Grapalat" w:hAnsi="GHEA Grapalat" w:cs="Sylfaen"/>
          <w:i/>
        </w:rPr>
        <w:t>1</w:t>
      </w:r>
      <w:r w:rsidRPr="00237030">
        <w:rPr>
          <w:rFonts w:ascii="GHEA Grapalat" w:hAnsi="GHEA Grapalat"/>
          <w:b/>
          <w:lang w:val="en-US"/>
        </w:rPr>
        <w:t xml:space="preserve">.1 </w:t>
      </w:r>
      <w:r w:rsidR="00096865" w:rsidRPr="00237030">
        <w:rPr>
          <w:rFonts w:ascii="GHEA Grapalat" w:hAnsi="GHEA Grapalat"/>
          <w:b/>
          <w:i/>
          <w:lang w:val="en-US"/>
        </w:rPr>
        <w:t>Գնման առարկա է հանդիսանում</w:t>
      </w:r>
      <w:r w:rsidR="00096865" w:rsidRPr="00237030">
        <w:rPr>
          <w:rFonts w:ascii="GHEA Grapalat" w:hAnsi="GHEA Grapalat"/>
          <w:b/>
          <w:lang w:val="en-US"/>
        </w:rPr>
        <w:t xml:space="preserve">  </w:t>
      </w:r>
      <w:r w:rsidR="00237030" w:rsidRPr="00237030">
        <w:rPr>
          <w:rFonts w:ascii="GHEA Grapalat" w:hAnsi="GHEA Grapalat"/>
          <w:b/>
          <w:lang w:val="en-US"/>
        </w:rPr>
        <w:t>ՀՀ ԱՆ “Դեղերի և բժշկական պարագաների ապահովման ազգային կենտրոն” ՊՈԱԿ</w:t>
      </w:r>
      <w:r w:rsidR="00237030">
        <w:rPr>
          <w:rFonts w:ascii="GHEA Grapalat" w:hAnsi="GHEA Grapalat"/>
          <w:b/>
          <w:lang w:val="en-US"/>
        </w:rPr>
        <w:t>-ի</w:t>
      </w:r>
      <w:r w:rsidR="00096865" w:rsidRPr="00237030">
        <w:rPr>
          <w:rFonts w:ascii="GHEA Grapalat" w:hAnsi="GHEA Grapalat"/>
          <w:b/>
          <w:lang w:val="en-US"/>
        </w:rPr>
        <w:t xml:space="preserve"> կարիքների համար` </w:t>
      </w:r>
      <w:r w:rsidR="00237030">
        <w:rPr>
          <w:rFonts w:ascii="GHEA Grapalat" w:hAnsi="GHEA Grapalat"/>
          <w:b/>
          <w:i/>
          <w:lang w:val="en-US"/>
        </w:rPr>
        <w:t>Մաքսային</w:t>
      </w:r>
      <w:r w:rsidR="00237030" w:rsidRPr="00BD2E1D">
        <w:rPr>
          <w:rFonts w:ascii="GHEA Grapalat" w:hAnsi="GHEA Grapalat"/>
          <w:b/>
          <w:i/>
        </w:rPr>
        <w:t xml:space="preserve"> </w:t>
      </w:r>
      <w:r w:rsidR="00237030">
        <w:rPr>
          <w:rFonts w:ascii="GHEA Grapalat" w:hAnsi="GHEA Grapalat"/>
          <w:b/>
          <w:i/>
          <w:lang w:val="en-US"/>
        </w:rPr>
        <w:t>ներկայացուցչական</w:t>
      </w:r>
      <w:r w:rsidR="00237030" w:rsidRPr="00BD2E1D">
        <w:rPr>
          <w:rFonts w:ascii="GHEA Grapalat" w:hAnsi="GHEA Grapalat"/>
          <w:b/>
          <w:i/>
        </w:rPr>
        <w:t xml:space="preserve"> </w:t>
      </w:r>
      <w:r w:rsidR="00237030" w:rsidRPr="0004740A">
        <w:rPr>
          <w:rFonts w:ascii="GHEA Grapalat" w:hAnsi="GHEA Grapalat"/>
          <w:b/>
          <w:i/>
          <w:lang w:val="hy-AM"/>
        </w:rPr>
        <w:t>(</w:t>
      </w:r>
      <w:r w:rsidR="00237030">
        <w:rPr>
          <w:rFonts w:ascii="GHEA Grapalat" w:hAnsi="GHEA Grapalat"/>
          <w:b/>
          <w:i/>
          <w:lang w:val="en-US"/>
        </w:rPr>
        <w:t>բրոքերական</w:t>
      </w:r>
      <w:r w:rsidR="00237030" w:rsidRPr="0004740A">
        <w:rPr>
          <w:rFonts w:ascii="GHEA Grapalat" w:hAnsi="GHEA Grapalat"/>
          <w:b/>
          <w:i/>
          <w:lang w:val="hy-AM"/>
        </w:rPr>
        <w:t>) ծառայություններ</w:t>
      </w:r>
      <w:r w:rsidR="00237030">
        <w:rPr>
          <w:rFonts w:ascii="GHEA Grapalat" w:hAnsi="GHEA Grapalat"/>
          <w:b/>
          <w:i/>
          <w:lang w:val="en-US"/>
        </w:rPr>
        <w:t>ի</w:t>
      </w:r>
    </w:p>
    <w:p w14:paraId="0707D73B" w14:textId="233D1D2D" w:rsidR="00096865" w:rsidRDefault="00096865" w:rsidP="00237030">
      <w:pPr>
        <w:pStyle w:val="3"/>
        <w:spacing w:line="240" w:lineRule="auto"/>
        <w:jc w:val="both"/>
        <w:rPr>
          <w:rFonts w:ascii="GHEA Grapalat" w:hAnsi="GHEA Grapalat"/>
          <w:b/>
          <w:lang w:val="af-ZA"/>
        </w:rPr>
      </w:pPr>
      <w:r w:rsidRPr="00237030">
        <w:rPr>
          <w:rFonts w:ascii="GHEA Grapalat" w:hAnsi="GHEA Grapalat"/>
          <w:b/>
          <w:lang w:val="en-US"/>
        </w:rPr>
        <w:t>ձեռքբերումը</w:t>
      </w:r>
      <w:r w:rsidR="00816505" w:rsidRPr="00237030">
        <w:rPr>
          <w:rFonts w:ascii="GHEA Grapalat" w:hAnsi="GHEA Grapalat"/>
          <w:b/>
          <w:lang w:val="af-ZA"/>
        </w:rPr>
        <w:t xml:space="preserve"> (</w:t>
      </w:r>
      <w:r w:rsidR="00816505" w:rsidRPr="00237030">
        <w:rPr>
          <w:rFonts w:ascii="GHEA Grapalat" w:hAnsi="GHEA Grapalat"/>
          <w:b/>
          <w:lang w:val="en-US"/>
        </w:rPr>
        <w:t>այսուհետ</w:t>
      </w:r>
      <w:r w:rsidR="00816505" w:rsidRPr="00237030">
        <w:rPr>
          <w:rFonts w:ascii="GHEA Grapalat" w:hAnsi="GHEA Grapalat"/>
          <w:b/>
          <w:lang w:val="af-ZA"/>
        </w:rPr>
        <w:t xml:space="preserve">` </w:t>
      </w:r>
      <w:r w:rsidR="00816505" w:rsidRPr="00237030">
        <w:rPr>
          <w:rFonts w:ascii="GHEA Grapalat" w:hAnsi="GHEA Grapalat"/>
          <w:b/>
          <w:lang w:val="en-US"/>
        </w:rPr>
        <w:t>նաև</w:t>
      </w:r>
      <w:r w:rsidR="00816505" w:rsidRPr="00237030">
        <w:rPr>
          <w:rFonts w:ascii="GHEA Grapalat" w:hAnsi="GHEA Grapalat"/>
          <w:b/>
          <w:lang w:val="af-ZA"/>
        </w:rPr>
        <w:t xml:space="preserve"> </w:t>
      </w:r>
      <w:r w:rsidR="00DC39B5" w:rsidRPr="00237030">
        <w:rPr>
          <w:rFonts w:ascii="GHEA Grapalat" w:hAnsi="GHEA Grapalat"/>
          <w:b/>
          <w:lang w:val="en-US"/>
        </w:rPr>
        <w:t>ծառայություն</w:t>
      </w:r>
      <w:r w:rsidR="00816505" w:rsidRPr="00237030">
        <w:rPr>
          <w:rFonts w:ascii="GHEA Grapalat" w:hAnsi="GHEA Grapalat"/>
          <w:b/>
          <w:lang w:val="af-ZA"/>
        </w:rPr>
        <w:t>)</w:t>
      </w:r>
      <w:r w:rsidR="00C43524" w:rsidRPr="00237030">
        <w:rPr>
          <w:rFonts w:ascii="GHEA Grapalat" w:hAnsi="GHEA Grapalat"/>
          <w:b/>
          <w:lang w:val="af-ZA"/>
        </w:rPr>
        <w:t>,</w:t>
      </w:r>
      <w:r w:rsidRPr="00237030">
        <w:rPr>
          <w:rFonts w:ascii="GHEA Grapalat" w:hAnsi="GHEA Grapalat"/>
          <w:b/>
          <w:lang w:val="af-ZA"/>
        </w:rPr>
        <w:t xml:space="preserve"> </w:t>
      </w:r>
      <w:r w:rsidRPr="00237030">
        <w:rPr>
          <w:rFonts w:ascii="GHEA Grapalat" w:hAnsi="GHEA Grapalat"/>
          <w:b/>
          <w:lang w:val="en-US"/>
        </w:rPr>
        <w:t>որոնք</w:t>
      </w:r>
      <w:r w:rsidRPr="00237030">
        <w:rPr>
          <w:rFonts w:ascii="GHEA Grapalat" w:hAnsi="GHEA Grapalat"/>
          <w:b/>
          <w:lang w:val="af-ZA"/>
        </w:rPr>
        <w:t xml:space="preserve"> </w:t>
      </w:r>
      <w:proofErr w:type="gramStart"/>
      <w:r w:rsidRPr="00237030">
        <w:rPr>
          <w:rFonts w:ascii="GHEA Grapalat" w:hAnsi="GHEA Grapalat"/>
          <w:b/>
          <w:lang w:val="en-US"/>
        </w:rPr>
        <w:t>խմբավորված</w:t>
      </w:r>
      <w:r w:rsidRPr="00237030">
        <w:rPr>
          <w:rFonts w:ascii="GHEA Grapalat" w:hAnsi="GHEA Grapalat"/>
          <w:b/>
          <w:lang w:val="af-ZA"/>
        </w:rPr>
        <w:t xml:space="preserve">  </w:t>
      </w:r>
      <w:r w:rsidRPr="00237030">
        <w:rPr>
          <w:rFonts w:ascii="GHEA Grapalat" w:hAnsi="GHEA Grapalat"/>
          <w:b/>
          <w:lang w:val="en-US"/>
        </w:rPr>
        <w:t>են</w:t>
      </w:r>
      <w:proofErr w:type="gramEnd"/>
      <w:r w:rsidRPr="00237030">
        <w:rPr>
          <w:rFonts w:ascii="GHEA Grapalat" w:hAnsi="GHEA Grapalat"/>
          <w:b/>
          <w:lang w:val="af-ZA"/>
        </w:rPr>
        <w:t xml:space="preserve"> </w:t>
      </w:r>
      <w:r w:rsidR="00A76C15" w:rsidRPr="00237030">
        <w:rPr>
          <w:rFonts w:ascii="GHEA Grapalat" w:hAnsi="GHEA Grapalat"/>
          <w:b/>
          <w:lang w:val="af-ZA"/>
        </w:rPr>
        <w:t>«</w:t>
      </w:r>
      <w:r w:rsidR="00237030" w:rsidRPr="00237030">
        <w:rPr>
          <w:rFonts w:ascii="GHEA Grapalat" w:hAnsi="GHEA Grapalat"/>
          <w:b/>
          <w:lang w:val="af-ZA"/>
        </w:rPr>
        <w:t>1</w:t>
      </w:r>
      <w:r w:rsidR="00A76C15" w:rsidRPr="00237030">
        <w:rPr>
          <w:rFonts w:ascii="GHEA Grapalat" w:hAnsi="GHEA Grapalat"/>
          <w:b/>
          <w:lang w:val="af-ZA"/>
        </w:rPr>
        <w:t>»</w:t>
      </w:r>
      <w:r w:rsidRPr="00237030">
        <w:rPr>
          <w:rFonts w:ascii="GHEA Grapalat" w:hAnsi="GHEA Grapalat"/>
          <w:b/>
          <w:lang w:val="af-ZA"/>
        </w:rPr>
        <w:t xml:space="preserve"> </w:t>
      </w:r>
      <w:r w:rsidRPr="00237030">
        <w:rPr>
          <w:rFonts w:ascii="GHEA Grapalat" w:hAnsi="GHEA Grapalat"/>
          <w:b/>
          <w:lang w:val="en-US"/>
        </w:rPr>
        <w:t>չափաբաժ</w:t>
      </w:r>
      <w:r w:rsidR="00237030">
        <w:rPr>
          <w:rFonts w:ascii="GHEA Grapalat" w:hAnsi="GHEA Grapalat"/>
          <w:b/>
          <w:lang w:val="en-US"/>
        </w:rPr>
        <w:t>ն</w:t>
      </w:r>
      <w:r w:rsidR="00753E6E" w:rsidRPr="00237030">
        <w:rPr>
          <w:rFonts w:ascii="GHEA Grapalat" w:hAnsi="GHEA Grapalat"/>
          <w:b/>
          <w:lang w:val="en-US"/>
        </w:rPr>
        <w:t>ում</w:t>
      </w:r>
      <w:r w:rsidRPr="00237030">
        <w:rPr>
          <w:rFonts w:ascii="GHEA Grapalat" w:hAnsi="GHEA Grapalat"/>
          <w:b/>
          <w:lang w:val="af-ZA"/>
        </w:rPr>
        <w:t>`</w:t>
      </w:r>
    </w:p>
    <w:p w14:paraId="1D614F17" w14:textId="77777777" w:rsidR="00237030" w:rsidRPr="00237030" w:rsidRDefault="00237030" w:rsidP="00237030">
      <w:pPr>
        <w:rPr>
          <w:lang w:val="af-ZA"/>
        </w:rPr>
      </w:pPr>
    </w:p>
    <w:tbl>
      <w:tblPr>
        <w:tblpPr w:leftFromText="180" w:rightFromText="180" w:vertAnchor="text" w:tblpXSpec="center" w:tblpY="1"/>
        <w:tblOverlap w:val="neve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237030">
        <w:trPr>
          <w:trHeight w:val="315"/>
          <w:jc w:val="center"/>
        </w:trPr>
        <w:tc>
          <w:tcPr>
            <w:tcW w:w="3119" w:type="dxa"/>
            <w:gridSpan w:val="2"/>
            <w:vAlign w:val="center"/>
          </w:tcPr>
          <w:p w14:paraId="52D89F51" w14:textId="77777777" w:rsidR="005D26B6" w:rsidRPr="00064ADD" w:rsidRDefault="005D26B6" w:rsidP="00237030">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237030">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237030">
        <w:trPr>
          <w:trHeight w:val="166"/>
          <w:jc w:val="center"/>
        </w:trPr>
        <w:tc>
          <w:tcPr>
            <w:tcW w:w="1701" w:type="dxa"/>
            <w:vAlign w:val="center"/>
          </w:tcPr>
          <w:p w14:paraId="3ED5EF4F" w14:textId="77777777" w:rsidR="005D26B6" w:rsidRPr="00064ADD" w:rsidRDefault="00C8495D" w:rsidP="00237030">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5FE721C7" w:rsidR="005D26B6" w:rsidRPr="00BD2E1D" w:rsidRDefault="00C8495D" w:rsidP="00237030">
            <w:pPr>
              <w:pStyle w:val="23"/>
              <w:spacing w:line="240" w:lineRule="auto"/>
              <w:ind w:firstLine="34"/>
              <w:jc w:val="center"/>
              <w:rPr>
                <w:rFonts w:ascii="GHEA Grapalat" w:hAnsi="GHEA Grapalat"/>
                <w:b/>
                <w:bCs/>
                <w:i/>
                <w:iCs/>
                <w:sz w:val="14"/>
                <w:szCs w:val="14"/>
                <w:lang w:val="en-US"/>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r w:rsidR="00BD2E1D">
              <w:rPr>
                <w:rFonts w:ascii="GHEA Grapalat" w:hAnsi="GHEA Grapalat"/>
                <w:b/>
                <w:bCs/>
                <w:i/>
                <w:iCs/>
                <w:sz w:val="14"/>
                <w:szCs w:val="14"/>
                <w:lang w:val="en-US"/>
              </w:rPr>
              <w:t xml:space="preserve"> դրամ</w:t>
            </w:r>
          </w:p>
        </w:tc>
        <w:tc>
          <w:tcPr>
            <w:tcW w:w="7231" w:type="dxa"/>
            <w:vMerge/>
            <w:vAlign w:val="center"/>
          </w:tcPr>
          <w:p w14:paraId="33FBA9F2" w14:textId="77777777" w:rsidR="005D26B6" w:rsidRPr="00064ADD" w:rsidRDefault="005D26B6" w:rsidP="00237030">
            <w:pPr>
              <w:pStyle w:val="23"/>
              <w:spacing w:line="240" w:lineRule="auto"/>
              <w:ind w:firstLine="0"/>
              <w:jc w:val="center"/>
              <w:rPr>
                <w:rFonts w:ascii="GHEA Grapalat" w:hAnsi="GHEA Grapalat"/>
                <w:b/>
                <w:bCs/>
                <w:i/>
                <w:iCs/>
              </w:rPr>
            </w:pPr>
          </w:p>
        </w:tc>
      </w:tr>
      <w:tr w:rsidR="005D26B6" w:rsidRPr="00C56918" w14:paraId="14AFC9BC" w14:textId="77777777" w:rsidTr="00237030">
        <w:trPr>
          <w:jc w:val="center"/>
        </w:trPr>
        <w:tc>
          <w:tcPr>
            <w:tcW w:w="1701" w:type="dxa"/>
            <w:vAlign w:val="center"/>
          </w:tcPr>
          <w:p w14:paraId="79053F48" w14:textId="77777777" w:rsidR="005D26B6" w:rsidRPr="00237030" w:rsidRDefault="005D26B6" w:rsidP="00237030">
            <w:pPr>
              <w:pStyle w:val="23"/>
              <w:spacing w:line="240" w:lineRule="auto"/>
              <w:ind w:firstLine="0"/>
              <w:jc w:val="center"/>
              <w:rPr>
                <w:rFonts w:ascii="GHEA Grapalat" w:hAnsi="GHEA Grapalat"/>
                <w:b/>
                <w:sz w:val="16"/>
              </w:rPr>
            </w:pPr>
            <w:r w:rsidRPr="00237030">
              <w:rPr>
                <w:rFonts w:ascii="GHEA Grapalat" w:hAnsi="GHEA Grapalat"/>
                <w:b/>
                <w:sz w:val="16"/>
              </w:rPr>
              <w:t>1</w:t>
            </w:r>
          </w:p>
        </w:tc>
        <w:tc>
          <w:tcPr>
            <w:tcW w:w="1418" w:type="dxa"/>
            <w:vAlign w:val="center"/>
          </w:tcPr>
          <w:p w14:paraId="5959B5C0" w14:textId="54BD608F" w:rsidR="005D26B6" w:rsidRPr="00435780" w:rsidRDefault="001E6960" w:rsidP="00237030">
            <w:pPr>
              <w:pStyle w:val="23"/>
              <w:spacing w:line="240" w:lineRule="auto"/>
              <w:ind w:firstLine="0"/>
              <w:jc w:val="center"/>
              <w:rPr>
                <w:rFonts w:ascii="GHEA Grapalat" w:hAnsi="GHEA Grapalat"/>
                <w:b/>
                <w:sz w:val="16"/>
                <w:lang w:val="hy-AM"/>
              </w:rPr>
            </w:pPr>
            <w:r>
              <w:rPr>
                <w:rFonts w:ascii="GHEA Grapalat" w:hAnsi="GHEA Grapalat"/>
                <w:b/>
                <w:sz w:val="16"/>
                <w:lang w:val="hy-AM"/>
              </w:rPr>
              <w:t>3 850</w:t>
            </w:r>
            <w:r w:rsidR="00DA58A1">
              <w:rPr>
                <w:rFonts w:ascii="GHEA Grapalat" w:hAnsi="GHEA Grapalat"/>
                <w:b/>
                <w:sz w:val="16"/>
                <w:lang w:val="hy-AM"/>
              </w:rPr>
              <w:t xml:space="preserve"> 000</w:t>
            </w:r>
          </w:p>
        </w:tc>
        <w:tc>
          <w:tcPr>
            <w:tcW w:w="7231" w:type="dxa"/>
            <w:vAlign w:val="center"/>
          </w:tcPr>
          <w:p w14:paraId="5290F058" w14:textId="77777777" w:rsidR="00237030" w:rsidRDefault="00237030" w:rsidP="00237030">
            <w:pPr>
              <w:pStyle w:val="23"/>
              <w:spacing w:line="240" w:lineRule="auto"/>
              <w:ind w:firstLine="0"/>
              <w:rPr>
                <w:rFonts w:ascii="GHEA Grapalat" w:hAnsi="GHEA Grapalat"/>
                <w:b/>
                <w:i/>
                <w:lang w:val="en-US"/>
              </w:rPr>
            </w:pPr>
          </w:p>
          <w:p w14:paraId="4107CADA" w14:textId="51A793CE" w:rsidR="00BD2E1D" w:rsidRPr="00237030" w:rsidRDefault="00BD2E1D" w:rsidP="00237030">
            <w:pPr>
              <w:pStyle w:val="23"/>
              <w:spacing w:line="240" w:lineRule="auto"/>
              <w:ind w:firstLine="0"/>
              <w:rPr>
                <w:rFonts w:ascii="GHEA Grapalat" w:hAnsi="GHEA Grapalat"/>
                <w:b/>
                <w:u w:val="single"/>
                <w:vertAlign w:val="subscript"/>
              </w:rPr>
            </w:pPr>
            <w:r w:rsidRPr="00237030">
              <w:rPr>
                <w:rFonts w:ascii="GHEA Grapalat" w:hAnsi="GHEA Grapalat"/>
                <w:b/>
                <w:i/>
                <w:lang w:val="en-US"/>
              </w:rPr>
              <w:t>Մաքսային</w:t>
            </w:r>
            <w:r w:rsidRPr="00237030">
              <w:rPr>
                <w:rFonts w:ascii="GHEA Grapalat" w:hAnsi="GHEA Grapalat"/>
                <w:b/>
                <w:i/>
              </w:rPr>
              <w:t xml:space="preserve"> </w:t>
            </w:r>
            <w:r w:rsidRPr="00237030">
              <w:rPr>
                <w:rFonts w:ascii="GHEA Grapalat" w:hAnsi="GHEA Grapalat"/>
                <w:b/>
                <w:i/>
                <w:lang w:val="en-US"/>
              </w:rPr>
              <w:t>ներկայացուցչական</w:t>
            </w:r>
            <w:r w:rsidRPr="00237030">
              <w:rPr>
                <w:rFonts w:ascii="GHEA Grapalat" w:hAnsi="GHEA Grapalat"/>
                <w:b/>
                <w:i/>
                <w:lang w:val="hy-AM"/>
              </w:rPr>
              <w:t xml:space="preserve"> (</w:t>
            </w:r>
            <w:r w:rsidRPr="00237030">
              <w:rPr>
                <w:rFonts w:ascii="GHEA Grapalat" w:hAnsi="GHEA Grapalat"/>
                <w:b/>
                <w:i/>
                <w:lang w:val="en-US"/>
              </w:rPr>
              <w:t>բրոքերական</w:t>
            </w:r>
            <w:r w:rsidRPr="00237030">
              <w:rPr>
                <w:rFonts w:ascii="GHEA Grapalat" w:hAnsi="GHEA Grapalat"/>
                <w:b/>
                <w:i/>
                <w:lang w:val="hy-AM"/>
              </w:rPr>
              <w:t>) ծառայություններ</w:t>
            </w:r>
          </w:p>
          <w:p w14:paraId="619E65AF" w14:textId="62A11482" w:rsidR="005D26B6" w:rsidRPr="00237030" w:rsidRDefault="005D26B6" w:rsidP="00237030">
            <w:pPr>
              <w:pStyle w:val="23"/>
              <w:spacing w:line="240" w:lineRule="auto"/>
              <w:ind w:firstLine="0"/>
              <w:rPr>
                <w:rFonts w:ascii="GHEA Grapalat" w:hAnsi="GHEA Grapalat"/>
                <w:b/>
                <w:u w:val="single"/>
                <w:vertAlign w:val="subscript"/>
              </w:rPr>
            </w:pPr>
          </w:p>
        </w:tc>
      </w:tr>
    </w:tbl>
    <w:p w14:paraId="3923E725" w14:textId="77777777" w:rsidR="00237030" w:rsidRDefault="00237030" w:rsidP="00EF3662">
      <w:pPr>
        <w:pStyle w:val="23"/>
        <w:spacing w:line="240" w:lineRule="auto"/>
        <w:ind w:firstLine="567"/>
        <w:rPr>
          <w:rFonts w:ascii="GHEA Grapalat" w:hAnsi="GHEA Grapalat"/>
        </w:rPr>
      </w:pPr>
    </w:p>
    <w:p w14:paraId="7093E22F"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հանված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4C5B02AA"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39EE0AB3" w14:textId="77777777"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EB487B" w:rsidRPr="00064ADD">
        <w:rPr>
          <w:rFonts w:ascii="GHEA Grapalat" w:hAnsi="GHEA Grapalat" w:cs="Tahoma"/>
          <w:sz w:val="20"/>
          <w:szCs w:val="20"/>
          <w:lang w:val="es-ES"/>
        </w:rPr>
        <w:t xml:space="preserve"> </w:t>
      </w: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77777777"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32A0F225" w14:textId="77777777"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 Օրենքի 35-րդ հոդվածով սահմանված ժամկետում</w:t>
      </w:r>
      <w:r w:rsidR="005D3374" w:rsidRPr="00064ADD">
        <w:rPr>
          <w:rFonts w:ascii="GHEA Grapalat" w:hAnsi="GHEA Grapalat" w:cs="Arial"/>
          <w:sz w:val="20"/>
          <w:lang w:val="hy-AM"/>
        </w:rPr>
        <w:t xml:space="preserve"> և կարգով ներկայացնում է որակավորման ապահովում՝ իր ներկայացրած գնային առաջարկի </w:t>
      </w:r>
      <w:r w:rsidR="005D3374" w:rsidRPr="00064ADD">
        <w:rPr>
          <w:rFonts w:ascii="GHEA Grapalat" w:hAnsi="GHEA Grapalat"/>
          <w:color w:val="000000"/>
          <w:sz w:val="20"/>
          <w:szCs w:val="20"/>
          <w:lang w:val="hy-AM"/>
        </w:rPr>
        <w:t>15 տոկոսի</w:t>
      </w:r>
      <w:r w:rsidR="005D3374" w:rsidRPr="00064ADD">
        <w:rPr>
          <w:rStyle w:val="af6"/>
          <w:rFonts w:ascii="GHEA Grapalat" w:hAnsi="GHEA Grapalat" w:cs="Arial"/>
          <w:sz w:val="20"/>
          <w:lang w:val="hy-AM"/>
        </w:rPr>
        <w:footnoteReference w:id="1"/>
      </w:r>
      <w:r w:rsidR="005D3374" w:rsidRPr="00064ADD">
        <w:rPr>
          <w:rFonts w:ascii="GHEA Grapalat" w:hAnsi="GHEA Grapalat"/>
          <w:color w:val="000000"/>
          <w:sz w:val="20"/>
          <w:szCs w:val="20"/>
          <w:vertAlign w:val="superscript"/>
          <w:lang w:val="hy-AM"/>
        </w:rPr>
        <w:t>.1</w:t>
      </w:r>
      <w:r w:rsidR="005D3374" w:rsidRPr="00064ADD">
        <w:rPr>
          <w:rFonts w:ascii="GHEA Grapalat" w:hAnsi="GHEA Grapalat"/>
          <w:color w:val="000000"/>
          <w:sz w:val="20"/>
          <w:szCs w:val="20"/>
          <w:lang w:val="hy-AM"/>
        </w:rPr>
        <w:t xml:space="preserve"> չափով: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10" w:tgtFrame="_blank" w:history="1">
        <w:r w:rsidR="005D3374" w:rsidRPr="00064ADD">
          <w:rPr>
            <w:rFonts w:ascii="GHEA Grapalat" w:hAnsi="GHEA Grapalat"/>
            <w:color w:val="000000"/>
            <w:sz w:val="20"/>
            <w:szCs w:val="20"/>
            <w:lang w:val="hy-AM"/>
          </w:rPr>
          <w:t>Standard &amp; Poor’s</w:t>
        </w:r>
      </w:hyperlink>
      <w:r w:rsidR="005D3374" w:rsidRPr="00064ADD">
        <w:rPr>
          <w:rFonts w:ascii="Calibri" w:hAnsi="Calibri" w:cs="Calibri"/>
          <w:color w:val="000000"/>
          <w:sz w:val="20"/>
          <w:szCs w:val="20"/>
          <w:lang w:val="hy-AM"/>
        </w:rPr>
        <w:t> </w:t>
      </w:r>
      <w:r w:rsidR="005D3374" w:rsidRPr="00064ADD">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D54E6F" w:rsidRPr="00064ADD">
        <w:rPr>
          <w:rStyle w:val="af6"/>
          <w:rFonts w:ascii="GHEA Grapalat" w:hAnsi="GHEA Grapalat" w:cs="Sylfaen"/>
          <w:color w:val="FFFFFF"/>
          <w:sz w:val="20"/>
          <w:lang w:val="hy-AM"/>
        </w:rPr>
        <w:footnoteReference w:id="2"/>
      </w:r>
      <w:r w:rsidR="00D54E6F" w:rsidRPr="00064ADD">
        <w:rPr>
          <w:rFonts w:ascii="GHEA Grapalat" w:hAnsi="GHEA Grapalat" w:cs="Arial"/>
          <w:color w:val="FFFFFF"/>
          <w:sz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77777777"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6C778B" w:rsidRPr="00064ADD">
        <w:rPr>
          <w:rFonts w:ascii="GHEA Grapalat" w:hAnsi="GHEA Grapalat" w:cs="Sylfaen"/>
          <w:color w:val="FFFFFF"/>
          <w:sz w:val="20"/>
          <w:vertAlign w:val="superscript"/>
          <w:lang w:val="af-ZA"/>
        </w:rPr>
        <w:t>5</w:t>
      </w:r>
      <w:r w:rsidR="004D5671" w:rsidRPr="00064ADD">
        <w:rPr>
          <w:rFonts w:ascii="GHEA Grapalat" w:hAnsi="GHEA Grapalat" w:cs="Tahoma"/>
          <w:sz w:val="20"/>
        </w:rPr>
        <w:t>։</w:t>
      </w:r>
      <w:r w:rsidR="00B12D63" w:rsidRPr="00064ADD">
        <w:rPr>
          <w:rFonts w:ascii="GHEA Grapalat" w:hAnsi="GHEA Grapalat" w:cs="Tahoma"/>
          <w:sz w:val="20"/>
          <w:vertAlign w:val="superscript"/>
        </w:rPr>
        <w:t>5</w:t>
      </w:r>
      <w:r w:rsidR="00781688" w:rsidRPr="00064ADD">
        <w:rPr>
          <w:rFonts w:ascii="GHEA Grapalat" w:hAnsi="GHEA Grapalat" w:cs="Tahoma"/>
          <w:sz w:val="20"/>
          <w:lang w:val="af-ZA"/>
        </w:rPr>
        <w:t xml:space="preserve"> </w:t>
      </w:r>
      <w:r w:rsidRPr="00064ADD">
        <w:rPr>
          <w:rFonts w:ascii="GHEA Grapalat" w:hAnsi="GHEA Grapalat"/>
          <w:sz w:val="20"/>
          <w:lang w:val="af-ZA"/>
        </w:rPr>
        <w:t xml:space="preserve"> </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մ</w:t>
      </w:r>
      <w:r w:rsidRPr="00064ADD">
        <w:rPr>
          <w:rFonts w:ascii="GHEA Grapalat" w:hAnsi="GHEA Grapalat" w:cs="Sylfaen"/>
          <w:sz w:val="20"/>
          <w:lang w:val="hy-AM"/>
        </w:rPr>
        <w:t>ասնակիցները</w:t>
      </w:r>
      <w:r w:rsidRPr="00064ADD">
        <w:rPr>
          <w:rFonts w:ascii="GHEA Grapalat" w:hAnsi="GHEA Grapalat" w:cs="Arial Unicode"/>
          <w:sz w:val="20"/>
          <w:lang w:val="hy-AM"/>
        </w:rPr>
        <w:t xml:space="preserve"> </w:t>
      </w:r>
      <w:r w:rsidRPr="00064ADD">
        <w:rPr>
          <w:rFonts w:ascii="GHEA Grapalat" w:hAnsi="GHEA Grapalat" w:cs="Sylfaen"/>
          <w:sz w:val="20"/>
          <w:lang w:val="hy-AM"/>
        </w:rPr>
        <w:t>պարտավոր</w:t>
      </w:r>
      <w:r w:rsidRPr="00064ADD">
        <w:rPr>
          <w:rFonts w:ascii="GHEA Grapalat" w:hAnsi="GHEA Grapalat" w:cs="Arial Unicode"/>
          <w:sz w:val="20"/>
          <w:lang w:val="hy-AM"/>
        </w:rPr>
        <w:t xml:space="preserve"> </w:t>
      </w:r>
      <w:r w:rsidRPr="00064ADD">
        <w:rPr>
          <w:rFonts w:ascii="GHEA Grapalat" w:hAnsi="GHEA Grapalat" w:cs="Sylfaen"/>
          <w:sz w:val="20"/>
          <w:lang w:val="hy-AM"/>
        </w:rPr>
        <w:t>են</w:t>
      </w:r>
      <w:r w:rsidRPr="00064ADD">
        <w:rPr>
          <w:rFonts w:ascii="GHEA Grapalat" w:hAnsi="GHEA Grapalat" w:cs="Arial Unicode"/>
          <w:sz w:val="20"/>
          <w:lang w:val="hy-AM"/>
        </w:rPr>
        <w:t xml:space="preserve"> </w:t>
      </w:r>
      <w:r w:rsidRPr="00064ADD">
        <w:rPr>
          <w:rFonts w:ascii="GHEA Grapalat" w:hAnsi="GHEA Grapalat" w:cs="Sylfaen"/>
          <w:sz w:val="20"/>
          <w:lang w:val="hy-AM"/>
        </w:rPr>
        <w:t>երկարաձգել</w:t>
      </w:r>
      <w:r w:rsidRPr="00064ADD">
        <w:rPr>
          <w:rFonts w:ascii="GHEA Grapalat" w:hAnsi="GHEA Grapalat" w:cs="Arial Unicode"/>
          <w:sz w:val="20"/>
          <w:lang w:val="hy-AM"/>
        </w:rPr>
        <w:t xml:space="preserve"> </w:t>
      </w:r>
      <w:r w:rsidRPr="00064ADD">
        <w:rPr>
          <w:rFonts w:ascii="GHEA Grapalat" w:hAnsi="GHEA Grapalat" w:cs="Sylfaen"/>
          <w:sz w:val="20"/>
          <w:lang w:val="hy-AM"/>
        </w:rPr>
        <w:t>իրենց</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ներկայացրած</w:t>
      </w:r>
      <w:r w:rsidRPr="00064ADD">
        <w:rPr>
          <w:rFonts w:ascii="GHEA Grapalat" w:hAnsi="GHEA Grapalat" w:cs="Arial Unicode"/>
          <w:sz w:val="20"/>
          <w:lang w:val="hy-AM"/>
        </w:rPr>
        <w:t xml:space="preserve"> </w:t>
      </w:r>
      <w:r w:rsidRPr="00064ADD">
        <w:rPr>
          <w:rFonts w:ascii="GHEA Grapalat" w:hAnsi="GHEA Grapalat" w:cs="Sylfaen"/>
          <w:sz w:val="20"/>
          <w:lang w:val="hy-AM"/>
        </w:rPr>
        <w:t>հայտի</w:t>
      </w:r>
      <w:r w:rsidRPr="00064ADD">
        <w:rPr>
          <w:rFonts w:ascii="GHEA Grapalat" w:hAnsi="GHEA Grapalat" w:cs="Arial Unicode"/>
          <w:sz w:val="20"/>
          <w:lang w:val="hy-AM"/>
        </w:rPr>
        <w:t xml:space="preserve"> </w:t>
      </w:r>
      <w:r w:rsidRPr="00064ADD">
        <w:rPr>
          <w:rFonts w:ascii="GHEA Grapalat" w:hAnsi="GHEA Grapalat" w:cs="Sylfaen"/>
          <w:sz w:val="20"/>
          <w:lang w:val="hy-AM"/>
        </w:rPr>
        <w:t>ապահովման</w:t>
      </w:r>
      <w:r w:rsidRPr="00064ADD">
        <w:rPr>
          <w:rFonts w:ascii="GHEA Grapalat" w:hAnsi="GHEA Grapalat" w:cs="Arial Unicode"/>
          <w:sz w:val="20"/>
          <w:lang w:val="hy-AM"/>
        </w:rPr>
        <w:t xml:space="preserve"> </w:t>
      </w:r>
      <w:r w:rsidR="00781688" w:rsidRPr="00064ADD">
        <w:rPr>
          <w:rFonts w:ascii="GHEA Grapalat" w:hAnsi="GHEA Grapalat" w:cs="Arial Unicode"/>
          <w:sz w:val="20"/>
          <w:lang w:val="hy-AM"/>
        </w:rPr>
        <w:t xml:space="preserve">վավերականության </w:t>
      </w:r>
      <w:r w:rsidRPr="00064ADD">
        <w:rPr>
          <w:rFonts w:ascii="GHEA Grapalat" w:hAnsi="GHEA Grapalat" w:cs="Sylfaen"/>
          <w:sz w:val="20"/>
          <w:lang w:val="hy-AM"/>
        </w:rPr>
        <w:t>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կամ</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w:t>
      </w:r>
      <w:r w:rsidRPr="00064ADD">
        <w:rPr>
          <w:rFonts w:ascii="GHEA Grapalat" w:hAnsi="GHEA Grapalat" w:cs="Arial Unicode"/>
          <w:sz w:val="20"/>
          <w:lang w:val="hy-AM"/>
        </w:rPr>
        <w:t xml:space="preserve"> </w:t>
      </w:r>
      <w:r w:rsidRPr="00064ADD">
        <w:rPr>
          <w:rFonts w:ascii="GHEA Grapalat" w:hAnsi="GHEA Grapalat" w:cs="Sylfaen"/>
          <w:sz w:val="20"/>
          <w:lang w:val="hy-AM"/>
        </w:rPr>
        <w:t>հայտի</w:t>
      </w:r>
      <w:r w:rsidRPr="00064ADD">
        <w:rPr>
          <w:rFonts w:ascii="GHEA Grapalat" w:hAnsi="GHEA Grapalat" w:cs="Arial Unicode"/>
          <w:sz w:val="20"/>
          <w:lang w:val="hy-AM"/>
        </w:rPr>
        <w:t xml:space="preserve"> </w:t>
      </w:r>
      <w:r w:rsidRPr="00064ADD">
        <w:rPr>
          <w:rFonts w:ascii="GHEA Grapalat" w:hAnsi="GHEA Grapalat" w:cs="Sylfaen"/>
          <w:sz w:val="20"/>
          <w:lang w:val="hy-AM"/>
        </w:rPr>
        <w:t>նոր</w:t>
      </w:r>
      <w:r w:rsidRPr="00064ADD">
        <w:rPr>
          <w:rFonts w:ascii="GHEA Grapalat" w:hAnsi="GHEA Grapalat" w:cs="Arial Unicode"/>
          <w:sz w:val="20"/>
          <w:lang w:val="hy-AM"/>
        </w:rPr>
        <w:t xml:space="preserve"> </w:t>
      </w:r>
      <w:r w:rsidRPr="00064ADD">
        <w:rPr>
          <w:rFonts w:ascii="GHEA Grapalat" w:hAnsi="GHEA Grapalat" w:cs="Sylfaen"/>
          <w:sz w:val="20"/>
          <w:lang w:val="hy-AM"/>
        </w:rPr>
        <w:t>ապահովում</w:t>
      </w:r>
      <w:r w:rsidR="00101F06" w:rsidRPr="00064ADD">
        <w:rPr>
          <w:rStyle w:val="af6"/>
          <w:rFonts w:ascii="GHEA Grapalat" w:hAnsi="GHEA Grapalat" w:cs="Sylfaen"/>
          <w:color w:val="FFFFFF"/>
          <w:sz w:val="20"/>
          <w:shd w:val="clear" w:color="auto" w:fill="FFFFFF"/>
          <w:lang w:val="ru-RU"/>
        </w:rPr>
        <w:footnoteReference w:id="3"/>
      </w:r>
      <w:r w:rsidR="004D5671" w:rsidRPr="00064ADD">
        <w:rPr>
          <w:rFonts w:ascii="GHEA Grapalat" w:hAnsi="GHEA Grapalat" w:cs="Tahoma"/>
          <w:sz w:val="20"/>
          <w:lang w:val="hy-AM"/>
        </w:rPr>
        <w:t>։</w:t>
      </w:r>
      <w:r w:rsidR="00B12D63" w:rsidRPr="00064ADD">
        <w:rPr>
          <w:rFonts w:ascii="GHEA Grapalat" w:hAnsi="GHEA Grapalat" w:cs="Tahoma"/>
          <w:sz w:val="20"/>
          <w:vertAlign w:val="superscript"/>
          <w:lang w:val="hy-AM"/>
        </w:rPr>
        <w:t>6</w:t>
      </w:r>
    </w:p>
    <w:p w14:paraId="27A0A762" w14:textId="77777777" w:rsidR="006C778B" w:rsidRPr="00064ADD"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1799078F"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C56918">
        <w:rPr>
          <w:rFonts w:ascii="GHEA Grapalat" w:hAnsi="GHEA Grapalat" w:cs="Sylfaen"/>
          <w:szCs w:val="24"/>
          <w:lang w:val="hy-AM"/>
        </w:rPr>
        <w:t>գնանաշման հարցման ընթացակարգի</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3A636675" w14:textId="25A25A72" w:rsidR="00BD2E1D" w:rsidRPr="0004740A" w:rsidRDefault="00BD2E1D" w:rsidP="00BD2E1D">
      <w:pPr>
        <w:pStyle w:val="23"/>
        <w:spacing w:line="240" w:lineRule="auto"/>
        <w:ind w:firstLine="567"/>
        <w:rPr>
          <w:rFonts w:ascii="GHEA Grapalat" w:hAnsi="GHEA Grapalat" w:cs="Sylfaen"/>
          <w:lang w:val="hy-AM"/>
        </w:rPr>
      </w:pPr>
      <w:r w:rsidRPr="0004740A">
        <w:rPr>
          <w:rFonts w:ascii="GHEA Grapalat" w:hAnsi="GHEA Grapalat" w:cs="Sylfaen"/>
          <w:lang w:val="hy-AM"/>
        </w:rPr>
        <w:t xml:space="preserve">4.2  Ընթացակարգի հայտերն անհրաժեշտ է ներկայացնել </w:t>
      </w:r>
      <w:r w:rsidRPr="0004740A">
        <w:rPr>
          <w:rFonts w:ascii="GHEA Grapalat" w:hAnsi="GHEA Grapalat" w:cs="Sylfaen"/>
        </w:rPr>
        <w:t>հանձնաժողովին</w:t>
      </w:r>
      <w:r w:rsidRPr="0004740A">
        <w:rPr>
          <w:rFonts w:ascii="GHEA Grapalat" w:hAnsi="GHEA Grapalat" w:cs="Sylfaen"/>
          <w:lang w:val="hy-AM"/>
        </w:rPr>
        <w:t xml:space="preserve"> ոչ ուշ, քան սույն ընթացակարգի հայտարարությունը և հրավերը տեղեկագրում հրապարակվելու օրվանից հաշված «</w:t>
      </w:r>
      <w:r w:rsidRPr="003D437A">
        <w:rPr>
          <w:rFonts w:ascii="GHEA Grapalat" w:hAnsi="GHEA Grapalat" w:cs="Sylfaen"/>
          <w:lang w:val="hy-AM"/>
        </w:rPr>
        <w:t>7</w:t>
      </w:r>
      <w:r w:rsidRPr="0004740A">
        <w:rPr>
          <w:rFonts w:ascii="GHEA Grapalat" w:hAnsi="GHEA Grapalat" w:cs="Sylfaen"/>
          <w:lang w:val="hy-AM"/>
        </w:rPr>
        <w:t>»րդ օրվա ժամը «</w:t>
      </w:r>
      <w:r w:rsidR="001E6960">
        <w:rPr>
          <w:rFonts w:ascii="GHEA Grapalat" w:hAnsi="GHEA Grapalat" w:cs="Sylfaen"/>
          <w:lang w:val="hy-AM"/>
        </w:rPr>
        <w:t>11։00</w:t>
      </w:r>
      <w:r w:rsidRPr="0004740A">
        <w:rPr>
          <w:rFonts w:ascii="GHEA Grapalat" w:hAnsi="GHEA Grapalat" w:cs="Sylfaen"/>
          <w:lang w:val="hy-AM"/>
        </w:rPr>
        <w:t>»-ն, Ք. Երևան, Տիտոգրադյան 14/10» հասցեով:</w:t>
      </w:r>
    </w:p>
    <w:p w14:paraId="29073889" w14:textId="125E62DC" w:rsidR="00A3468D" w:rsidRPr="00064ADD" w:rsidRDefault="00BD2E1D" w:rsidP="00BD2E1D">
      <w:pPr>
        <w:pStyle w:val="23"/>
        <w:spacing w:line="240" w:lineRule="auto"/>
        <w:ind w:firstLine="567"/>
        <w:rPr>
          <w:rFonts w:ascii="GHEA Grapalat" w:hAnsi="GHEA Grapalat" w:cs="Sylfaen"/>
          <w:szCs w:val="24"/>
          <w:lang w:val="hy-AM"/>
        </w:rPr>
      </w:pPr>
      <w:r w:rsidRPr="0004740A">
        <w:rPr>
          <w:rFonts w:ascii="GHEA Grapalat" w:hAnsi="GHEA Grapalat" w:cs="Sylfaen"/>
          <w:lang w:val="hy-AM"/>
        </w:rPr>
        <w:t xml:space="preserve">Ընթացակարգի հայտերը ստանում և հայտերի գրանցամատյանում գրանցում է հանձնաժողովի քարտուղար </w:t>
      </w:r>
      <w:r w:rsidRPr="003D437A">
        <w:rPr>
          <w:rFonts w:ascii="GHEA Grapalat" w:hAnsi="GHEA Grapalat" w:cs="Sylfaen"/>
          <w:lang w:val="hy-AM"/>
        </w:rPr>
        <w:t>Է. Գրիգորյանը</w:t>
      </w:r>
      <w:r w:rsidRPr="0004740A">
        <w:rPr>
          <w:rFonts w:ascii="GHEA Grapalat" w:hAnsi="GHEA Grapalat" w:cs="Sylfaen"/>
          <w:lang w:val="hy-AM"/>
        </w:rPr>
        <w:t xml:space="preserve">։ </w:t>
      </w:r>
      <w:r w:rsidR="00A3468D" w:rsidRPr="00064ADD">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550BE79E" w:rsidR="00B67CCD" w:rsidRPr="00A1199A"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00BD2E1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4"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 տվյալների համապատասխանության մասին.</w:t>
      </w:r>
    </w:p>
    <w:p w14:paraId="55BEF03C" w14:textId="77777777"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EA68B2" w:rsidRPr="00064ADD">
        <w:rPr>
          <w:rFonts w:ascii="GHEA Grapalat" w:hAnsi="GHEA Grapalat" w:cs="Sylfaen"/>
          <w:sz w:val="20"/>
          <w:lang w:val="hy-AM"/>
        </w:rPr>
        <w:t xml:space="preserve">ի 1-ին մասի 2.4 կետով </w:t>
      </w:r>
      <w:r w:rsidR="00C63E1C" w:rsidRPr="00064ADD">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5" w:name="_Hlk9261892"/>
      <w:bookmarkEnd w:id="4"/>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77777777"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14:paraId="1EA5A0BC" w14:textId="77777777"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5"/>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14:paraId="53141CC5" w14:textId="77777777" w:rsidR="006C3115" w:rsidRPr="00064ADD" w:rsidRDefault="00E326DD" w:rsidP="00EF3662">
      <w:pPr>
        <w:ind w:firstLine="567"/>
        <w:jc w:val="both"/>
        <w:rPr>
          <w:rFonts w:ascii="GHEA Grapalat" w:hAnsi="GHEA Grapalat" w:cs="Sylfaen"/>
          <w:color w:val="FFFFFF"/>
          <w:sz w:val="20"/>
          <w:lang w:val="hy-AM"/>
        </w:rPr>
      </w:pPr>
      <w:r w:rsidRPr="00064ADD">
        <w:rPr>
          <w:rFonts w:ascii="GHEA Grapalat" w:hAnsi="GHEA Grapalat" w:cs="Sylfaen"/>
          <w:sz w:val="20"/>
          <w:lang w:val="hy-AM"/>
        </w:rPr>
        <w:t xml:space="preserve">  </w:t>
      </w:r>
      <w:r w:rsidR="001F0EE2" w:rsidRPr="00064ADD">
        <w:rPr>
          <w:rFonts w:ascii="GHEA Grapalat" w:hAnsi="GHEA Grapalat" w:cs="Sylfaen"/>
          <w:sz w:val="20"/>
          <w:lang w:val="hy-AM"/>
        </w:rPr>
        <w:t>3</w:t>
      </w:r>
      <w:r w:rsidR="00F53525" w:rsidRPr="00064ADD">
        <w:rPr>
          <w:rFonts w:ascii="GHEA Grapalat" w:hAnsi="GHEA Grapalat" w:cs="Sylfaen"/>
          <w:sz w:val="20"/>
          <w:lang w:val="hy-AM"/>
        </w:rPr>
        <w:t xml:space="preserve">) հայտի ապահովում կանխիկ փողի կամ բանկային երաշխիքի </w:t>
      </w:r>
      <w:r w:rsidR="00C03728" w:rsidRPr="00064ADD">
        <w:rPr>
          <w:rFonts w:ascii="GHEA Grapalat" w:hAnsi="GHEA Grapalat" w:cs="Sylfaen"/>
          <w:sz w:val="20"/>
          <w:lang w:val="hy-AM"/>
        </w:rPr>
        <w:t>ձևով</w:t>
      </w:r>
      <w:r w:rsidR="00F53525" w:rsidRPr="00064ADD">
        <w:rPr>
          <w:rFonts w:ascii="GHEA Grapalat" w:hAnsi="GHEA Grapalat" w:cs="Sylfaen"/>
          <w:sz w:val="20"/>
          <w:lang w:val="hy-AM"/>
        </w:rPr>
        <w:t>:</w:t>
      </w:r>
      <w:r w:rsidR="00346FA5" w:rsidRPr="00064ADD">
        <w:rPr>
          <w:rFonts w:ascii="GHEA Grapalat" w:hAnsi="GHEA Grapalat"/>
          <w:sz w:val="20"/>
          <w:vertAlign w:val="superscript"/>
          <w:lang w:val="hy-AM"/>
        </w:rPr>
        <w:t>7</w:t>
      </w:r>
      <w:r w:rsidR="00340083" w:rsidRPr="00064ADD">
        <w:rPr>
          <w:rStyle w:val="af6"/>
          <w:rFonts w:ascii="GHEA Grapalat" w:hAnsi="GHEA Grapalat"/>
          <w:color w:val="FFFFFF"/>
          <w:sz w:val="20"/>
          <w:lang w:val="hy-AM"/>
        </w:rPr>
        <w:footnoteReference w:id="4"/>
      </w:r>
    </w:p>
    <w:p w14:paraId="45A08E8D" w14:textId="77777777" w:rsidR="000845F6" w:rsidRPr="00064ADD" w:rsidRDefault="001F0EE2"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4</w:t>
      </w:r>
      <w:r w:rsidR="003E3FD0" w:rsidRPr="00064ADD">
        <w:rPr>
          <w:rFonts w:ascii="GHEA Grapalat" w:hAnsi="GHEA Grapalat" w:cs="Sylfaen"/>
          <w:sz w:val="20"/>
          <w:szCs w:val="24"/>
          <w:lang w:val="hy-AM" w:eastAsia="en-US"/>
        </w:rPr>
        <w:t>)</w:t>
      </w:r>
      <w:r w:rsidR="000845F6" w:rsidRPr="00064AD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szCs w:val="24"/>
          <w:lang w:val="hy-AM" w:eastAsia="en-US"/>
        </w:rPr>
        <w:t xml:space="preserve">կնքվելիք </w:t>
      </w:r>
      <w:r w:rsidR="000845F6" w:rsidRPr="00064ADD">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064ADD" w:rsidRDefault="003850A0"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6</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064ADD" w:rsidRDefault="00E410D5" w:rsidP="00E410D5">
      <w:pPr>
        <w:pStyle w:val="norm"/>
        <w:spacing w:line="240" w:lineRule="auto"/>
        <w:rPr>
          <w:rFonts w:ascii="GHEA Grapalat" w:hAnsi="GHEA Grapalat" w:cs="Sylfaen"/>
          <w:sz w:val="20"/>
          <w:szCs w:val="24"/>
          <w:lang w:val="hy-AM" w:eastAsia="en-US"/>
        </w:rPr>
      </w:pPr>
      <w:bookmarkStart w:id="6"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64ADD">
        <w:rPr>
          <w:rFonts w:ascii="GHEA Grapalat" w:hAnsi="GHEA Grapalat" w:cs="Sylfaen"/>
          <w:sz w:val="20"/>
          <w:szCs w:val="24"/>
          <w:lang w:eastAsia="en-US"/>
        </w:rPr>
        <w:t>սույն</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r w:rsidRPr="00064ADD">
        <w:rPr>
          <w:rFonts w:ascii="GHEA Grapalat" w:hAnsi="GHEA Grapalat" w:cs="Sylfaen"/>
          <w:sz w:val="20"/>
          <w:szCs w:val="24"/>
          <w:lang w:eastAsia="en-US"/>
        </w:rPr>
        <w:t>ած</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47507F8A" w14:textId="507C2602" w:rsidR="003331DA" w:rsidRPr="00064ADD" w:rsidRDefault="003331DA" w:rsidP="003331DA">
      <w:pPr>
        <w:ind w:firstLine="375"/>
        <w:jc w:val="both"/>
        <w:rPr>
          <w:rFonts w:ascii="GHEA Grapalat" w:hAnsi="GHEA Grapalat" w:cs="Sylfaen"/>
          <w:sz w:val="20"/>
          <w:lang w:val="af-ZA"/>
        </w:rPr>
      </w:pPr>
      <w:r w:rsidRPr="00064ADD">
        <w:rPr>
          <w:rFonts w:ascii="GHEA Grapalat" w:hAnsi="GHEA Grapalat" w:cs="Sylfaen"/>
          <w:sz w:val="20"/>
        </w:rPr>
        <w:t>երաշխիքվ</w:t>
      </w:r>
      <w:r w:rsidRPr="00064ADD">
        <w:rPr>
          <w:rFonts w:ascii="GHEA Grapalat" w:hAnsi="GHEA Grapalat" w:cs="Sylfaen"/>
          <w:sz w:val="20"/>
          <w:lang w:val="af-ZA"/>
        </w:rPr>
        <w:t xml:space="preserve"> </w:t>
      </w:r>
      <w:r w:rsidRPr="00064ADD">
        <w:rPr>
          <w:rFonts w:ascii="GHEA Grapalat" w:hAnsi="GHEA Grapalat" w:cs="Sylfaen"/>
          <w:sz w:val="20"/>
        </w:rPr>
        <w:t>կամ</w:t>
      </w:r>
      <w:r w:rsidRPr="00064ADD">
        <w:rPr>
          <w:rFonts w:ascii="GHEA Grapalat" w:hAnsi="GHEA Grapalat" w:cs="Sylfaen"/>
          <w:sz w:val="20"/>
          <w:lang w:val="af-ZA"/>
        </w:rPr>
        <w:t xml:space="preserve"> </w:t>
      </w:r>
      <w:r w:rsidRPr="00064ADD">
        <w:rPr>
          <w:rFonts w:ascii="GHEA Grapalat" w:hAnsi="GHEA Grapalat" w:cs="Sylfaen"/>
          <w:sz w:val="20"/>
        </w:rPr>
        <w:t>կանխիկ</w:t>
      </w:r>
      <w:r w:rsidRPr="00064ADD">
        <w:rPr>
          <w:rFonts w:ascii="GHEA Grapalat" w:hAnsi="GHEA Grapalat" w:cs="Sylfaen"/>
          <w:sz w:val="20"/>
          <w:lang w:val="af-ZA"/>
        </w:rPr>
        <w:t xml:space="preserve"> </w:t>
      </w:r>
      <w:r w:rsidRPr="00064ADD">
        <w:rPr>
          <w:rFonts w:ascii="GHEA Grapalat" w:hAnsi="GHEA Grapalat" w:cs="Sylfaen"/>
          <w:sz w:val="20"/>
        </w:rPr>
        <w:t>փողով</w:t>
      </w:r>
      <w:r w:rsidRPr="00064ADD">
        <w:rPr>
          <w:rFonts w:ascii="GHEA Grapalat" w:hAnsi="GHEA Grapalat" w:cs="Sylfaen"/>
          <w:sz w:val="20"/>
          <w:lang w:val="af-ZA"/>
        </w:rPr>
        <w:t xml:space="preserve">, </w:t>
      </w:r>
      <w:r w:rsidRPr="00064ADD">
        <w:rPr>
          <w:rFonts w:ascii="GHEA Grapalat" w:hAnsi="GHEA Grapalat" w:cs="Sylfaen"/>
          <w:sz w:val="20"/>
        </w:rPr>
        <w:t>ապա</w:t>
      </w:r>
      <w:r w:rsidRPr="00064ADD">
        <w:rPr>
          <w:rFonts w:ascii="GHEA Grapalat" w:hAnsi="GHEA Grapalat" w:cs="Sylfaen"/>
          <w:sz w:val="20"/>
          <w:lang w:val="af-ZA"/>
        </w:rPr>
        <w:t xml:space="preserve"> </w:t>
      </w:r>
      <w:r w:rsidRPr="00064ADD">
        <w:rPr>
          <w:rFonts w:ascii="GHEA Grapalat" w:hAnsi="GHEA Grapalat" w:cs="Sylfaen"/>
          <w:sz w:val="20"/>
        </w:rPr>
        <w:t>այդ</w:t>
      </w:r>
      <w:r w:rsidRPr="00064ADD">
        <w:rPr>
          <w:rFonts w:ascii="GHEA Grapalat" w:hAnsi="GHEA Grapalat" w:cs="Sylfaen"/>
          <w:sz w:val="20"/>
          <w:lang w:val="af-ZA"/>
        </w:rPr>
        <w:t xml:space="preserve"> </w:t>
      </w:r>
      <w:r w:rsidRPr="00064ADD">
        <w:rPr>
          <w:rFonts w:ascii="GHEA Grapalat" w:hAnsi="GHEA Grapalat" w:cs="Sylfaen"/>
          <w:sz w:val="20"/>
        </w:rPr>
        <w:t>հանգամանքը</w:t>
      </w:r>
      <w:r w:rsidRPr="00064ADD">
        <w:rPr>
          <w:rFonts w:ascii="GHEA Grapalat" w:hAnsi="GHEA Grapalat" w:cs="Sylfaen"/>
          <w:sz w:val="20"/>
          <w:lang w:val="af-ZA"/>
        </w:rPr>
        <w:t xml:space="preserve"> </w:t>
      </w:r>
      <w:r w:rsidRPr="00064ADD">
        <w:rPr>
          <w:rFonts w:ascii="GHEA Grapalat" w:hAnsi="GHEA Grapalat" w:cs="Sylfaen"/>
          <w:sz w:val="20"/>
        </w:rPr>
        <w:t>համարվում</w:t>
      </w:r>
      <w:r w:rsidRPr="00064ADD">
        <w:rPr>
          <w:rFonts w:ascii="GHEA Grapalat" w:hAnsi="GHEA Grapalat" w:cs="Sylfaen"/>
          <w:sz w:val="20"/>
          <w:lang w:val="af-ZA"/>
        </w:rPr>
        <w:t xml:space="preserve"> </w:t>
      </w:r>
      <w:r w:rsidRPr="00064ADD">
        <w:rPr>
          <w:rFonts w:ascii="GHEA Grapalat" w:hAnsi="GHEA Grapalat" w:cs="Sylfaen"/>
          <w:sz w:val="20"/>
        </w:rPr>
        <w:t>է</w:t>
      </w:r>
      <w:r w:rsidRPr="00064ADD">
        <w:rPr>
          <w:rFonts w:ascii="GHEA Grapalat" w:hAnsi="GHEA Grapalat" w:cs="Sylfaen"/>
          <w:sz w:val="20"/>
          <w:lang w:val="af-ZA"/>
        </w:rPr>
        <w:t xml:space="preserve"> </w:t>
      </w:r>
      <w:r w:rsidRPr="00064ADD">
        <w:rPr>
          <w:rFonts w:ascii="GHEA Grapalat" w:hAnsi="GHEA Grapalat" w:cs="Sylfaen"/>
          <w:sz w:val="20"/>
        </w:rPr>
        <w:t>որպես</w:t>
      </w:r>
      <w:r w:rsidRPr="00064ADD">
        <w:rPr>
          <w:rFonts w:ascii="GHEA Grapalat" w:hAnsi="GHEA Grapalat" w:cs="Sylfaen"/>
          <w:sz w:val="20"/>
          <w:lang w:val="af-ZA"/>
        </w:rPr>
        <w:t xml:space="preserve"> </w:t>
      </w: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գործընթացի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մասնակցի</w:t>
      </w:r>
      <w:r w:rsidRPr="00064ADD">
        <w:rPr>
          <w:rFonts w:ascii="GHEA Grapalat" w:hAnsi="GHEA Grapalat" w:cs="Sylfaen"/>
          <w:sz w:val="20"/>
          <w:lang w:val="af-ZA"/>
        </w:rPr>
        <w:t xml:space="preserve"> </w:t>
      </w:r>
      <w:r w:rsidRPr="00064ADD">
        <w:rPr>
          <w:rFonts w:ascii="GHEA Grapalat" w:hAnsi="GHEA Grapalat" w:cs="Sylfaen"/>
          <w:sz w:val="20"/>
        </w:rPr>
        <w:t>ստանձնված</w:t>
      </w:r>
      <w:r w:rsidRPr="00064ADD">
        <w:rPr>
          <w:rFonts w:ascii="GHEA Grapalat" w:hAnsi="GHEA Grapalat" w:cs="Sylfaen"/>
          <w:sz w:val="20"/>
          <w:lang w:val="af-ZA"/>
        </w:rPr>
        <w:t xml:space="preserve"> </w:t>
      </w:r>
      <w:r w:rsidRPr="00064ADD">
        <w:rPr>
          <w:rFonts w:ascii="GHEA Grapalat" w:hAnsi="GHEA Grapalat" w:cs="Sylfaen"/>
          <w:sz w:val="20"/>
        </w:rPr>
        <w:t>պարտավորության</w:t>
      </w:r>
      <w:r w:rsidRPr="00064ADD">
        <w:rPr>
          <w:rFonts w:ascii="GHEA Grapalat" w:hAnsi="GHEA Grapalat" w:cs="Sylfaen"/>
          <w:sz w:val="20"/>
          <w:lang w:val="af-ZA"/>
        </w:rPr>
        <w:t xml:space="preserve"> </w:t>
      </w:r>
      <w:r w:rsidRPr="00064ADD">
        <w:rPr>
          <w:rFonts w:ascii="GHEA Grapalat" w:hAnsi="GHEA Grapalat" w:cs="Sylfaen"/>
          <w:sz w:val="20"/>
        </w:rPr>
        <w:t>խախտում</w:t>
      </w:r>
      <w:r w:rsidRPr="00064ADD">
        <w:rPr>
          <w:rFonts w:ascii="GHEA Grapalat" w:hAnsi="GHEA Grapalat" w:cs="Sylfaen"/>
          <w:sz w:val="20"/>
          <w:lang w:val="af-ZA"/>
        </w:rPr>
        <w:t xml:space="preserve">: </w:t>
      </w:r>
    </w:p>
    <w:p w14:paraId="7639A0C7" w14:textId="77777777" w:rsidR="003331DA" w:rsidRPr="00064ADD" w:rsidRDefault="00283198" w:rsidP="00AF3CCA">
      <w:pPr>
        <w:ind w:firstLine="567"/>
        <w:jc w:val="both"/>
        <w:rPr>
          <w:rFonts w:ascii="GHEA Grapalat" w:hAnsi="GHEA Grapalat"/>
          <w:sz w:val="20"/>
          <w:szCs w:val="20"/>
          <w:lang w:val="hy-AM"/>
        </w:rPr>
      </w:pPr>
      <w:r w:rsidRPr="00064ADD">
        <w:rPr>
          <w:rFonts w:ascii="GHEA Grapalat" w:hAnsi="GHEA Grapalat"/>
          <w:sz w:val="20"/>
          <w:lang w:val="af-ZA"/>
        </w:rPr>
        <w:t>7</w:t>
      </w:r>
      <w:r w:rsidR="00096865" w:rsidRPr="00064ADD">
        <w:rPr>
          <w:rFonts w:ascii="GHEA Grapalat" w:hAnsi="GHEA Grapalat"/>
          <w:sz w:val="20"/>
          <w:lang w:val="af-ZA"/>
        </w:rPr>
        <w:t>.</w:t>
      </w:r>
      <w:r w:rsidR="009771B9" w:rsidRPr="00064ADD">
        <w:rPr>
          <w:rFonts w:ascii="GHEA Grapalat" w:hAnsi="GHEA Grapalat"/>
          <w:sz w:val="20"/>
          <w:lang w:val="af-ZA"/>
        </w:rPr>
        <w:t>4</w:t>
      </w:r>
      <w:r w:rsidR="00096865" w:rsidRPr="00064ADD">
        <w:rPr>
          <w:rFonts w:ascii="GHEA Grapalat" w:hAnsi="GHEA Grapalat"/>
          <w:sz w:val="20"/>
          <w:lang w:val="af-ZA"/>
        </w:rPr>
        <w:tab/>
      </w:r>
      <w:r w:rsidR="00096865" w:rsidRPr="00064ADD">
        <w:rPr>
          <w:rFonts w:ascii="GHEA Grapalat" w:hAnsi="GHEA Grapalat" w:cs="Sylfaen"/>
          <w:sz w:val="20"/>
          <w:lang w:val="ru-RU"/>
        </w:rPr>
        <w:t>Հայտի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ապահով</w:t>
      </w:r>
      <w:r w:rsidR="0093460D" w:rsidRPr="00064ADD">
        <w:rPr>
          <w:rFonts w:ascii="GHEA Grapalat" w:hAnsi="GHEA Grapalat" w:cs="Sylfaen"/>
          <w:sz w:val="20"/>
        </w:rPr>
        <w:t>ումը</w:t>
      </w:r>
      <w:r w:rsidR="0093460D" w:rsidRPr="00064ADD">
        <w:rPr>
          <w:rFonts w:ascii="GHEA Grapalat" w:hAnsi="GHEA Grapalat" w:cs="Sylfaen"/>
          <w:sz w:val="20"/>
          <w:lang w:val="af-ZA"/>
        </w:rPr>
        <w:t xml:space="preserve"> </w:t>
      </w:r>
      <w:r w:rsidR="00E43CEB" w:rsidRPr="00064ADD">
        <w:rPr>
          <w:rFonts w:ascii="GHEA Grapalat" w:hAnsi="GHEA Grapalat" w:cs="Sylfaen"/>
          <w:sz w:val="20"/>
        </w:rPr>
        <w:t>պետք</w:t>
      </w:r>
      <w:r w:rsidR="00E43CEB" w:rsidRPr="00064ADD">
        <w:rPr>
          <w:rFonts w:ascii="GHEA Grapalat" w:hAnsi="GHEA Grapalat" w:cs="Sylfaen"/>
          <w:sz w:val="20"/>
          <w:lang w:val="af-ZA"/>
        </w:rPr>
        <w:t xml:space="preserve"> </w:t>
      </w:r>
      <w:r w:rsidR="00E43CEB" w:rsidRPr="00064ADD">
        <w:rPr>
          <w:rFonts w:ascii="GHEA Grapalat" w:hAnsi="GHEA Grapalat" w:cs="Sylfaen"/>
          <w:sz w:val="20"/>
        </w:rPr>
        <w:t>է</w:t>
      </w:r>
      <w:r w:rsidR="00E43CEB" w:rsidRPr="00064ADD">
        <w:rPr>
          <w:rFonts w:ascii="GHEA Grapalat" w:hAnsi="GHEA Grapalat" w:cs="Sylfaen"/>
          <w:sz w:val="20"/>
          <w:lang w:val="af-ZA"/>
        </w:rPr>
        <w:t xml:space="preserve"> </w:t>
      </w:r>
      <w:r w:rsidR="00C23B1B" w:rsidRPr="00064ADD">
        <w:rPr>
          <w:rFonts w:ascii="GHEA Grapalat" w:hAnsi="GHEA Grapalat" w:cs="Sylfaen"/>
          <w:sz w:val="20"/>
        </w:rPr>
        <w:t>վավեր</w:t>
      </w:r>
      <w:r w:rsidR="00C23B1B" w:rsidRPr="00064ADD">
        <w:rPr>
          <w:rFonts w:ascii="GHEA Grapalat" w:hAnsi="GHEA Grapalat" w:cs="Sylfaen"/>
          <w:sz w:val="20"/>
          <w:lang w:val="af-ZA"/>
        </w:rPr>
        <w:t xml:space="preserve"> </w:t>
      </w:r>
      <w:r w:rsidR="00E43CEB" w:rsidRPr="00064ADD">
        <w:rPr>
          <w:rFonts w:ascii="GHEA Grapalat" w:hAnsi="GHEA Grapalat" w:cs="Sylfaen"/>
          <w:sz w:val="20"/>
        </w:rPr>
        <w:t>լինի</w:t>
      </w:r>
      <w:r w:rsidR="00E43CEB" w:rsidRPr="00064ADD">
        <w:rPr>
          <w:rFonts w:ascii="GHEA Grapalat" w:hAnsi="GHEA Grapalat" w:cs="Sylfaen"/>
          <w:sz w:val="20"/>
          <w:lang w:val="af-ZA"/>
        </w:rPr>
        <w:t xml:space="preserve"> </w:t>
      </w:r>
      <w:r w:rsidR="00C813A9" w:rsidRPr="00064ADD">
        <w:rPr>
          <w:rFonts w:ascii="GHEA Grapalat" w:hAnsi="GHEA Grapalat" w:cs="Sylfaen"/>
          <w:sz w:val="20"/>
        </w:rPr>
        <w:t>հայտը</w:t>
      </w:r>
      <w:r w:rsidR="00C813A9" w:rsidRPr="00064ADD">
        <w:rPr>
          <w:rFonts w:ascii="GHEA Grapalat" w:hAnsi="GHEA Grapalat" w:cs="Sylfaen"/>
          <w:sz w:val="20"/>
          <w:lang w:val="af-ZA"/>
        </w:rPr>
        <w:t xml:space="preserve"> </w:t>
      </w:r>
      <w:r w:rsidR="00C813A9" w:rsidRPr="00064ADD">
        <w:rPr>
          <w:rFonts w:ascii="GHEA Grapalat" w:hAnsi="GHEA Grapalat" w:cs="Sylfaen"/>
          <w:sz w:val="20"/>
        </w:rPr>
        <w:t>ներկայացվելու</w:t>
      </w:r>
      <w:r w:rsidR="00C813A9" w:rsidRPr="00064ADD">
        <w:rPr>
          <w:rFonts w:ascii="GHEA Grapalat" w:hAnsi="GHEA Grapalat" w:cs="Sylfaen"/>
          <w:sz w:val="20"/>
          <w:lang w:val="af-ZA"/>
        </w:rPr>
        <w:t xml:space="preserve"> </w:t>
      </w:r>
      <w:r w:rsidR="00C813A9" w:rsidRPr="00064ADD">
        <w:rPr>
          <w:rFonts w:ascii="GHEA Grapalat" w:hAnsi="GHEA Grapalat" w:cs="Sylfaen"/>
          <w:sz w:val="20"/>
        </w:rPr>
        <w:t>օրվանից</w:t>
      </w:r>
      <w:r w:rsidR="00C813A9" w:rsidRPr="00064ADD">
        <w:rPr>
          <w:rFonts w:ascii="GHEA Grapalat" w:hAnsi="GHEA Grapalat" w:cs="Sylfaen"/>
          <w:sz w:val="20"/>
          <w:lang w:val="af-ZA"/>
        </w:rPr>
        <w:t xml:space="preserve"> </w:t>
      </w:r>
      <w:r w:rsidR="00C813A9" w:rsidRPr="00064ADD">
        <w:rPr>
          <w:rFonts w:ascii="GHEA Grapalat" w:hAnsi="GHEA Grapalat" w:cs="Sylfaen"/>
          <w:sz w:val="20"/>
        </w:rPr>
        <w:t>հաշված</w:t>
      </w:r>
      <w:r w:rsidR="00C813A9" w:rsidRPr="00064ADD">
        <w:rPr>
          <w:rFonts w:ascii="GHEA Grapalat" w:hAnsi="GHEA Grapalat" w:cs="Sylfaen"/>
          <w:sz w:val="20"/>
          <w:lang w:val="af-ZA"/>
        </w:rPr>
        <w:t xml:space="preserve"> </w:t>
      </w:r>
      <w:r w:rsidR="00A27FAF" w:rsidRPr="00064ADD">
        <w:rPr>
          <w:rFonts w:ascii="GHEA Grapalat" w:hAnsi="GHEA Grapalat" w:cs="Sylfaen"/>
          <w:sz w:val="20"/>
          <w:lang w:val="af-ZA"/>
        </w:rPr>
        <w:t>90</w:t>
      </w:r>
      <w:r w:rsidR="00822942" w:rsidRPr="00064ADD">
        <w:rPr>
          <w:rFonts w:ascii="GHEA Grapalat" w:hAnsi="GHEA Grapalat" w:cs="Sylfaen"/>
          <w:sz w:val="20"/>
          <w:lang w:val="hy-AM"/>
        </w:rPr>
        <w:t xml:space="preserve"> </w:t>
      </w:r>
      <w:r w:rsidR="00822942" w:rsidRPr="00064ADD">
        <w:rPr>
          <w:rFonts w:ascii="GHEA Grapalat" w:hAnsi="GHEA Grapalat" w:cs="Sylfaen"/>
          <w:sz w:val="20"/>
          <w:lang w:val="af-ZA"/>
        </w:rPr>
        <w:t>(</w:t>
      </w:r>
      <w:r w:rsidR="00822942" w:rsidRPr="00064ADD">
        <w:rPr>
          <w:rFonts w:ascii="GHEA Grapalat" w:hAnsi="GHEA Grapalat" w:cs="Sylfaen"/>
          <w:sz w:val="20"/>
          <w:lang w:val="hy-AM"/>
        </w:rPr>
        <w:t>իննսուն</w:t>
      </w:r>
      <w:r w:rsidR="00822942" w:rsidRPr="00064ADD">
        <w:rPr>
          <w:rFonts w:ascii="GHEA Grapalat" w:hAnsi="GHEA Grapalat" w:cs="Sylfaen"/>
          <w:sz w:val="20"/>
          <w:lang w:val="af-ZA"/>
        </w:rPr>
        <w:t>)</w:t>
      </w:r>
      <w:r w:rsidR="00C813A9" w:rsidRPr="00064ADD">
        <w:rPr>
          <w:rFonts w:ascii="GHEA Grapalat" w:hAnsi="GHEA Grapalat" w:cs="Sylfaen"/>
          <w:sz w:val="20"/>
          <w:lang w:val="af-ZA"/>
        </w:rPr>
        <w:t xml:space="preserve"> </w:t>
      </w:r>
      <w:r w:rsidR="001A4EF7" w:rsidRPr="00064ADD">
        <w:rPr>
          <w:rFonts w:ascii="GHEA Grapalat" w:hAnsi="GHEA Grapalat" w:cs="Sylfaen"/>
          <w:sz w:val="20"/>
        </w:rPr>
        <w:t>աշխատանքային</w:t>
      </w:r>
      <w:r w:rsidR="001A4EF7" w:rsidRPr="00064ADD">
        <w:rPr>
          <w:rFonts w:ascii="GHEA Grapalat" w:hAnsi="GHEA Grapalat" w:cs="Sylfaen"/>
          <w:sz w:val="20"/>
          <w:lang w:val="af-ZA"/>
        </w:rPr>
        <w:t xml:space="preserve"> </w:t>
      </w:r>
      <w:r w:rsidR="001A4EF7" w:rsidRPr="00064ADD">
        <w:rPr>
          <w:rFonts w:ascii="GHEA Grapalat" w:hAnsi="GHEA Grapalat" w:cs="Sylfaen"/>
          <w:sz w:val="20"/>
        </w:rPr>
        <w:t>օր</w:t>
      </w:r>
      <w:r w:rsidR="0093460D" w:rsidRPr="00064ADD">
        <w:rPr>
          <w:rFonts w:ascii="GHEA Grapalat" w:hAnsi="GHEA Grapalat"/>
          <w:sz w:val="20"/>
          <w:szCs w:val="20"/>
          <w:lang w:val="af-ZA"/>
        </w:rPr>
        <w:t>:</w:t>
      </w:r>
      <w:r w:rsidR="001A4EF7" w:rsidRPr="00064ADD">
        <w:rPr>
          <w:rFonts w:ascii="GHEA Grapalat" w:hAnsi="GHEA Grapalat"/>
          <w:sz w:val="20"/>
          <w:szCs w:val="20"/>
          <w:lang w:val="af-ZA"/>
        </w:rPr>
        <w:t xml:space="preserve"> </w:t>
      </w:r>
    </w:p>
    <w:p w14:paraId="1BD9F5B8" w14:textId="77777777" w:rsidR="003331DA" w:rsidRPr="00064ADD" w:rsidRDefault="003331DA" w:rsidP="003331DA">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լիազորված մարմնին, ներկայացնում է հայտի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13B45E67" w14:textId="77777777" w:rsidR="00AF3CCA" w:rsidRPr="00064ADD" w:rsidRDefault="00AF3CCA" w:rsidP="00AF3CCA">
      <w:pPr>
        <w:ind w:firstLine="567"/>
        <w:jc w:val="both"/>
        <w:rPr>
          <w:rFonts w:ascii="GHEA Grapalat" w:hAnsi="GHEA Grapalat" w:cs="Sylfaen"/>
          <w:sz w:val="20"/>
          <w:lang w:val="af-ZA"/>
        </w:rPr>
      </w:pPr>
      <w:r w:rsidRPr="00064ADD">
        <w:rPr>
          <w:rFonts w:ascii="GHEA Grapalat" w:hAnsi="GHEA Grapalat" w:cs="Sylfaen"/>
          <w:sz w:val="20"/>
          <w:lang w:val="af-ZA"/>
        </w:rPr>
        <w:t>7</w:t>
      </w:r>
      <w:r w:rsidRPr="00064ADD">
        <w:rPr>
          <w:rFonts w:ascii="Cambria Math" w:hAnsi="Cambria Math" w:cs="Cambria Math"/>
          <w:sz w:val="20"/>
          <w:lang w:val="af-ZA"/>
        </w:rPr>
        <w:t>․</w:t>
      </w:r>
      <w:r w:rsidR="003331DA" w:rsidRPr="00064ADD">
        <w:rPr>
          <w:rFonts w:ascii="GHEA Grapalat" w:hAnsi="GHEA Grapalat" w:cs="Sylfaen"/>
          <w:sz w:val="20"/>
          <w:lang w:val="hy-AM"/>
        </w:rPr>
        <w:t>6</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հայտը</w:t>
      </w:r>
      <w:r w:rsidRPr="00064ADD">
        <w:rPr>
          <w:rFonts w:ascii="GHEA Grapalat" w:hAnsi="GHEA Grapalat" w:cs="Sylfaen"/>
          <w:sz w:val="20"/>
          <w:lang w:val="af-ZA"/>
        </w:rPr>
        <w:t xml:space="preserve"> </w:t>
      </w:r>
      <w:r w:rsidRPr="00064ADD">
        <w:rPr>
          <w:rFonts w:ascii="GHEA Grapalat" w:hAnsi="GHEA Grapalat" w:cs="Sylfaen"/>
          <w:sz w:val="20"/>
          <w:lang w:val="hy-AM"/>
        </w:rPr>
        <w:t>ենթակա</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մերժման</w:t>
      </w:r>
      <w:r w:rsidRPr="00064ADD">
        <w:rPr>
          <w:rFonts w:ascii="GHEA Grapalat" w:hAnsi="GHEA Grapalat" w:cs="Sylfaen"/>
          <w:sz w:val="20"/>
          <w:lang w:val="af-ZA"/>
        </w:rPr>
        <w:t xml:space="preserve">,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դրանում</w:t>
      </w:r>
      <w:r w:rsidRPr="00064ADD">
        <w:rPr>
          <w:rFonts w:ascii="GHEA Grapalat" w:hAnsi="GHEA Grapalat" w:cs="Sylfaen"/>
          <w:sz w:val="20"/>
          <w:lang w:val="af-ZA"/>
        </w:rPr>
        <w:t xml:space="preserve"> </w:t>
      </w:r>
      <w:r w:rsidRPr="00064ADD">
        <w:rPr>
          <w:rFonts w:ascii="GHEA Grapalat" w:hAnsi="GHEA Grapalat" w:cs="Sylfaen"/>
          <w:sz w:val="20"/>
          <w:lang w:val="hy-AM"/>
        </w:rPr>
        <w:t>բացակայում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հայտի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ապահովումը</w:t>
      </w:r>
      <w:r w:rsidRPr="00064ADD">
        <w:rPr>
          <w:rFonts w:ascii="GHEA Grapalat" w:hAnsi="GHEA Grapalat" w:cs="Sylfaen"/>
          <w:sz w:val="20"/>
          <w:lang w:val="af-ZA"/>
        </w:rPr>
        <w:t xml:space="preserve">, </w:t>
      </w:r>
      <w:r w:rsidRPr="00064ADD">
        <w:rPr>
          <w:rFonts w:ascii="GHEA Grapalat" w:hAnsi="GHEA Grapalat" w:cs="Sylfaen"/>
          <w:sz w:val="20"/>
          <w:lang w:val="hy-AM"/>
        </w:rPr>
        <w:t>կամ</w:t>
      </w:r>
      <w:r w:rsidRPr="00064ADD">
        <w:rPr>
          <w:rFonts w:ascii="GHEA Grapalat" w:hAnsi="GHEA Grapalat" w:cs="Sylfaen"/>
          <w:sz w:val="20"/>
          <w:lang w:val="af-ZA"/>
        </w:rPr>
        <w:t xml:space="preserve">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այն</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ներկայացված</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հրավերի</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պահանջներին</w:t>
      </w:r>
      <w:r w:rsidRPr="00064ADD">
        <w:rPr>
          <w:rFonts w:ascii="GHEA Grapalat" w:hAnsi="GHEA Grapalat" w:cs="Sylfaen"/>
          <w:sz w:val="20"/>
          <w:lang w:val="af-ZA"/>
        </w:rPr>
        <w:t xml:space="preserve"> </w:t>
      </w:r>
      <w:r w:rsidRPr="00064ADD">
        <w:rPr>
          <w:rFonts w:ascii="GHEA Grapalat" w:hAnsi="GHEA Grapalat" w:cs="Sylfaen"/>
          <w:sz w:val="20"/>
          <w:lang w:val="hy-AM"/>
        </w:rPr>
        <w:t>անհամապատասխան</w:t>
      </w:r>
      <w:r w:rsidRPr="00064ADD">
        <w:rPr>
          <w:rFonts w:ascii="GHEA Grapalat" w:hAnsi="GHEA Grapalat" w:cs="Sylfaen"/>
          <w:sz w:val="20"/>
          <w:lang w:val="af-ZA"/>
        </w:rPr>
        <w:t>:</w:t>
      </w:r>
    </w:p>
    <w:p w14:paraId="09963EA2" w14:textId="77777777" w:rsidR="00AF3CCA" w:rsidRPr="00064ADD" w:rsidRDefault="00AF3CCA" w:rsidP="00EF3662">
      <w:pPr>
        <w:ind w:firstLine="567"/>
        <w:jc w:val="both"/>
        <w:rPr>
          <w:rFonts w:ascii="GHEA Grapalat" w:hAnsi="GHEA Grapalat" w:cs="Sylfaen"/>
          <w:sz w:val="20"/>
          <w:szCs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64DF1657" w14:textId="77777777" w:rsidR="00435780" w:rsidRPr="00064ADD" w:rsidRDefault="00435780" w:rsidP="00435780">
      <w:pPr>
        <w:ind w:firstLine="567"/>
        <w:jc w:val="center"/>
        <w:rPr>
          <w:rFonts w:ascii="GHEA Grapalat" w:hAnsi="GHEA Grapalat"/>
          <w:b/>
          <w:sz w:val="20"/>
          <w:lang w:val="hy-AM"/>
        </w:rPr>
      </w:pPr>
      <w:r w:rsidRPr="00064ADD">
        <w:rPr>
          <w:rFonts w:ascii="GHEA Grapalat" w:hAnsi="GHEA Grapalat"/>
          <w:b/>
          <w:sz w:val="20"/>
          <w:lang w:val="af-ZA"/>
        </w:rPr>
        <w:t>8.  ՀԱՅՏԵՐԻ ԲԱՑՈՒՄԸ</w:t>
      </w:r>
      <w:r w:rsidRPr="00064ADD">
        <w:rPr>
          <w:rFonts w:ascii="GHEA Grapalat" w:hAnsi="GHEA Grapalat"/>
          <w:b/>
          <w:sz w:val="20"/>
          <w:lang w:val="hy-AM"/>
        </w:rPr>
        <w:t xml:space="preserve">, </w:t>
      </w:r>
      <w:r w:rsidRPr="00064ADD">
        <w:rPr>
          <w:rFonts w:ascii="GHEA Grapalat" w:hAnsi="GHEA Grapalat"/>
          <w:b/>
          <w:sz w:val="20"/>
          <w:lang w:val="af-ZA"/>
        </w:rPr>
        <w:t xml:space="preserve">ԳՆԱՀԱՏՈՒՄԸ  ԵՎ  </w:t>
      </w:r>
    </w:p>
    <w:p w14:paraId="5D68E736" w14:textId="77777777" w:rsidR="00435780" w:rsidRPr="00064ADD" w:rsidRDefault="00435780" w:rsidP="00435780">
      <w:pPr>
        <w:ind w:firstLine="567"/>
        <w:jc w:val="center"/>
        <w:rPr>
          <w:rFonts w:ascii="GHEA Grapalat" w:hAnsi="GHEA Grapalat"/>
          <w:b/>
          <w:sz w:val="20"/>
          <w:lang w:val="af-ZA"/>
        </w:rPr>
      </w:pPr>
      <w:r w:rsidRPr="00064ADD">
        <w:rPr>
          <w:rFonts w:ascii="GHEA Grapalat" w:hAnsi="GHEA Grapalat"/>
          <w:b/>
          <w:sz w:val="20"/>
          <w:lang w:val="af-ZA"/>
        </w:rPr>
        <w:t xml:space="preserve">ԱՐԴՅՈՒՆՔՆԵՐԻ ԱՄՓՈՓՈՒՄԸ </w:t>
      </w:r>
    </w:p>
    <w:p w14:paraId="1C7AFA21" w14:textId="77777777" w:rsidR="00435780" w:rsidRPr="00064ADD" w:rsidRDefault="00435780" w:rsidP="00435780">
      <w:pPr>
        <w:ind w:firstLine="567"/>
        <w:jc w:val="both"/>
        <w:rPr>
          <w:rFonts w:ascii="GHEA Grapalat" w:hAnsi="GHEA Grapalat"/>
          <w:b/>
          <w:sz w:val="20"/>
          <w:lang w:val="af-ZA"/>
        </w:rPr>
      </w:pPr>
    </w:p>
    <w:p w14:paraId="34DA92F7" w14:textId="77777777" w:rsidR="00435780" w:rsidRPr="00064ADD" w:rsidRDefault="00435780" w:rsidP="00435780">
      <w:pPr>
        <w:pStyle w:val="23"/>
        <w:spacing w:line="240" w:lineRule="auto"/>
        <w:ind w:firstLine="567"/>
        <w:rPr>
          <w:rFonts w:ascii="GHEA Grapalat" w:hAnsi="GHEA Grapalat" w:cs="Tahoma"/>
        </w:rPr>
      </w:pPr>
      <w:r w:rsidRPr="00064ADD">
        <w:rPr>
          <w:rFonts w:ascii="GHEA Grapalat" w:hAnsi="GHEA Grapalat"/>
        </w:rPr>
        <w:t xml:space="preserve">8.1 </w:t>
      </w:r>
      <w:r w:rsidRPr="00064ADD">
        <w:rPr>
          <w:rFonts w:ascii="GHEA Grapalat" w:hAnsi="GHEA Grapalat" w:cs="Sylfaen"/>
          <w:lang w:val="ru-RU"/>
        </w:rPr>
        <w:t>Հայտերի</w:t>
      </w:r>
      <w:r w:rsidRPr="00064ADD">
        <w:rPr>
          <w:rFonts w:ascii="GHEA Grapalat" w:hAnsi="GHEA Grapalat" w:cs="Sylfaen"/>
        </w:rPr>
        <w:t xml:space="preserve"> </w:t>
      </w:r>
      <w:r w:rsidRPr="00064ADD">
        <w:rPr>
          <w:rFonts w:ascii="GHEA Grapalat" w:hAnsi="GHEA Grapalat" w:cs="Sylfaen"/>
          <w:lang w:val="ru-RU"/>
        </w:rPr>
        <w:t>բացումը</w:t>
      </w:r>
      <w:r w:rsidRPr="00064ADD">
        <w:rPr>
          <w:rFonts w:ascii="GHEA Grapalat" w:hAnsi="GHEA Grapalat" w:cs="Sylfaen"/>
        </w:rPr>
        <w:t xml:space="preserve"> </w:t>
      </w:r>
      <w:r w:rsidRPr="00064ADD">
        <w:rPr>
          <w:rFonts w:ascii="GHEA Grapalat" w:hAnsi="GHEA Grapalat" w:cs="Sylfaen"/>
          <w:lang w:val="ru-RU"/>
        </w:rPr>
        <w:t>կկատարվի</w:t>
      </w:r>
      <w:r w:rsidRPr="00064ADD">
        <w:rPr>
          <w:rFonts w:ascii="GHEA Grapalat" w:hAnsi="GHEA Grapalat" w:cs="Sylfaen"/>
        </w:rPr>
        <w:t xml:space="preserve"> հանձնաժողովի հայտերի բացման նիստում</w:t>
      </w:r>
      <w:r w:rsidRPr="00064ADD" w:rsidDel="00B65C2F">
        <w:rPr>
          <w:rFonts w:ascii="GHEA Grapalat" w:hAnsi="GHEA Grapalat" w:cs="Sylfaen"/>
          <w:szCs w:val="24"/>
        </w:rPr>
        <w:t xml:space="preserve"> </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w:t>
      </w:r>
      <w:r w:rsidRPr="00064ADD">
        <w:rPr>
          <w:rFonts w:ascii="GHEA Grapalat" w:hAnsi="GHEA Grapalat" w:cs="Sylfaen"/>
          <w:szCs w:val="24"/>
        </w:rPr>
        <w:t xml:space="preserve"> </w:t>
      </w:r>
      <w:r w:rsidRPr="00064ADD">
        <w:rPr>
          <w:rFonts w:ascii="GHEA Grapalat" w:hAnsi="GHEA Grapalat" w:cs="Sylfaen"/>
          <w:szCs w:val="24"/>
          <w:lang w:val="ru-RU"/>
        </w:rPr>
        <w:t>հայտարարությունը</w:t>
      </w:r>
      <w:r w:rsidRPr="00064ADD">
        <w:rPr>
          <w:rFonts w:ascii="GHEA Grapalat" w:hAnsi="GHEA Grapalat" w:cs="Sylfaen"/>
          <w:szCs w:val="24"/>
        </w:rPr>
        <w:t xml:space="preserve"> </w:t>
      </w:r>
      <w:r w:rsidRPr="00064ADD">
        <w:rPr>
          <w:rFonts w:ascii="GHEA Grapalat" w:hAnsi="GHEA Grapalat" w:cs="Sylfaen"/>
          <w:szCs w:val="24"/>
          <w:lang w:val="ru-RU"/>
        </w:rPr>
        <w:t>և</w:t>
      </w:r>
      <w:r w:rsidRPr="00064ADD">
        <w:rPr>
          <w:rFonts w:ascii="GHEA Grapalat" w:hAnsi="GHEA Grapalat" w:cs="Sylfaen"/>
          <w:szCs w:val="24"/>
        </w:rPr>
        <w:t xml:space="preserve"> </w:t>
      </w:r>
      <w:r w:rsidRPr="00064ADD">
        <w:rPr>
          <w:rFonts w:ascii="GHEA Grapalat" w:hAnsi="GHEA Grapalat" w:cs="Sylfaen"/>
          <w:szCs w:val="24"/>
          <w:lang w:val="ru-RU"/>
        </w:rPr>
        <w:t>հրավերը</w:t>
      </w:r>
      <w:r w:rsidRPr="00064ADD">
        <w:rPr>
          <w:rFonts w:ascii="GHEA Grapalat" w:hAnsi="GHEA Grapalat" w:cs="Sylfaen"/>
          <w:szCs w:val="24"/>
        </w:rPr>
        <w:t xml:space="preserve"> տեղեկագրում </w:t>
      </w:r>
      <w:r w:rsidRPr="00064ADD">
        <w:rPr>
          <w:rFonts w:ascii="GHEA Grapalat" w:hAnsi="GHEA Grapalat" w:cs="Sylfaen"/>
          <w:szCs w:val="24"/>
          <w:lang w:val="en-US"/>
        </w:rPr>
        <w:t>հ</w:t>
      </w:r>
      <w:r w:rsidRPr="00064ADD">
        <w:rPr>
          <w:rFonts w:ascii="GHEA Grapalat" w:hAnsi="GHEA Grapalat" w:cs="Sylfaen"/>
          <w:szCs w:val="24"/>
          <w:lang w:val="ru-RU"/>
        </w:rPr>
        <w:t>րապարակվելու</w:t>
      </w:r>
      <w:r w:rsidRPr="00064ADD">
        <w:rPr>
          <w:rFonts w:ascii="GHEA Grapalat" w:hAnsi="GHEA Grapalat" w:cs="Sylfaen"/>
          <w:szCs w:val="24"/>
        </w:rPr>
        <w:t xml:space="preserve"> </w:t>
      </w:r>
      <w:r w:rsidRPr="00064ADD">
        <w:rPr>
          <w:rFonts w:ascii="GHEA Grapalat" w:hAnsi="GHEA Grapalat" w:cs="Sylfaen"/>
          <w:szCs w:val="24"/>
          <w:lang w:val="en-US"/>
        </w:rPr>
        <w:t>օրվանից</w:t>
      </w:r>
      <w:r w:rsidRPr="00064ADD">
        <w:rPr>
          <w:rFonts w:ascii="GHEA Grapalat" w:hAnsi="GHEA Grapalat" w:cs="Sylfaen"/>
          <w:szCs w:val="24"/>
        </w:rPr>
        <w:t xml:space="preserve"> </w:t>
      </w:r>
      <w:r w:rsidRPr="00064ADD">
        <w:rPr>
          <w:rFonts w:ascii="GHEA Grapalat" w:hAnsi="GHEA Grapalat" w:cs="Sylfaen"/>
          <w:szCs w:val="24"/>
          <w:lang w:val="ru-RU"/>
        </w:rPr>
        <w:t>հաշված</w:t>
      </w:r>
      <w:r w:rsidRPr="00064ADD">
        <w:rPr>
          <w:rFonts w:ascii="GHEA Grapalat" w:hAnsi="GHEA Grapalat" w:cs="Sylfaen"/>
          <w:szCs w:val="24"/>
        </w:rPr>
        <w:t xml:space="preserve"> «--»</w:t>
      </w:r>
      <w:r w:rsidRPr="00064ADD">
        <w:rPr>
          <w:rFonts w:ascii="GHEA Grapalat" w:hAnsi="GHEA Grapalat" w:cs="Sylfaen"/>
          <w:szCs w:val="24"/>
          <w:lang w:val="ru-RU"/>
        </w:rPr>
        <w:t>րդ</w:t>
      </w:r>
      <w:r w:rsidRPr="00064ADD">
        <w:rPr>
          <w:rFonts w:ascii="GHEA Grapalat" w:hAnsi="GHEA Grapalat" w:cs="Sylfaen"/>
          <w:szCs w:val="24"/>
        </w:rPr>
        <w:t xml:space="preserve"> </w:t>
      </w:r>
      <w:r w:rsidRPr="00064ADD">
        <w:rPr>
          <w:rFonts w:ascii="GHEA Grapalat" w:hAnsi="GHEA Grapalat" w:cs="Sylfaen"/>
          <w:szCs w:val="24"/>
          <w:lang w:val="ru-RU"/>
        </w:rPr>
        <w:t>օրվա</w:t>
      </w:r>
      <w:r w:rsidRPr="00064ADD">
        <w:rPr>
          <w:rFonts w:ascii="GHEA Grapalat" w:hAnsi="GHEA Grapalat" w:cs="Sylfaen"/>
          <w:szCs w:val="24"/>
        </w:rPr>
        <w:t xml:space="preserve"> </w:t>
      </w:r>
      <w:r w:rsidRPr="00064ADD">
        <w:rPr>
          <w:rFonts w:ascii="GHEA Grapalat" w:hAnsi="GHEA Grapalat" w:cs="Sylfaen"/>
          <w:szCs w:val="24"/>
          <w:lang w:val="ru-RU"/>
        </w:rPr>
        <w:t>ժամը</w:t>
      </w:r>
      <w:r w:rsidRPr="00064ADD">
        <w:rPr>
          <w:rFonts w:ascii="GHEA Grapalat" w:hAnsi="GHEA Grapalat" w:cs="Sylfaen"/>
          <w:szCs w:val="24"/>
        </w:rPr>
        <w:t xml:space="preserve"> «</w:t>
      </w:r>
      <w:r w:rsidRPr="00064ADD">
        <w:rPr>
          <w:rFonts w:ascii="GHEA Grapalat" w:hAnsi="GHEA Grapalat" w:cs="Sylfaen"/>
          <w:sz w:val="24"/>
          <w:szCs w:val="24"/>
          <w:vertAlign w:val="subscript"/>
          <w:lang w:val="en-US"/>
        </w:rPr>
        <w:t>բացման</w:t>
      </w:r>
      <w:r w:rsidRPr="00064ADD">
        <w:rPr>
          <w:rFonts w:ascii="GHEA Grapalat" w:hAnsi="GHEA Grapalat" w:cs="Sylfaen"/>
          <w:sz w:val="24"/>
          <w:szCs w:val="24"/>
          <w:vertAlign w:val="subscript"/>
        </w:rPr>
        <w:t xml:space="preserve"> </w:t>
      </w:r>
      <w:r w:rsidRPr="00064ADD">
        <w:rPr>
          <w:rFonts w:ascii="GHEA Grapalat" w:hAnsi="GHEA Grapalat" w:cs="Sylfaen"/>
          <w:sz w:val="24"/>
          <w:szCs w:val="24"/>
          <w:vertAlign w:val="subscript"/>
          <w:lang w:val="en-US"/>
        </w:rPr>
        <w:t>ժամը</w:t>
      </w:r>
      <w:r w:rsidRPr="00064ADD">
        <w:rPr>
          <w:rFonts w:ascii="GHEA Grapalat" w:hAnsi="GHEA Grapalat" w:cs="Sylfaen"/>
          <w:szCs w:val="24"/>
        </w:rPr>
        <w:t xml:space="preserve"> »-</w:t>
      </w:r>
      <w:r w:rsidRPr="00064ADD">
        <w:rPr>
          <w:rFonts w:ascii="GHEA Grapalat" w:hAnsi="GHEA Grapalat" w:cs="Sylfaen"/>
          <w:szCs w:val="24"/>
          <w:lang w:val="en-US"/>
        </w:rPr>
        <w:t>ի</w:t>
      </w:r>
      <w:r w:rsidRPr="00064ADD">
        <w:rPr>
          <w:rFonts w:ascii="GHEA Grapalat" w:hAnsi="GHEA Grapalat" w:cs="Sylfaen"/>
          <w:szCs w:val="24"/>
          <w:lang w:val="ru-RU"/>
        </w:rPr>
        <w:t>ն։</w:t>
      </w:r>
      <w:r w:rsidRPr="00064ADD">
        <w:rPr>
          <w:rFonts w:ascii="GHEA Grapalat" w:hAnsi="GHEA Grapalat" w:cs="Sylfaen"/>
          <w:szCs w:val="24"/>
        </w:rPr>
        <w:t xml:space="preserve"> </w:t>
      </w:r>
    </w:p>
    <w:p w14:paraId="4044D271" w14:textId="77777777" w:rsidR="00435780" w:rsidRPr="00064ADD" w:rsidRDefault="00435780" w:rsidP="00435780">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2B4A022F" w14:textId="77777777" w:rsidR="00435780" w:rsidRPr="00064ADD" w:rsidRDefault="00435780" w:rsidP="00435780">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1428357" w14:textId="77777777" w:rsidR="00435780" w:rsidRPr="00064ADD" w:rsidRDefault="00435780" w:rsidP="00435780">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7FB57845" w14:textId="77777777" w:rsidR="00435780" w:rsidRPr="00064ADD" w:rsidRDefault="00435780" w:rsidP="00435780">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6FD3DCD5" w14:textId="77777777" w:rsidR="00435780" w:rsidRPr="00064ADD" w:rsidRDefault="00435780" w:rsidP="00435780">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2DCBDBA1" w14:textId="77777777" w:rsidR="00435780" w:rsidRPr="00064ADD" w:rsidRDefault="00435780" w:rsidP="00435780">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00B579E5" w14:textId="77777777" w:rsidR="00435780" w:rsidRPr="00064ADD" w:rsidRDefault="00435780" w:rsidP="00435780">
      <w:pPr>
        <w:ind w:firstLine="567"/>
        <w:jc w:val="both"/>
        <w:rPr>
          <w:rFonts w:ascii="GHEA Grapalat" w:hAnsi="GHEA Grapalat" w:cs="Sylfaen"/>
          <w:sz w:val="20"/>
          <w:lang w:val="af-ZA"/>
        </w:rPr>
      </w:pPr>
      <w:r w:rsidRPr="00064ADD">
        <w:rPr>
          <w:rFonts w:ascii="GHEA Grapalat" w:hAnsi="GHEA Grapalat" w:cs="Sylfaen"/>
          <w:sz w:val="20"/>
          <w:lang w:val="af-ZA"/>
        </w:rPr>
        <w:t xml:space="preserve">8.2 </w:t>
      </w:r>
      <w:r w:rsidRPr="00064ADD">
        <w:rPr>
          <w:rFonts w:ascii="GHEA Grapalat" w:hAnsi="GHEA Grapalat" w:cs="Sylfaen"/>
          <w:sz w:val="20"/>
          <w:lang w:val="hy-AM"/>
        </w:rPr>
        <w:t>Հայտերը</w:t>
      </w:r>
      <w:r w:rsidRPr="00064ADD">
        <w:rPr>
          <w:rFonts w:ascii="GHEA Grapalat" w:hAnsi="GHEA Grapalat" w:cs="Sylfaen"/>
          <w:sz w:val="20"/>
          <w:lang w:val="af-ZA"/>
        </w:rPr>
        <w:t xml:space="preserve"> </w:t>
      </w:r>
      <w:r w:rsidRPr="00064ADD">
        <w:rPr>
          <w:rFonts w:ascii="GHEA Grapalat" w:hAnsi="GHEA Grapalat" w:cs="Sylfaen"/>
          <w:sz w:val="20"/>
          <w:lang w:val="hy-AM"/>
        </w:rPr>
        <w:t>գնահատվում</w:t>
      </w:r>
      <w:r w:rsidRPr="00064ADD">
        <w:rPr>
          <w:rFonts w:ascii="GHEA Grapalat" w:hAnsi="GHEA Grapalat" w:cs="Sylfaen"/>
          <w:sz w:val="20"/>
          <w:lang w:val="af-ZA"/>
        </w:rPr>
        <w:t xml:space="preserve"> </w:t>
      </w:r>
      <w:r w:rsidRPr="00064ADD">
        <w:rPr>
          <w:rFonts w:ascii="GHEA Grapalat" w:hAnsi="GHEA Grapalat" w:cs="Sylfaen"/>
          <w:sz w:val="20"/>
          <w:lang w:val="hy-AM"/>
        </w:rPr>
        <w:t>են</w:t>
      </w:r>
      <w:r w:rsidRPr="00064ADD">
        <w:rPr>
          <w:rFonts w:ascii="GHEA Grapalat" w:hAnsi="GHEA Grapalat" w:cs="Sylfaen"/>
          <w:sz w:val="20"/>
          <w:lang w:val="af-ZA"/>
        </w:rPr>
        <w:t xml:space="preserve"> </w:t>
      </w:r>
      <w:r w:rsidRPr="00064ADD">
        <w:rPr>
          <w:rFonts w:ascii="GHEA Grapalat" w:hAnsi="GHEA Grapalat" w:cs="Sylfaen"/>
          <w:sz w:val="20"/>
          <w:lang w:val="hy-AM"/>
        </w:rPr>
        <w:t>սույն</w:t>
      </w:r>
      <w:r w:rsidRPr="00064ADD">
        <w:rPr>
          <w:rFonts w:ascii="GHEA Grapalat" w:hAnsi="GHEA Grapalat" w:cs="Sylfaen"/>
          <w:sz w:val="20"/>
          <w:lang w:val="af-ZA"/>
        </w:rPr>
        <w:t xml:space="preserve"> </w:t>
      </w:r>
      <w:r w:rsidRPr="00064ADD">
        <w:rPr>
          <w:rFonts w:ascii="GHEA Grapalat" w:hAnsi="GHEA Grapalat" w:cs="Sylfaen"/>
          <w:sz w:val="20"/>
          <w:lang w:val="hy-AM"/>
        </w:rPr>
        <w:t>հրավերով</w:t>
      </w:r>
      <w:r w:rsidRPr="00064ADD">
        <w:rPr>
          <w:rFonts w:ascii="GHEA Grapalat" w:hAnsi="GHEA Grapalat" w:cs="Sylfaen"/>
          <w:sz w:val="20"/>
          <w:lang w:val="af-ZA"/>
        </w:rPr>
        <w:t xml:space="preserve"> </w:t>
      </w:r>
      <w:r w:rsidRPr="00064ADD">
        <w:rPr>
          <w:rFonts w:ascii="GHEA Grapalat" w:hAnsi="GHEA Grapalat" w:cs="Sylfaen"/>
          <w:sz w:val="20"/>
          <w:lang w:val="hy-AM"/>
        </w:rPr>
        <w:t>սահմանված</w:t>
      </w:r>
      <w:r w:rsidRPr="00064ADD">
        <w:rPr>
          <w:rFonts w:ascii="GHEA Grapalat" w:hAnsi="GHEA Grapalat" w:cs="Sylfaen"/>
          <w:sz w:val="20"/>
          <w:lang w:val="af-ZA"/>
        </w:rPr>
        <w:t xml:space="preserve"> </w:t>
      </w:r>
      <w:r w:rsidRPr="00064ADD">
        <w:rPr>
          <w:rFonts w:ascii="GHEA Grapalat" w:hAnsi="GHEA Grapalat" w:cs="Sylfaen"/>
          <w:sz w:val="20"/>
          <w:lang w:val="hy-AM"/>
        </w:rPr>
        <w:t>կարգով</w:t>
      </w:r>
      <w:r w:rsidRPr="00064ADD">
        <w:rPr>
          <w:rFonts w:ascii="GHEA Grapalat" w:hAnsi="GHEA Grapalat" w:cs="Sylfaen"/>
          <w:sz w:val="20"/>
          <w:lang w:val="af-ZA"/>
        </w:rPr>
        <w:t xml:space="preserve">: </w:t>
      </w:r>
    </w:p>
    <w:p w14:paraId="4D1207D4" w14:textId="77777777" w:rsidR="00435780" w:rsidRPr="00064ADD" w:rsidRDefault="00435780" w:rsidP="00435780">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հայտերի</w:t>
      </w:r>
      <w:r w:rsidRPr="00064ADD">
        <w:rPr>
          <w:rFonts w:ascii="GHEA Grapalat" w:hAnsi="GHEA Grapalat" w:cs="Sylfaen"/>
          <w:sz w:val="20"/>
          <w:lang w:val="af-ZA"/>
        </w:rPr>
        <w:t xml:space="preserve"> </w:t>
      </w:r>
      <w:r w:rsidRPr="00064ADD">
        <w:rPr>
          <w:rFonts w:ascii="GHEA Grapalat" w:hAnsi="GHEA Grapalat" w:cs="Sylfaen"/>
          <w:sz w:val="20"/>
        </w:rPr>
        <w:t>գնահատումն</w:t>
      </w:r>
      <w:r w:rsidRPr="00064ADD">
        <w:rPr>
          <w:rFonts w:ascii="GHEA Grapalat" w:hAnsi="GHEA Grapalat" w:cs="Sylfaen"/>
          <w:sz w:val="20"/>
          <w:lang w:val="af-ZA"/>
        </w:rPr>
        <w:t xml:space="preserve"> </w:t>
      </w:r>
      <w:r w:rsidRPr="00064ADD">
        <w:rPr>
          <w:rFonts w:ascii="GHEA Grapalat" w:hAnsi="GHEA Grapalat" w:cs="Sylfaen"/>
          <w:sz w:val="20"/>
        </w:rPr>
        <w:t>իրականացվում</w:t>
      </w:r>
      <w:r w:rsidRPr="00064ADD">
        <w:rPr>
          <w:rFonts w:ascii="GHEA Grapalat" w:hAnsi="GHEA Grapalat" w:cs="Sylfaen"/>
          <w:sz w:val="20"/>
          <w:lang w:val="af-ZA"/>
        </w:rPr>
        <w:t xml:space="preserve"> </w:t>
      </w:r>
      <w:r w:rsidRPr="00064ADD">
        <w:rPr>
          <w:rFonts w:ascii="GHEA Grapalat" w:hAnsi="GHEA Grapalat" w:cs="Sylfaen"/>
          <w:sz w:val="20"/>
        </w:rPr>
        <w:t>է</w:t>
      </w:r>
      <w:r w:rsidRPr="00064ADD">
        <w:rPr>
          <w:rFonts w:ascii="GHEA Grapalat" w:hAnsi="GHEA Grapalat" w:cs="Sylfaen"/>
          <w:sz w:val="20"/>
          <w:lang w:val="af-ZA"/>
        </w:rPr>
        <w:t xml:space="preserve"> </w:t>
      </w:r>
      <w:r w:rsidRPr="00064ADD">
        <w:rPr>
          <w:rFonts w:ascii="GHEA Grapalat" w:hAnsi="GHEA Grapalat" w:cs="Sylfaen"/>
          <w:sz w:val="20"/>
        </w:rPr>
        <w:t>դրանց</w:t>
      </w:r>
      <w:r w:rsidRPr="00064ADD">
        <w:rPr>
          <w:rFonts w:ascii="GHEA Grapalat" w:hAnsi="GHEA Grapalat" w:cs="Sylfaen"/>
          <w:sz w:val="20"/>
          <w:lang w:val="af-ZA"/>
        </w:rPr>
        <w:t xml:space="preserve"> </w:t>
      </w:r>
      <w:r w:rsidRPr="00064ADD">
        <w:rPr>
          <w:rFonts w:ascii="GHEA Grapalat" w:hAnsi="GHEA Grapalat" w:cs="Sylfaen"/>
          <w:sz w:val="20"/>
        </w:rPr>
        <w:t>ներկայացման</w:t>
      </w:r>
      <w:r w:rsidRPr="00064ADD">
        <w:rPr>
          <w:rFonts w:ascii="GHEA Grapalat" w:hAnsi="GHEA Grapalat" w:cs="Sylfaen"/>
          <w:sz w:val="20"/>
          <w:lang w:val="af-ZA"/>
        </w:rPr>
        <w:t xml:space="preserve"> </w:t>
      </w:r>
      <w:r w:rsidRPr="00064ADD">
        <w:rPr>
          <w:rFonts w:ascii="GHEA Grapalat" w:hAnsi="GHEA Grapalat" w:cs="Sylfaen"/>
          <w:sz w:val="20"/>
        </w:rPr>
        <w:t>վերջնաժամկետը</w:t>
      </w:r>
      <w:r w:rsidRPr="00064ADD">
        <w:rPr>
          <w:rFonts w:ascii="GHEA Grapalat" w:hAnsi="GHEA Grapalat" w:cs="Sylfaen"/>
          <w:sz w:val="20"/>
          <w:lang w:val="af-ZA"/>
        </w:rPr>
        <w:t xml:space="preserve"> </w:t>
      </w:r>
      <w:r w:rsidRPr="00064ADD">
        <w:rPr>
          <w:rFonts w:ascii="GHEA Grapalat" w:hAnsi="GHEA Grapalat" w:cs="Sylfaen"/>
          <w:sz w:val="20"/>
        </w:rPr>
        <w:t>լրանալու</w:t>
      </w:r>
      <w:r w:rsidRPr="00064ADD">
        <w:rPr>
          <w:rFonts w:ascii="GHEA Grapalat" w:hAnsi="GHEA Grapalat" w:cs="Sylfaen"/>
          <w:sz w:val="20"/>
          <w:lang w:val="af-ZA"/>
        </w:rPr>
        <w:t xml:space="preserve"> </w:t>
      </w:r>
      <w:r w:rsidRPr="00064ADD">
        <w:rPr>
          <w:rFonts w:ascii="GHEA Grapalat" w:hAnsi="GHEA Grapalat" w:cs="Sylfaen"/>
          <w:sz w:val="20"/>
        </w:rPr>
        <w:t>օրվանից</w:t>
      </w:r>
      <w:r w:rsidRPr="00064ADD">
        <w:rPr>
          <w:rFonts w:ascii="GHEA Grapalat" w:hAnsi="GHEA Grapalat" w:cs="Sylfaen"/>
          <w:sz w:val="20"/>
          <w:lang w:val="af-ZA"/>
        </w:rPr>
        <w:t xml:space="preserve"> </w:t>
      </w:r>
      <w:proofErr w:type="gramStart"/>
      <w:r w:rsidRPr="00064ADD">
        <w:rPr>
          <w:rFonts w:ascii="GHEA Grapalat" w:hAnsi="GHEA Grapalat" w:cs="Sylfaen"/>
          <w:sz w:val="20"/>
        </w:rPr>
        <w:t>հաշված</w:t>
      </w:r>
      <w:r w:rsidRPr="00064ADD">
        <w:rPr>
          <w:rFonts w:ascii="GHEA Grapalat" w:hAnsi="GHEA Grapalat" w:cs="Sylfaen"/>
          <w:sz w:val="20"/>
          <w:lang w:val="af-ZA"/>
        </w:rPr>
        <w:t xml:space="preserve">  </w:t>
      </w:r>
      <w:r w:rsidRPr="00064ADD">
        <w:rPr>
          <w:rFonts w:ascii="GHEA Grapalat" w:hAnsi="GHEA Grapalat" w:cs="Sylfaen"/>
          <w:sz w:val="20"/>
        </w:rPr>
        <w:t>տաս</w:t>
      </w:r>
      <w:r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lang w:val="hy-AM"/>
        </w:rPr>
        <w:t>քսան</w:t>
      </w:r>
      <w:r w:rsidRPr="00064ADD">
        <w:rPr>
          <w:rFonts w:ascii="GHEA Grapalat" w:hAnsi="GHEA Grapalat" w:cs="Sylfaen"/>
          <w:sz w:val="20"/>
          <w:lang w:val="af-ZA"/>
        </w:rPr>
        <w:t xml:space="preserve"> </w:t>
      </w:r>
      <w:r w:rsidRPr="00064ADD">
        <w:rPr>
          <w:rFonts w:ascii="GHEA Grapalat" w:hAnsi="GHEA Grapalat" w:cs="Sylfaen"/>
          <w:sz w:val="20"/>
        </w:rPr>
        <w:t>աշխատանքային</w:t>
      </w:r>
      <w:r w:rsidRPr="00064ADD">
        <w:rPr>
          <w:rFonts w:ascii="GHEA Grapalat" w:hAnsi="GHEA Grapalat" w:cs="Sylfaen"/>
          <w:sz w:val="20"/>
          <w:lang w:val="af-ZA"/>
        </w:rPr>
        <w:t xml:space="preserve"> </w:t>
      </w:r>
      <w:r w:rsidRPr="00064ADD">
        <w:rPr>
          <w:rFonts w:ascii="GHEA Grapalat" w:hAnsi="GHEA Grapalat" w:cs="Sylfaen"/>
          <w:sz w:val="20"/>
        </w:rPr>
        <w:t>օրվա</w:t>
      </w:r>
      <w:r w:rsidRPr="00064ADD">
        <w:rPr>
          <w:rFonts w:ascii="GHEA Grapalat" w:hAnsi="GHEA Grapalat" w:cs="Sylfaen"/>
          <w:sz w:val="20"/>
          <w:lang w:val="af-ZA"/>
        </w:rPr>
        <w:t xml:space="preserve"> </w:t>
      </w:r>
      <w:r w:rsidRPr="00064ADD">
        <w:rPr>
          <w:rFonts w:ascii="GHEA Grapalat" w:hAnsi="GHEA Grapalat" w:cs="Sylfaen"/>
          <w:sz w:val="20"/>
        </w:rPr>
        <w:t>ընթացքում</w:t>
      </w:r>
      <w:r w:rsidRPr="00064ADD">
        <w:rPr>
          <w:rFonts w:ascii="GHEA Grapalat" w:hAnsi="GHEA Grapalat" w:cs="Sylfaen"/>
          <w:sz w:val="20"/>
          <w:lang w:val="af-ZA"/>
        </w:rPr>
        <w:t xml:space="preserve">: </w:t>
      </w:r>
    </w:p>
    <w:p w14:paraId="47C32E5A" w14:textId="77777777" w:rsidR="00435780" w:rsidRPr="00064ADD" w:rsidRDefault="00435780" w:rsidP="00435780">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Ընդ</w:t>
      </w:r>
      <w:r w:rsidRPr="00064ADD">
        <w:rPr>
          <w:rFonts w:ascii="GHEA Grapalat" w:hAnsi="GHEA Grapalat" w:cs="Sylfaen"/>
          <w:sz w:val="20"/>
          <w:lang w:val="af-ZA"/>
        </w:rPr>
        <w:t xml:space="preserve"> որում հայտերի բացման և գնահատման նիստում հանձնաժողովը մերժում է այն հայտերը, </w:t>
      </w:r>
      <w:r w:rsidRPr="00064ADD">
        <w:rPr>
          <w:rFonts w:ascii="GHEA Grapalat" w:hAnsi="GHEA Grapalat" w:cs="Sylfaen"/>
          <w:sz w:val="20"/>
        </w:rPr>
        <w:t>որոնցում</w:t>
      </w:r>
      <w:r w:rsidRPr="00064ADD">
        <w:rPr>
          <w:rFonts w:ascii="GHEA Grapalat" w:hAnsi="GHEA Grapalat" w:cs="Sylfaen"/>
          <w:sz w:val="20"/>
          <w:lang w:val="af-ZA"/>
        </w:rPr>
        <w:t xml:space="preserve"> </w:t>
      </w:r>
      <w:r w:rsidRPr="00064ADD">
        <w:rPr>
          <w:rFonts w:ascii="GHEA Grapalat" w:hAnsi="GHEA Grapalat" w:cs="Sylfaen"/>
          <w:sz w:val="20"/>
        </w:rPr>
        <w:t>բացակայում</w:t>
      </w:r>
      <w:r w:rsidRPr="00064ADD">
        <w:rPr>
          <w:rFonts w:ascii="GHEA Grapalat" w:hAnsi="GHEA Grapalat" w:cs="Sylfaen"/>
          <w:sz w:val="20"/>
          <w:lang w:val="af-ZA"/>
        </w:rPr>
        <w:t xml:space="preserve"> </w:t>
      </w:r>
      <w:r w:rsidRPr="00064ADD">
        <w:rPr>
          <w:rFonts w:ascii="GHEA Grapalat" w:hAnsi="GHEA Grapalat" w:cs="Sylfaen"/>
          <w:sz w:val="20"/>
          <w:lang w:val="hy-AM"/>
        </w:rPr>
        <w:t>են</w:t>
      </w:r>
      <w:r w:rsidRPr="00064ADD">
        <w:rPr>
          <w:rFonts w:ascii="GHEA Grapalat" w:hAnsi="GHEA Grapalat" w:cs="Sylfaen"/>
          <w:sz w:val="20"/>
          <w:lang w:val="af-ZA"/>
        </w:rPr>
        <w:t xml:space="preserve"> </w:t>
      </w:r>
      <w:r w:rsidRPr="00064ADD">
        <w:rPr>
          <w:rFonts w:ascii="GHEA Grapalat" w:hAnsi="GHEA Grapalat" w:cs="Sylfaen"/>
          <w:sz w:val="20"/>
        </w:rPr>
        <w:t>գնային</w:t>
      </w:r>
      <w:r w:rsidRPr="00064ADD">
        <w:rPr>
          <w:rFonts w:ascii="GHEA Grapalat" w:hAnsi="GHEA Grapalat" w:cs="Sylfaen"/>
          <w:sz w:val="20"/>
          <w:lang w:val="af-ZA"/>
        </w:rPr>
        <w:t xml:space="preserve"> </w:t>
      </w:r>
      <w:r w:rsidRPr="00064ADD">
        <w:rPr>
          <w:rFonts w:ascii="GHEA Grapalat" w:hAnsi="GHEA Grapalat" w:cs="Sylfaen"/>
          <w:sz w:val="20"/>
        </w:rPr>
        <w:t>առաջարկները</w:t>
      </w:r>
      <w:r w:rsidRPr="00064ADD">
        <w:rPr>
          <w:rFonts w:ascii="GHEA Grapalat" w:hAnsi="GHEA Grapalat" w:cs="Sylfaen"/>
          <w:sz w:val="20"/>
          <w:lang w:val="af-ZA"/>
        </w:rPr>
        <w:t xml:space="preserve"> </w:t>
      </w:r>
      <w:r w:rsidRPr="00064ADD">
        <w:rPr>
          <w:rFonts w:ascii="GHEA Grapalat" w:hAnsi="GHEA Grapalat" w:cs="Sylfaen"/>
          <w:sz w:val="20"/>
          <w:lang w:val="hy-AM"/>
        </w:rPr>
        <w:t>և/կամ հայտի ապահովումը</w:t>
      </w:r>
      <w:r w:rsidRPr="00064ADD">
        <w:rPr>
          <w:rFonts w:ascii="GHEA Grapalat" w:hAnsi="GHEA Grapalat" w:cs="Sylfaen"/>
          <w:sz w:val="20"/>
          <w:lang w:val="af-ZA"/>
        </w:rPr>
        <w:t xml:space="preserve"> </w:t>
      </w:r>
      <w:r w:rsidRPr="00064ADD">
        <w:rPr>
          <w:rFonts w:ascii="GHEA Grapalat" w:hAnsi="GHEA Grapalat" w:cs="Sylfaen"/>
          <w:sz w:val="20"/>
        </w:rPr>
        <w:t>կամ</w:t>
      </w:r>
      <w:r w:rsidRPr="00064ADD">
        <w:rPr>
          <w:rFonts w:ascii="GHEA Grapalat" w:hAnsi="GHEA Grapalat" w:cs="Sylfaen"/>
          <w:sz w:val="20"/>
          <w:lang w:val="af-ZA"/>
        </w:rPr>
        <w:t xml:space="preserve"> դրանք </w:t>
      </w:r>
      <w:r w:rsidRPr="00064ADD">
        <w:rPr>
          <w:rFonts w:ascii="GHEA Grapalat" w:hAnsi="GHEA Grapalat" w:cs="Sylfaen"/>
          <w:sz w:val="20"/>
        </w:rPr>
        <w:t>ներկայացված</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հրավերի</w:t>
      </w:r>
      <w:r w:rsidRPr="00064ADD">
        <w:rPr>
          <w:rFonts w:ascii="GHEA Grapalat" w:hAnsi="GHEA Grapalat" w:cs="Sylfaen"/>
          <w:sz w:val="20"/>
          <w:lang w:val="af-ZA"/>
        </w:rPr>
        <w:t xml:space="preserve"> </w:t>
      </w:r>
      <w:r w:rsidRPr="00064ADD">
        <w:rPr>
          <w:rFonts w:ascii="GHEA Grapalat" w:hAnsi="GHEA Grapalat" w:cs="Sylfaen"/>
          <w:sz w:val="20"/>
        </w:rPr>
        <w:t>պահանջներին</w:t>
      </w:r>
      <w:r w:rsidRPr="00064ADD">
        <w:rPr>
          <w:rFonts w:ascii="GHEA Grapalat" w:hAnsi="GHEA Grapalat" w:cs="Sylfaen"/>
          <w:sz w:val="20"/>
          <w:lang w:val="af-ZA"/>
        </w:rPr>
        <w:t xml:space="preserve"> </w:t>
      </w:r>
      <w:r w:rsidRPr="00064ADD">
        <w:rPr>
          <w:rFonts w:ascii="GHEA Grapalat" w:hAnsi="GHEA Grapalat" w:cs="Sylfaen"/>
          <w:sz w:val="20"/>
        </w:rPr>
        <w:t>անհամապատասխան</w:t>
      </w:r>
      <w:r w:rsidRPr="00064ADD">
        <w:rPr>
          <w:rFonts w:ascii="GHEA Grapalat" w:hAnsi="GHEA Grapalat" w:cs="Sylfaen"/>
          <w:sz w:val="20"/>
          <w:lang w:val="af-ZA"/>
        </w:rPr>
        <w:t>:</w:t>
      </w:r>
    </w:p>
    <w:p w14:paraId="25D60BF0" w14:textId="77777777" w:rsidR="00435780" w:rsidRPr="00064ADD" w:rsidRDefault="00435780" w:rsidP="00435780">
      <w:pPr>
        <w:pStyle w:val="23"/>
        <w:spacing w:line="240" w:lineRule="auto"/>
        <w:ind w:firstLine="567"/>
        <w:rPr>
          <w:rFonts w:ascii="GHEA Grapalat" w:hAnsi="GHEA Grapalat" w:cs="Sylfaen"/>
          <w:szCs w:val="24"/>
          <w:lang w:val="hy-AM"/>
        </w:rPr>
      </w:pPr>
      <w:r w:rsidRPr="00064ADD">
        <w:rPr>
          <w:rFonts w:ascii="GHEA Grapalat" w:hAnsi="GHEA Grapalat" w:cs="Sylfaen"/>
          <w:szCs w:val="24"/>
        </w:rPr>
        <w:t>8.3</w:t>
      </w:r>
      <w:r w:rsidRPr="00064ADD">
        <w:rPr>
          <w:rFonts w:ascii="GHEA Grapalat" w:hAnsi="GHEA Grapalat" w:cs="Sylfaen"/>
          <w:szCs w:val="24"/>
          <w:lang w:val="hy-AM"/>
        </w:rPr>
        <w:t xml:space="preserve"> Ընտրված</w:t>
      </w:r>
      <w:r w:rsidRPr="00064ADD">
        <w:rPr>
          <w:rFonts w:ascii="GHEA Grapalat" w:hAnsi="GHEA Grapalat" w:cs="Sylfaen"/>
          <w:szCs w:val="24"/>
        </w:rPr>
        <w:t xml:space="preserve"> </w:t>
      </w:r>
      <w:r w:rsidRPr="00064ADD">
        <w:rPr>
          <w:rFonts w:ascii="GHEA Grapalat" w:hAnsi="GHEA Grapalat" w:cs="Sylfaen"/>
          <w:szCs w:val="24"/>
          <w:lang w:val="ru-RU"/>
        </w:rPr>
        <w:t>մասնակիցը</w:t>
      </w:r>
      <w:r w:rsidRPr="00064ADD">
        <w:rPr>
          <w:rFonts w:ascii="GHEA Grapalat" w:hAnsi="GHEA Grapalat" w:cs="Sylfaen"/>
          <w:szCs w:val="24"/>
        </w:rPr>
        <w:t xml:space="preserve"> </w:t>
      </w:r>
      <w:r w:rsidRPr="00064ADD">
        <w:rPr>
          <w:rFonts w:ascii="GHEA Grapalat" w:hAnsi="GHEA Grapalat" w:cs="Sylfaen"/>
          <w:szCs w:val="24"/>
          <w:lang w:val="ru-RU"/>
        </w:rPr>
        <w:t>որոշվում</w:t>
      </w:r>
      <w:r w:rsidRPr="00064ADD">
        <w:rPr>
          <w:rFonts w:ascii="GHEA Grapalat" w:hAnsi="GHEA Grapalat" w:cs="Sylfaen"/>
          <w:szCs w:val="24"/>
        </w:rPr>
        <w:t xml:space="preserve"> </w:t>
      </w:r>
      <w:r w:rsidRPr="00064ADD">
        <w:rPr>
          <w:rFonts w:ascii="GHEA Grapalat" w:hAnsi="GHEA Grapalat" w:cs="Sylfaen"/>
          <w:szCs w:val="24"/>
          <w:lang w:val="ru-RU"/>
        </w:rPr>
        <w:t>է</w:t>
      </w:r>
      <w:r w:rsidRPr="00064ADD">
        <w:rPr>
          <w:rFonts w:ascii="GHEA Grapalat" w:hAnsi="GHEA Grapalat" w:cs="Sylfaen"/>
          <w:szCs w:val="24"/>
        </w:rPr>
        <w:t xml:space="preserve">` </w:t>
      </w:r>
      <w:r w:rsidRPr="00064ADD">
        <w:rPr>
          <w:rFonts w:ascii="GHEA Grapalat" w:hAnsi="GHEA Grapalat" w:cs="Sylfaen"/>
          <w:szCs w:val="24"/>
          <w:lang w:val="ru-RU"/>
        </w:rPr>
        <w:t>բավարար</w:t>
      </w:r>
      <w:r w:rsidRPr="00064ADD">
        <w:rPr>
          <w:rFonts w:ascii="GHEA Grapalat" w:hAnsi="GHEA Grapalat" w:cs="Sylfaen"/>
          <w:szCs w:val="24"/>
        </w:rPr>
        <w:t xml:space="preserve"> </w:t>
      </w:r>
      <w:r w:rsidRPr="00064ADD">
        <w:rPr>
          <w:rFonts w:ascii="GHEA Grapalat" w:hAnsi="GHEA Grapalat" w:cs="Sylfaen"/>
          <w:szCs w:val="24"/>
          <w:lang w:val="ru-RU"/>
        </w:rPr>
        <w:t>գնահատված</w:t>
      </w:r>
      <w:r w:rsidRPr="00064ADD">
        <w:rPr>
          <w:rFonts w:ascii="GHEA Grapalat" w:hAnsi="GHEA Grapalat" w:cs="Sylfaen"/>
          <w:szCs w:val="24"/>
        </w:rPr>
        <w:t xml:space="preserve"> </w:t>
      </w:r>
      <w:r w:rsidRPr="00064ADD">
        <w:rPr>
          <w:rFonts w:ascii="GHEA Grapalat" w:hAnsi="GHEA Grapalat" w:cs="Sylfaen"/>
          <w:szCs w:val="24"/>
          <w:lang w:val="ru-RU"/>
        </w:rPr>
        <w:t>հայտեր</w:t>
      </w:r>
      <w:r w:rsidRPr="00064ADD">
        <w:rPr>
          <w:rFonts w:ascii="GHEA Grapalat" w:hAnsi="GHEA Grapalat" w:cs="Sylfaen"/>
          <w:szCs w:val="24"/>
        </w:rPr>
        <w:t xml:space="preserve"> </w:t>
      </w:r>
      <w:r w:rsidRPr="00064ADD">
        <w:rPr>
          <w:rFonts w:ascii="GHEA Grapalat" w:hAnsi="GHEA Grapalat" w:cs="Sylfaen"/>
          <w:szCs w:val="24"/>
          <w:lang w:val="ru-RU"/>
        </w:rPr>
        <w:t>ներկայացրած</w:t>
      </w:r>
      <w:r w:rsidRPr="00064ADD">
        <w:rPr>
          <w:rFonts w:ascii="GHEA Grapalat" w:hAnsi="GHEA Grapalat" w:cs="Sylfaen"/>
          <w:szCs w:val="24"/>
        </w:rPr>
        <w:t xml:space="preserve"> </w:t>
      </w:r>
      <w:r w:rsidRPr="00064ADD">
        <w:rPr>
          <w:rFonts w:ascii="GHEA Grapalat" w:hAnsi="GHEA Grapalat" w:cs="Sylfaen"/>
          <w:szCs w:val="24"/>
          <w:lang w:val="ru-RU"/>
        </w:rPr>
        <w:t>մասնակիցների</w:t>
      </w:r>
      <w:r w:rsidRPr="00064ADD">
        <w:rPr>
          <w:rFonts w:ascii="GHEA Grapalat" w:hAnsi="GHEA Grapalat" w:cs="Sylfaen"/>
          <w:szCs w:val="24"/>
        </w:rPr>
        <w:t xml:space="preserve"> </w:t>
      </w:r>
      <w:r w:rsidRPr="00064ADD">
        <w:rPr>
          <w:rFonts w:ascii="GHEA Grapalat" w:hAnsi="GHEA Grapalat" w:cs="Sylfaen"/>
          <w:szCs w:val="24"/>
          <w:lang w:val="ru-RU"/>
        </w:rPr>
        <w:t>թվից</w:t>
      </w:r>
      <w:r w:rsidRPr="00064ADD">
        <w:rPr>
          <w:rFonts w:ascii="GHEA Grapalat" w:hAnsi="GHEA Grapalat" w:cs="Sylfaen"/>
          <w:szCs w:val="24"/>
        </w:rPr>
        <w:t xml:space="preserve">` </w:t>
      </w:r>
      <w:r w:rsidRPr="00064ADD">
        <w:rPr>
          <w:rFonts w:ascii="GHEA Grapalat" w:hAnsi="GHEA Grapalat" w:cs="Sylfaen"/>
          <w:szCs w:val="24"/>
          <w:lang w:val="ru-RU"/>
        </w:rPr>
        <w:t>նվազագույն</w:t>
      </w:r>
      <w:r w:rsidRPr="00064ADD">
        <w:rPr>
          <w:rFonts w:ascii="GHEA Grapalat" w:hAnsi="GHEA Grapalat" w:cs="Sylfaen"/>
          <w:szCs w:val="24"/>
        </w:rPr>
        <w:t xml:space="preserve"> </w:t>
      </w:r>
      <w:r w:rsidRPr="00064ADD">
        <w:rPr>
          <w:rFonts w:ascii="GHEA Grapalat" w:hAnsi="GHEA Grapalat" w:cs="Sylfaen"/>
          <w:szCs w:val="24"/>
          <w:lang w:val="ru-RU"/>
        </w:rPr>
        <w:t>գնային</w:t>
      </w:r>
      <w:r w:rsidRPr="00064ADD">
        <w:rPr>
          <w:rFonts w:ascii="GHEA Grapalat" w:hAnsi="GHEA Grapalat" w:cs="Sylfaen"/>
          <w:szCs w:val="24"/>
        </w:rPr>
        <w:t xml:space="preserve"> </w:t>
      </w:r>
      <w:r w:rsidRPr="00064ADD">
        <w:rPr>
          <w:rFonts w:ascii="GHEA Grapalat" w:hAnsi="GHEA Grapalat" w:cs="Sylfaen"/>
          <w:szCs w:val="24"/>
          <w:lang w:val="ru-RU"/>
        </w:rPr>
        <w:t>առաջարկ</w:t>
      </w:r>
      <w:r w:rsidRPr="00064ADD">
        <w:rPr>
          <w:rFonts w:ascii="GHEA Grapalat" w:hAnsi="GHEA Grapalat" w:cs="Sylfaen"/>
          <w:szCs w:val="24"/>
        </w:rPr>
        <w:t xml:space="preserve"> </w:t>
      </w:r>
      <w:r w:rsidRPr="00064ADD">
        <w:rPr>
          <w:rFonts w:ascii="GHEA Grapalat" w:hAnsi="GHEA Grapalat" w:cs="Sylfaen"/>
          <w:szCs w:val="24"/>
          <w:lang w:val="ru-RU"/>
        </w:rPr>
        <w:t>ներկայացրած</w:t>
      </w:r>
      <w:r w:rsidRPr="00064ADD">
        <w:rPr>
          <w:rFonts w:ascii="GHEA Grapalat" w:hAnsi="GHEA Grapalat" w:cs="Sylfaen"/>
          <w:szCs w:val="24"/>
        </w:rPr>
        <w:t xml:space="preserve"> </w:t>
      </w:r>
      <w:r w:rsidRPr="00064ADD">
        <w:rPr>
          <w:rFonts w:ascii="GHEA Grapalat" w:hAnsi="GHEA Grapalat" w:cs="Sylfaen"/>
          <w:szCs w:val="24"/>
          <w:lang w:val="en-US"/>
        </w:rPr>
        <w:t>մ</w:t>
      </w:r>
      <w:r w:rsidRPr="00064ADD">
        <w:rPr>
          <w:rFonts w:ascii="GHEA Grapalat" w:hAnsi="GHEA Grapalat" w:cs="Sylfaen"/>
          <w:szCs w:val="24"/>
          <w:lang w:val="ru-RU"/>
        </w:rPr>
        <w:t>ասնակցին</w:t>
      </w:r>
      <w:r w:rsidRPr="00064ADD">
        <w:rPr>
          <w:rFonts w:ascii="GHEA Grapalat" w:hAnsi="GHEA Grapalat" w:cs="Sylfaen"/>
          <w:szCs w:val="24"/>
        </w:rPr>
        <w:t xml:space="preserve"> </w:t>
      </w:r>
      <w:r w:rsidRPr="00064ADD">
        <w:rPr>
          <w:rFonts w:ascii="GHEA Grapalat" w:hAnsi="GHEA Grapalat" w:cs="Sylfaen"/>
          <w:szCs w:val="24"/>
          <w:lang w:val="ru-RU"/>
        </w:rPr>
        <w:t>նախապատվություն</w:t>
      </w:r>
      <w:r w:rsidRPr="00064ADD">
        <w:rPr>
          <w:rFonts w:ascii="GHEA Grapalat" w:hAnsi="GHEA Grapalat" w:cs="Sylfaen"/>
          <w:szCs w:val="24"/>
        </w:rPr>
        <w:t xml:space="preserve"> </w:t>
      </w:r>
      <w:r w:rsidRPr="00064ADD">
        <w:rPr>
          <w:rFonts w:ascii="GHEA Grapalat" w:hAnsi="GHEA Grapalat" w:cs="Sylfaen"/>
          <w:szCs w:val="24"/>
          <w:lang w:val="ru-RU"/>
        </w:rPr>
        <w:t>տալու</w:t>
      </w:r>
      <w:r w:rsidRPr="00064ADD">
        <w:rPr>
          <w:rFonts w:ascii="GHEA Grapalat" w:hAnsi="GHEA Grapalat" w:cs="Sylfaen"/>
          <w:szCs w:val="24"/>
        </w:rPr>
        <w:t xml:space="preserve"> </w:t>
      </w:r>
      <w:r w:rsidRPr="00064ADD">
        <w:rPr>
          <w:rFonts w:ascii="GHEA Grapalat" w:hAnsi="GHEA Grapalat" w:cs="Sylfaen"/>
          <w:szCs w:val="24"/>
          <w:lang w:val="ru-RU"/>
        </w:rPr>
        <w:t>սկզբունքով։</w:t>
      </w:r>
      <w:r w:rsidRPr="00064ADD">
        <w:rPr>
          <w:rFonts w:ascii="GHEA Grapalat" w:hAnsi="GHEA Grapalat" w:cs="Sylfaen"/>
          <w:szCs w:val="24"/>
        </w:rPr>
        <w:t xml:space="preserve"> </w:t>
      </w:r>
      <w:r w:rsidRPr="00064ADD">
        <w:rPr>
          <w:rFonts w:ascii="GHEA Grapalat" w:hAnsi="GHEA Grapalat" w:cs="Sylfaen"/>
          <w:szCs w:val="24"/>
          <w:lang w:val="ru-RU"/>
        </w:rPr>
        <w:t>Ընդ</w:t>
      </w:r>
      <w:r w:rsidRPr="00064ADD">
        <w:rPr>
          <w:rFonts w:ascii="GHEA Grapalat" w:hAnsi="GHEA Grapalat" w:cs="Sylfaen"/>
          <w:szCs w:val="24"/>
        </w:rPr>
        <w:t xml:space="preserve"> </w:t>
      </w:r>
      <w:r w:rsidRPr="00064ADD">
        <w:rPr>
          <w:rFonts w:ascii="GHEA Grapalat" w:hAnsi="GHEA Grapalat" w:cs="Sylfaen"/>
          <w:szCs w:val="24"/>
          <w:lang w:val="ru-RU"/>
        </w:rPr>
        <w:t>որում</w:t>
      </w:r>
      <w:r w:rsidRPr="00064ADD">
        <w:rPr>
          <w:rFonts w:ascii="GHEA Grapalat" w:hAnsi="GHEA Grapalat" w:cs="Sylfaen"/>
          <w:szCs w:val="24"/>
        </w:rPr>
        <w:t xml:space="preserve">, </w:t>
      </w:r>
      <w:r w:rsidRPr="00064ADD">
        <w:rPr>
          <w:rFonts w:ascii="GHEA Grapalat" w:hAnsi="GHEA Grapalat" w:cs="Sylfaen"/>
          <w:szCs w:val="24"/>
          <w:lang w:val="ru-RU"/>
        </w:rPr>
        <w:t>հանձնաժողովի</w:t>
      </w:r>
      <w:r w:rsidRPr="00064ADD">
        <w:rPr>
          <w:rFonts w:ascii="GHEA Grapalat" w:hAnsi="GHEA Grapalat" w:cs="Sylfaen"/>
          <w:szCs w:val="24"/>
        </w:rPr>
        <w:t xml:space="preserve"> </w:t>
      </w:r>
      <w:r w:rsidRPr="00064ADD">
        <w:rPr>
          <w:rFonts w:ascii="GHEA Grapalat" w:hAnsi="GHEA Grapalat" w:cs="Sylfaen"/>
          <w:szCs w:val="24"/>
          <w:lang w:val="ru-RU"/>
        </w:rPr>
        <w:t>կողմից</w:t>
      </w:r>
      <w:r w:rsidRPr="00064ADD">
        <w:rPr>
          <w:rFonts w:ascii="GHEA Grapalat" w:hAnsi="GHEA Grapalat" w:cs="Sylfaen"/>
          <w:szCs w:val="24"/>
        </w:rPr>
        <w:t xml:space="preserve"> </w:t>
      </w:r>
      <w:r w:rsidRPr="00064ADD">
        <w:rPr>
          <w:rFonts w:ascii="GHEA Grapalat" w:hAnsi="GHEA Grapalat" w:cs="Sylfaen"/>
          <w:szCs w:val="24"/>
          <w:lang w:val="hy-AM"/>
        </w:rPr>
        <w:t>ընտրված</w:t>
      </w:r>
      <w:r w:rsidRPr="00064ADD">
        <w:rPr>
          <w:rFonts w:ascii="GHEA Grapalat" w:hAnsi="GHEA Grapalat" w:cs="Sylfaen"/>
          <w:szCs w:val="24"/>
        </w:rPr>
        <w:t xml:space="preserve"> </w:t>
      </w:r>
      <w:r w:rsidRPr="00064ADD">
        <w:rPr>
          <w:rFonts w:ascii="GHEA Grapalat" w:hAnsi="GHEA Grapalat" w:cs="Sylfaen"/>
          <w:szCs w:val="24"/>
          <w:lang w:val="en-US"/>
        </w:rPr>
        <w:t>և</w:t>
      </w:r>
      <w:r w:rsidRPr="00064ADD">
        <w:rPr>
          <w:rFonts w:ascii="GHEA Grapalat" w:hAnsi="GHEA Grapalat" w:cs="Sylfaen"/>
          <w:szCs w:val="24"/>
        </w:rPr>
        <w:t xml:space="preserve"> </w:t>
      </w:r>
      <w:r w:rsidRPr="00064ADD">
        <w:rPr>
          <w:rFonts w:ascii="GHEA Grapalat" w:hAnsi="GHEA Grapalat" w:cs="Sylfaen"/>
          <w:szCs w:val="24"/>
          <w:lang w:val="hy-AM"/>
        </w:rPr>
        <w:t>այդպիսին չճանաչված</w:t>
      </w:r>
      <w:r w:rsidRPr="00064ADD">
        <w:rPr>
          <w:rFonts w:ascii="GHEA Grapalat" w:hAnsi="GHEA Grapalat" w:cs="Sylfaen"/>
          <w:szCs w:val="24"/>
          <w:lang w:val="ru-RU"/>
        </w:rPr>
        <w:t>մասնակիցներին</w:t>
      </w:r>
      <w:r w:rsidRPr="00064ADD">
        <w:rPr>
          <w:rFonts w:ascii="GHEA Grapalat" w:hAnsi="GHEA Grapalat" w:cs="Sylfaen"/>
          <w:szCs w:val="24"/>
        </w:rPr>
        <w:t xml:space="preserve"> </w:t>
      </w:r>
      <w:r w:rsidRPr="00064ADD">
        <w:rPr>
          <w:rFonts w:ascii="GHEA Grapalat" w:hAnsi="GHEA Grapalat" w:cs="Sylfaen"/>
          <w:szCs w:val="24"/>
          <w:lang w:val="ru-RU"/>
        </w:rPr>
        <w:t>որոշելիս</w:t>
      </w:r>
      <w:r w:rsidRPr="00064ADD">
        <w:rPr>
          <w:rFonts w:ascii="GHEA Grapalat" w:hAnsi="GHEA Grapalat" w:cs="Sylfaen"/>
          <w:szCs w:val="24"/>
        </w:rPr>
        <w:t xml:space="preserve"> </w:t>
      </w:r>
      <w:r w:rsidRPr="00064ADD">
        <w:rPr>
          <w:rFonts w:ascii="GHEA Grapalat" w:hAnsi="GHEA Grapalat" w:cs="Sylfaen"/>
          <w:szCs w:val="24"/>
          <w:lang w:val="ru-RU"/>
        </w:rPr>
        <w:t>գնային</w:t>
      </w:r>
      <w:r w:rsidRPr="00064ADD">
        <w:rPr>
          <w:rFonts w:ascii="GHEA Grapalat" w:hAnsi="GHEA Grapalat" w:cs="Sylfaen"/>
          <w:szCs w:val="24"/>
        </w:rPr>
        <w:t xml:space="preserve"> </w:t>
      </w:r>
      <w:r w:rsidRPr="00064ADD">
        <w:rPr>
          <w:rFonts w:ascii="GHEA Grapalat" w:hAnsi="GHEA Grapalat" w:cs="Sylfaen"/>
          <w:szCs w:val="24"/>
          <w:lang w:val="ru-RU"/>
        </w:rPr>
        <w:t>առաջարկների</w:t>
      </w:r>
      <w:r w:rsidRPr="00064ADD">
        <w:rPr>
          <w:rFonts w:ascii="GHEA Grapalat" w:hAnsi="GHEA Grapalat" w:cs="Sylfaen"/>
          <w:szCs w:val="24"/>
        </w:rPr>
        <w:t xml:space="preserve"> գնահատումը և </w:t>
      </w:r>
      <w:r w:rsidRPr="00064ADD">
        <w:rPr>
          <w:rFonts w:ascii="GHEA Grapalat" w:hAnsi="GHEA Grapalat" w:cs="Sylfaen"/>
          <w:szCs w:val="24"/>
          <w:lang w:val="ru-RU"/>
        </w:rPr>
        <w:t>համեմատումն</w:t>
      </w:r>
      <w:r w:rsidRPr="00064ADD">
        <w:rPr>
          <w:rFonts w:ascii="GHEA Grapalat" w:hAnsi="GHEA Grapalat" w:cs="Sylfaen"/>
          <w:szCs w:val="24"/>
        </w:rPr>
        <w:t xml:space="preserve"> </w:t>
      </w:r>
      <w:r w:rsidRPr="00064ADD">
        <w:rPr>
          <w:rFonts w:ascii="GHEA Grapalat" w:hAnsi="GHEA Grapalat" w:cs="Sylfaen"/>
          <w:szCs w:val="24"/>
          <w:lang w:val="ru-RU"/>
        </w:rPr>
        <w:t>իրականացվում</w:t>
      </w:r>
      <w:r w:rsidRPr="00064ADD">
        <w:rPr>
          <w:rFonts w:ascii="GHEA Grapalat" w:hAnsi="GHEA Grapalat" w:cs="Sylfaen"/>
          <w:szCs w:val="24"/>
        </w:rPr>
        <w:t xml:space="preserve"> </w:t>
      </w:r>
      <w:r w:rsidRPr="00064ADD">
        <w:rPr>
          <w:rFonts w:ascii="GHEA Grapalat" w:hAnsi="GHEA Grapalat" w:cs="Sylfaen"/>
          <w:szCs w:val="24"/>
          <w:lang w:val="ru-RU"/>
        </w:rPr>
        <w:t>է</w:t>
      </w:r>
      <w:r w:rsidRPr="00064ADD">
        <w:rPr>
          <w:rFonts w:ascii="GHEA Grapalat" w:hAnsi="GHEA Grapalat" w:cs="Sylfaen"/>
          <w:szCs w:val="24"/>
        </w:rPr>
        <w:t xml:space="preserve"> </w:t>
      </w:r>
      <w:r w:rsidRPr="00064ADD">
        <w:rPr>
          <w:rFonts w:ascii="GHEA Grapalat" w:hAnsi="GHEA Grapalat" w:cs="Sylfaen"/>
          <w:szCs w:val="24"/>
          <w:lang w:val="ru-RU"/>
        </w:rPr>
        <w:t>առանց</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հրավերի</w:t>
      </w:r>
      <w:r w:rsidRPr="00064ADD">
        <w:rPr>
          <w:rFonts w:ascii="GHEA Grapalat" w:hAnsi="GHEA Grapalat" w:cs="Sylfaen"/>
          <w:szCs w:val="24"/>
        </w:rPr>
        <w:t xml:space="preserve"> 1-ին </w:t>
      </w:r>
      <w:r w:rsidRPr="00064ADD">
        <w:rPr>
          <w:rFonts w:ascii="GHEA Grapalat" w:hAnsi="GHEA Grapalat" w:cs="Sylfaen"/>
          <w:szCs w:val="24"/>
          <w:lang w:val="ru-RU"/>
        </w:rPr>
        <w:t>մասի</w:t>
      </w:r>
      <w:r w:rsidRPr="00064ADD">
        <w:rPr>
          <w:rFonts w:ascii="GHEA Grapalat" w:hAnsi="GHEA Grapalat" w:cs="Sylfaen"/>
          <w:szCs w:val="24"/>
        </w:rPr>
        <w:t xml:space="preserve"> 5.2-րդ </w:t>
      </w:r>
      <w:r w:rsidRPr="00064ADD">
        <w:rPr>
          <w:rFonts w:ascii="GHEA Grapalat" w:hAnsi="GHEA Grapalat" w:cs="Sylfaen"/>
          <w:szCs w:val="24"/>
          <w:lang w:val="ru-RU"/>
        </w:rPr>
        <w:t>կետում</w:t>
      </w:r>
      <w:r w:rsidRPr="00064ADD">
        <w:rPr>
          <w:rFonts w:ascii="GHEA Grapalat" w:hAnsi="GHEA Grapalat" w:cs="Sylfaen"/>
          <w:szCs w:val="24"/>
        </w:rPr>
        <w:t xml:space="preserve"> </w:t>
      </w:r>
      <w:r w:rsidRPr="00064ADD">
        <w:rPr>
          <w:rFonts w:ascii="GHEA Grapalat" w:hAnsi="GHEA Grapalat" w:cs="Sylfaen"/>
          <w:szCs w:val="24"/>
          <w:lang w:val="ru-RU"/>
        </w:rPr>
        <w:t>նշված</w:t>
      </w:r>
      <w:r w:rsidRPr="00064ADD">
        <w:rPr>
          <w:rFonts w:ascii="GHEA Grapalat" w:hAnsi="GHEA Grapalat" w:cs="Sylfaen"/>
          <w:szCs w:val="24"/>
        </w:rPr>
        <w:t xml:space="preserve"> </w:t>
      </w:r>
      <w:r w:rsidRPr="00064ADD">
        <w:rPr>
          <w:rFonts w:ascii="GHEA Grapalat" w:hAnsi="GHEA Grapalat" w:cs="Sylfaen"/>
          <w:szCs w:val="24"/>
          <w:lang w:val="ru-RU"/>
        </w:rPr>
        <w:t>հարկի</w:t>
      </w:r>
      <w:r w:rsidRPr="00064ADD">
        <w:rPr>
          <w:rFonts w:ascii="GHEA Grapalat" w:hAnsi="GHEA Grapalat" w:cs="Sylfaen"/>
          <w:szCs w:val="24"/>
        </w:rPr>
        <w:t xml:space="preserve"> </w:t>
      </w:r>
      <w:r w:rsidRPr="00064ADD">
        <w:rPr>
          <w:rFonts w:ascii="GHEA Grapalat" w:hAnsi="GHEA Grapalat" w:cs="Sylfaen"/>
          <w:szCs w:val="24"/>
          <w:lang w:val="ru-RU"/>
        </w:rPr>
        <w:t>գումարի</w:t>
      </w:r>
      <w:r w:rsidRPr="00064ADD">
        <w:rPr>
          <w:rFonts w:ascii="GHEA Grapalat" w:hAnsi="GHEA Grapalat" w:cs="Sylfaen"/>
          <w:szCs w:val="24"/>
        </w:rPr>
        <w:t xml:space="preserve"> </w:t>
      </w:r>
      <w:r w:rsidRPr="00064ADD">
        <w:rPr>
          <w:rFonts w:ascii="GHEA Grapalat" w:hAnsi="GHEA Grapalat" w:cs="Sylfaen"/>
          <w:szCs w:val="24"/>
          <w:lang w:val="ru-RU"/>
        </w:rPr>
        <w:t>հաշվարկման</w:t>
      </w:r>
      <w:r w:rsidRPr="00064ADD">
        <w:rPr>
          <w:rFonts w:ascii="GHEA Grapalat" w:hAnsi="GHEA Grapalat" w:cs="Sylfaen"/>
          <w:lang w:val="hy-AM"/>
        </w:rPr>
        <w:t>:</w:t>
      </w:r>
    </w:p>
    <w:p w14:paraId="1F94B67A" w14:textId="77777777" w:rsidR="00435780" w:rsidRPr="00064ADD" w:rsidRDefault="00435780" w:rsidP="00435780">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 xml:space="preserve">8.4 </w:t>
      </w:r>
      <w:r w:rsidRPr="00064ADD">
        <w:rPr>
          <w:rFonts w:ascii="GHEA Grapalat" w:hAnsi="GHEA Grapalat" w:cs="Sylfaen"/>
          <w:i w:val="0"/>
          <w:szCs w:val="24"/>
          <w:lang w:val="hy-AM"/>
        </w:rPr>
        <w:t>Եթե</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հայտում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անհամապատասխանություն</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տեղ</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գտել</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տառերով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և</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թվերով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գրված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գումարների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միջև</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ապա</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հիմք</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ընդունվում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տառերով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գրված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գումարը։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Եթե</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առաջարկվող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գները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ներկայացված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երկու</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ավելի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արժույթներով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ապա</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դրանք</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համեմատվում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Հայաստանի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Հանրապետության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դրամով</w:t>
      </w:r>
      <w:r w:rsidRPr="00064ADD">
        <w:rPr>
          <w:rFonts w:ascii="GHEA Grapalat" w:hAnsi="GHEA Grapalat" w:cs="Sylfaen"/>
          <w:i w:val="0"/>
          <w:szCs w:val="24"/>
          <w:lang w:val="af-ZA"/>
        </w:rPr>
        <w:t xml:space="preserve">` ------------ </w:t>
      </w:r>
      <w:r w:rsidRPr="00064ADD">
        <w:rPr>
          <w:rFonts w:ascii="GHEA Grapalat" w:hAnsi="GHEA Grapalat" w:cs="Sylfaen"/>
          <w:i w:val="0"/>
          <w:szCs w:val="24"/>
          <w:vertAlign w:val="superscript"/>
          <w:lang w:val="af-ZA"/>
        </w:rPr>
        <w:t>9</w:t>
      </w:r>
      <w:r w:rsidRPr="00064ADD">
        <w:rPr>
          <w:rStyle w:val="af6"/>
          <w:rFonts w:ascii="GHEA Grapalat" w:hAnsi="GHEA Grapalat" w:cs="Sylfaen"/>
          <w:i w:val="0"/>
          <w:color w:val="FFFFFF"/>
          <w:szCs w:val="24"/>
          <w:lang w:val="af-ZA"/>
        </w:rPr>
        <w:footnoteReference w:id="5"/>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փոխարժեքով։</w:t>
      </w:r>
      <w:r w:rsidRPr="00064ADD">
        <w:rPr>
          <w:rFonts w:ascii="GHEA Grapalat" w:hAnsi="GHEA Grapalat" w:cs="Sylfaen"/>
          <w:i w:val="0"/>
          <w:szCs w:val="24"/>
          <w:lang w:val="af-ZA"/>
        </w:rPr>
        <w:t xml:space="preserve"> </w:t>
      </w:r>
    </w:p>
    <w:p w14:paraId="27293A51" w14:textId="77777777" w:rsidR="00435780" w:rsidRPr="00064ADD" w:rsidRDefault="00435780" w:rsidP="00435780">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Pr>
          <w:rFonts w:ascii="GHEA Grapalat" w:hAnsi="GHEA Grapalat"/>
          <w:sz w:val="20"/>
          <w:lang w:val="hy-AM" w:eastAsia="x-none"/>
        </w:rPr>
        <w:t>5</w:t>
      </w:r>
      <w:r w:rsidRPr="00064ADD">
        <w:rPr>
          <w:rFonts w:ascii="GHEA Grapalat" w:hAnsi="GHEA Grapalat"/>
          <w:sz w:val="20"/>
          <w:lang w:val="af-ZA" w:eastAsia="x-none"/>
        </w:rPr>
        <w:t xml:space="preserve"> Հ</w:t>
      </w:r>
      <w:r w:rsidRPr="00064ADD">
        <w:rPr>
          <w:rFonts w:ascii="GHEA Grapalat" w:hAnsi="GHEA Grapalat" w:cs="Sylfaen"/>
          <w:sz w:val="20"/>
          <w:szCs w:val="24"/>
          <w:lang w:val="ru-RU" w:eastAsia="en-US"/>
        </w:rPr>
        <w:t>անձնաժողովը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պահանջների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նկատմամբ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հայտեր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ru-RU" w:eastAsia="en-US"/>
        </w:rPr>
        <w:t>ասնակիցներից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հայտարարում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ընտրված</w:t>
      </w:r>
      <w:r w:rsidRPr="00064ADD">
        <w:rPr>
          <w:rFonts w:ascii="GHEA Grapalat" w:hAnsi="GHEA Grapalat" w:cs="Sylfaen"/>
          <w:sz w:val="20"/>
          <w:szCs w:val="24"/>
          <w:lang w:val="af-ZA" w:eastAsia="en-US"/>
        </w:rPr>
        <w:t xml:space="preserve"> </w:t>
      </w:r>
      <w:r w:rsidRPr="00064ADD">
        <w:rPr>
          <w:rFonts w:ascii="GHEA Grapalat" w:hAnsi="GHEA Grapalat" w:cs="Sylfaen"/>
          <w:szCs w:val="24"/>
          <w:lang w:val="hy-AM"/>
        </w:rPr>
        <w:t>այդպիսին չճանաչված</w:t>
      </w:r>
      <w:r w:rsidRPr="00064ADD" w:rsidDel="00AF3CCA">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նվազագույն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հավասարության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p>
    <w:p w14:paraId="73AF00A7" w14:textId="77777777" w:rsidR="00435780" w:rsidRPr="00064ADD" w:rsidRDefault="00435780" w:rsidP="00435780">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ընտրված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Cs w:val="24"/>
          <w:lang w:val="hy-AM"/>
        </w:rPr>
        <w:t>այդպիսին չճանաչված</w:t>
      </w:r>
      <w:r w:rsidRPr="00064ADD" w:rsidDel="00AF3CCA">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ներկայացրած </w:t>
      </w:r>
      <w:r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1BB8EE99" w14:textId="77777777" w:rsidR="00435780" w:rsidRPr="00064ADD" w:rsidRDefault="00435780" w:rsidP="00435780">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մասնակիցներին</w:t>
      </w:r>
      <w:r w:rsidRPr="00064ADD">
        <w:rPr>
          <w:rFonts w:ascii="GHEA Grapalat" w:hAnsi="GHEA Grapalat" w:cs="Sylfaen"/>
          <w:sz w:val="20"/>
          <w:szCs w:val="24"/>
          <w:lang w:val="af-ZA" w:eastAsia="en-US"/>
        </w:rPr>
        <w:t xml:space="preserve"> 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20A614AA" w14:textId="77777777" w:rsidR="00435780" w:rsidRPr="00064ADD" w:rsidRDefault="00435780" w:rsidP="00435780">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proofErr w:type="gramStart"/>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proofErr w:type="gramEnd"/>
      <w:r w:rsidRPr="00064ADD">
        <w:rPr>
          <w:rFonts w:ascii="GHEA Grapalat" w:hAnsi="GHEA Grapalat" w:cs="Sylfaen"/>
          <w:sz w:val="20"/>
          <w:szCs w:val="24"/>
          <w:lang w:val="af-ZA" w:eastAsia="en-US"/>
        </w:rPr>
        <w:t xml:space="preserve"> և ոչ ուշ, քան </w:t>
      </w:r>
      <w:r w:rsidRPr="00064ADD">
        <w:rPr>
          <w:rFonts w:ascii="GHEA Grapalat" w:hAnsi="GHEA Grapalat" w:cs="Sylfaen"/>
          <w:sz w:val="20"/>
          <w:szCs w:val="24"/>
          <w:lang w:val="hy-AM" w:eastAsia="en-US"/>
        </w:rPr>
        <w:t>հինգերորդ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1E737043" w14:textId="77777777" w:rsidR="00435780" w:rsidRPr="00064ADD" w:rsidRDefault="00435780" w:rsidP="00435780">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մ</w:t>
      </w:r>
      <w:r w:rsidRPr="00064ADD">
        <w:rPr>
          <w:rFonts w:ascii="GHEA Grapalat" w:hAnsi="GHEA Grapalat" w:cs="Sylfaen"/>
          <w:sz w:val="20"/>
          <w:szCs w:val="24"/>
          <w:lang w:val="ru-RU" w:eastAsia="en-US"/>
        </w:rPr>
        <w:t>ասնակ</w:t>
      </w:r>
      <w:r>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4DA67E26" w14:textId="77777777" w:rsidR="00435780" w:rsidRPr="00A86963" w:rsidRDefault="00435780" w:rsidP="00435780">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Pr="00597195">
        <w:rPr>
          <w:rFonts w:ascii="GHEA Grapalat" w:hAnsi="GHEA Grapalat" w:cs="Sylfaen"/>
          <w:sz w:val="20"/>
          <w:lang w:val="hy-AM"/>
        </w:rPr>
        <w:t>ե</w:t>
      </w:r>
      <w:r w:rsidRPr="00064ADD">
        <w:rPr>
          <w:rFonts w:ascii="GHEA Grapalat" w:hAnsi="GHEA Grapalat" w:cs="Sylfaen"/>
          <w:sz w:val="20"/>
          <w:lang w:val="af-ZA"/>
        </w:rPr>
        <w:t xml:space="preserve">. </w:t>
      </w:r>
      <w:r w:rsidRPr="00597195">
        <w:rPr>
          <w:rFonts w:ascii="GHEA Grapalat" w:hAnsi="GHEA Grapalat" w:cs="Sylfaen"/>
          <w:sz w:val="20"/>
          <w:lang w:val="hy-AM"/>
        </w:rPr>
        <w:t>բանակցությունների</w:t>
      </w:r>
      <w:r w:rsidRPr="00064ADD">
        <w:rPr>
          <w:rFonts w:ascii="GHEA Grapalat" w:hAnsi="GHEA Grapalat" w:cs="Sylfaen"/>
          <w:sz w:val="20"/>
          <w:lang w:val="af-ZA"/>
        </w:rPr>
        <w:t xml:space="preserve"> </w:t>
      </w:r>
      <w:r w:rsidRPr="00597195">
        <w:rPr>
          <w:rFonts w:ascii="GHEA Grapalat" w:hAnsi="GHEA Grapalat" w:cs="Sylfaen"/>
          <w:sz w:val="20"/>
          <w:lang w:val="hy-AM"/>
        </w:rPr>
        <w:t>համար</w:t>
      </w:r>
      <w:r w:rsidRPr="00064ADD">
        <w:rPr>
          <w:rFonts w:ascii="GHEA Grapalat" w:hAnsi="GHEA Grapalat" w:cs="Sylfaen"/>
          <w:sz w:val="20"/>
          <w:lang w:val="af-ZA"/>
        </w:rPr>
        <w:t xml:space="preserve"> </w:t>
      </w:r>
      <w:r w:rsidRPr="00597195">
        <w:rPr>
          <w:rFonts w:ascii="GHEA Grapalat" w:hAnsi="GHEA Grapalat" w:cs="Sylfaen"/>
          <w:sz w:val="20"/>
          <w:lang w:val="hy-AM"/>
        </w:rPr>
        <w:t>սահմանված</w:t>
      </w:r>
      <w:r w:rsidRPr="00064ADD">
        <w:rPr>
          <w:rFonts w:ascii="GHEA Grapalat" w:hAnsi="GHEA Grapalat" w:cs="Sylfaen"/>
          <w:sz w:val="20"/>
          <w:lang w:val="af-ZA"/>
        </w:rPr>
        <w:t xml:space="preserve"> </w:t>
      </w:r>
      <w:r w:rsidRPr="00597195">
        <w:rPr>
          <w:rFonts w:ascii="GHEA Grapalat" w:hAnsi="GHEA Grapalat" w:cs="Sylfaen"/>
          <w:sz w:val="20"/>
          <w:lang w:val="hy-AM"/>
        </w:rPr>
        <w:t>վերջնաժամկետը</w:t>
      </w:r>
      <w:r w:rsidRPr="00064ADD">
        <w:rPr>
          <w:rFonts w:ascii="GHEA Grapalat" w:hAnsi="GHEA Grapalat" w:cs="Sylfaen"/>
          <w:sz w:val="20"/>
          <w:lang w:val="af-ZA"/>
        </w:rPr>
        <w:t xml:space="preserve"> </w:t>
      </w:r>
      <w:r w:rsidRPr="00597195">
        <w:rPr>
          <w:rFonts w:ascii="GHEA Grapalat" w:hAnsi="GHEA Grapalat" w:cs="Sylfaen"/>
          <w:sz w:val="20"/>
          <w:lang w:val="hy-AM"/>
        </w:rPr>
        <w:t>լրանալու</w:t>
      </w:r>
      <w:r w:rsidRPr="00064ADD">
        <w:rPr>
          <w:rFonts w:ascii="GHEA Grapalat" w:hAnsi="GHEA Grapalat" w:cs="Sylfaen"/>
          <w:sz w:val="20"/>
          <w:lang w:val="af-ZA"/>
        </w:rPr>
        <w:t xml:space="preserve"> </w:t>
      </w:r>
      <w:r w:rsidRPr="00597195">
        <w:rPr>
          <w:rFonts w:ascii="GHEA Grapalat" w:hAnsi="GHEA Grapalat" w:cs="Sylfaen"/>
          <w:sz w:val="20"/>
          <w:lang w:val="hy-AM"/>
        </w:rPr>
        <w:t>պահին</w:t>
      </w:r>
      <w:r w:rsidRPr="00064ADD">
        <w:rPr>
          <w:rFonts w:ascii="GHEA Grapalat" w:hAnsi="GHEA Grapalat" w:cs="Sylfaen"/>
          <w:sz w:val="20"/>
          <w:lang w:val="af-ZA"/>
        </w:rPr>
        <w:t xml:space="preserve">, </w:t>
      </w:r>
      <w:r w:rsidRPr="00597195">
        <w:rPr>
          <w:rFonts w:ascii="GHEA Grapalat" w:hAnsi="GHEA Grapalat" w:cs="Sylfaen"/>
          <w:sz w:val="20"/>
          <w:lang w:val="hy-AM"/>
        </w:rPr>
        <w:t>ըստ</w:t>
      </w:r>
      <w:r w:rsidRPr="00064ADD">
        <w:rPr>
          <w:rFonts w:ascii="GHEA Grapalat" w:hAnsi="GHEA Grapalat" w:cs="Sylfaen"/>
          <w:sz w:val="20"/>
          <w:lang w:val="hy-AM"/>
        </w:rPr>
        <w:t xml:space="preserve"> դրան ներկա</w:t>
      </w:r>
      <w:r w:rsidRPr="00064ADD">
        <w:rPr>
          <w:rFonts w:ascii="GHEA Grapalat" w:hAnsi="GHEA Grapalat" w:cs="Sylfaen"/>
          <w:sz w:val="20"/>
          <w:lang w:val="af-ZA"/>
        </w:rPr>
        <w:t xml:space="preserve"> մ</w:t>
      </w:r>
      <w:r w:rsidRPr="00597195">
        <w:rPr>
          <w:rFonts w:ascii="GHEA Grapalat" w:hAnsi="GHEA Grapalat" w:cs="Sylfaen"/>
          <w:sz w:val="20"/>
          <w:lang w:val="hy-AM"/>
        </w:rPr>
        <w:t>ասնակիցների</w:t>
      </w:r>
      <w:r w:rsidRPr="00B864E3">
        <w:rPr>
          <w:rFonts w:ascii="GHEA Grapalat" w:hAnsi="GHEA Grapalat" w:cs="Sylfaen"/>
          <w:sz w:val="20"/>
          <w:lang w:val="af-ZA"/>
        </w:rPr>
        <w:t xml:space="preserve"> </w:t>
      </w:r>
      <w:r w:rsidRPr="00597195">
        <w:rPr>
          <w:rFonts w:ascii="GHEA Grapalat" w:hAnsi="GHEA Grapalat" w:cs="Sylfaen"/>
          <w:sz w:val="20"/>
          <w:lang w:val="hy-AM"/>
        </w:rPr>
        <w:t>ներկայացրած</w:t>
      </w:r>
      <w:r w:rsidRPr="00B864E3">
        <w:rPr>
          <w:rFonts w:ascii="GHEA Grapalat" w:hAnsi="GHEA Grapalat" w:cs="Sylfaen"/>
          <w:sz w:val="20"/>
          <w:lang w:val="af-ZA"/>
        </w:rPr>
        <w:t xml:space="preserve"> </w:t>
      </w:r>
      <w:r w:rsidRPr="00597195">
        <w:rPr>
          <w:rFonts w:ascii="GHEA Grapalat" w:hAnsi="GHEA Grapalat" w:cs="Sylfaen"/>
          <w:sz w:val="20"/>
          <w:lang w:val="hy-AM"/>
        </w:rPr>
        <w:t>գների</w:t>
      </w:r>
      <w:r>
        <w:rPr>
          <w:rFonts w:ascii="GHEA Grapalat" w:hAnsi="GHEA Grapalat" w:cs="Sylfaen"/>
          <w:sz w:val="20"/>
          <w:lang w:val="af-ZA"/>
        </w:rPr>
        <w:t xml:space="preserve">, </w:t>
      </w:r>
      <w:r w:rsidRPr="00B864E3">
        <w:rPr>
          <w:rFonts w:ascii="GHEA Grapalat" w:hAnsi="GHEA Grapalat" w:cs="Sylfaen"/>
          <w:sz w:val="20"/>
          <w:lang w:val="af-ZA"/>
        </w:rPr>
        <w:t xml:space="preserve"> </w:t>
      </w:r>
      <w:r w:rsidRPr="00597195">
        <w:rPr>
          <w:rFonts w:ascii="GHEA Grapalat" w:hAnsi="GHEA Grapalat" w:cs="Sylfaen"/>
          <w:sz w:val="20"/>
          <w:lang w:val="hy-AM"/>
        </w:rPr>
        <w:t>որոշվում</w:t>
      </w:r>
      <w:r w:rsidRPr="00B864E3">
        <w:rPr>
          <w:rFonts w:ascii="GHEA Grapalat" w:hAnsi="GHEA Grapalat" w:cs="Sylfaen"/>
          <w:sz w:val="20"/>
          <w:lang w:val="af-ZA"/>
        </w:rPr>
        <w:t xml:space="preserve"> </w:t>
      </w:r>
      <w:r w:rsidRPr="00597195">
        <w:rPr>
          <w:rFonts w:ascii="GHEA Grapalat" w:hAnsi="GHEA Grapalat" w:cs="Sylfaen"/>
          <w:sz w:val="20"/>
          <w:lang w:val="hy-AM"/>
        </w:rPr>
        <w:t>և</w:t>
      </w:r>
      <w:r w:rsidRPr="00B864E3">
        <w:rPr>
          <w:rFonts w:ascii="GHEA Grapalat" w:hAnsi="GHEA Grapalat" w:cs="Sylfaen"/>
          <w:sz w:val="20"/>
          <w:lang w:val="af-ZA"/>
        </w:rPr>
        <w:t xml:space="preserve"> </w:t>
      </w:r>
      <w:r w:rsidRPr="00597195">
        <w:rPr>
          <w:rFonts w:ascii="GHEA Grapalat" w:hAnsi="GHEA Grapalat" w:cs="Sylfaen"/>
          <w:sz w:val="20"/>
          <w:lang w:val="hy-AM"/>
        </w:rPr>
        <w:t>հայտարարվում</w:t>
      </w:r>
      <w:r w:rsidRPr="00B864E3">
        <w:rPr>
          <w:rFonts w:ascii="GHEA Grapalat" w:hAnsi="GHEA Grapalat" w:cs="Sylfaen"/>
          <w:sz w:val="20"/>
          <w:lang w:val="af-ZA"/>
        </w:rPr>
        <w:t xml:space="preserve"> </w:t>
      </w:r>
      <w:r w:rsidRPr="00597195">
        <w:rPr>
          <w:rFonts w:ascii="GHEA Grapalat" w:hAnsi="GHEA Grapalat" w:cs="Sylfaen"/>
          <w:sz w:val="20"/>
          <w:lang w:val="hy-AM"/>
        </w:rPr>
        <w:t>են</w:t>
      </w:r>
      <w:r w:rsidRPr="00B864E3">
        <w:rPr>
          <w:rFonts w:ascii="GHEA Grapalat" w:hAnsi="GHEA Grapalat" w:cs="Sylfaen"/>
          <w:sz w:val="20"/>
          <w:lang w:val="af-ZA"/>
        </w:rPr>
        <w:t xml:space="preserve"> </w:t>
      </w:r>
      <w:r w:rsidRPr="00597195">
        <w:rPr>
          <w:rFonts w:ascii="GHEA Grapalat" w:hAnsi="GHEA Grapalat" w:cs="Sylfaen"/>
          <w:sz w:val="20"/>
          <w:lang w:val="hy-AM"/>
        </w:rPr>
        <w:t>ընտրված</w:t>
      </w:r>
      <w:r w:rsidRPr="00B864E3">
        <w:rPr>
          <w:rFonts w:ascii="GHEA Grapalat" w:hAnsi="GHEA Grapalat" w:cs="Sylfaen"/>
          <w:sz w:val="20"/>
          <w:lang w:val="af-ZA"/>
        </w:rPr>
        <w:t xml:space="preserve">  </w:t>
      </w:r>
      <w:r w:rsidRPr="00597195">
        <w:rPr>
          <w:rFonts w:ascii="GHEA Grapalat" w:hAnsi="GHEA Grapalat" w:cs="Sylfaen"/>
          <w:sz w:val="20"/>
          <w:lang w:val="hy-AM"/>
        </w:rPr>
        <w:t>և</w:t>
      </w:r>
      <w:r w:rsidRPr="00B864E3">
        <w:rPr>
          <w:rFonts w:ascii="GHEA Grapalat" w:hAnsi="GHEA Grapalat" w:cs="Sylfaen"/>
          <w:sz w:val="20"/>
          <w:lang w:val="af-ZA"/>
        </w:rPr>
        <w:t xml:space="preserve"> </w:t>
      </w:r>
      <w:r w:rsidRPr="00597195">
        <w:rPr>
          <w:rFonts w:ascii="GHEA Grapalat" w:hAnsi="GHEA Grapalat" w:cs="Sylfaen"/>
          <w:sz w:val="20"/>
          <w:lang w:val="hy-AM"/>
        </w:rPr>
        <w:t>այդպիսին</w:t>
      </w:r>
      <w:r w:rsidRPr="00B864E3">
        <w:rPr>
          <w:rFonts w:ascii="GHEA Grapalat" w:hAnsi="GHEA Grapalat" w:cs="Sylfaen"/>
          <w:sz w:val="20"/>
          <w:lang w:val="af-ZA"/>
        </w:rPr>
        <w:t xml:space="preserve"> </w:t>
      </w:r>
      <w:r w:rsidRPr="00597195">
        <w:rPr>
          <w:rFonts w:ascii="GHEA Grapalat" w:hAnsi="GHEA Grapalat" w:cs="Sylfaen"/>
          <w:sz w:val="20"/>
          <w:lang w:val="hy-AM"/>
        </w:rPr>
        <w:t>չճանաչված</w:t>
      </w:r>
      <w:r w:rsidRPr="00B864E3" w:rsidDel="00AF3CCA">
        <w:rPr>
          <w:rFonts w:ascii="GHEA Grapalat" w:hAnsi="GHEA Grapalat" w:cs="Sylfaen"/>
          <w:sz w:val="20"/>
          <w:lang w:val="af-ZA"/>
        </w:rPr>
        <w:t xml:space="preserve"> </w:t>
      </w:r>
      <w:r w:rsidRPr="00597195">
        <w:rPr>
          <w:rFonts w:ascii="GHEA Grapalat" w:hAnsi="GHEA Grapalat" w:cs="Sylfaen"/>
          <w:sz w:val="20"/>
          <w:lang w:val="hy-AM"/>
        </w:rPr>
        <w:t>մասնակիցները</w:t>
      </w:r>
      <w:r w:rsidRPr="00B864E3">
        <w:rPr>
          <w:rFonts w:ascii="GHEA Grapalat" w:hAnsi="GHEA Grapalat" w:cs="Sylfaen"/>
          <w:sz w:val="20"/>
          <w:lang w:val="af-ZA"/>
        </w:rPr>
        <w:t xml:space="preserve">:  </w:t>
      </w:r>
      <w:r w:rsidRPr="00597195">
        <w:rPr>
          <w:rFonts w:ascii="GHEA Grapalat" w:hAnsi="GHEA Grapalat" w:cs="Sylfaen"/>
          <w:sz w:val="20"/>
          <w:lang w:val="hy-AM"/>
        </w:rPr>
        <w:t>Եթե</w:t>
      </w:r>
      <w:r w:rsidRPr="00B864E3">
        <w:rPr>
          <w:rFonts w:ascii="GHEA Grapalat" w:hAnsi="GHEA Grapalat" w:cs="Sylfaen"/>
          <w:sz w:val="20"/>
          <w:lang w:val="af-ZA"/>
        </w:rPr>
        <w:t xml:space="preserve"> </w:t>
      </w:r>
      <w:r w:rsidRPr="00597195">
        <w:rPr>
          <w:rFonts w:ascii="GHEA Grapalat" w:hAnsi="GHEA Grapalat" w:cs="Sylfaen"/>
          <w:sz w:val="20"/>
          <w:lang w:val="hy-AM"/>
        </w:rPr>
        <w:t>բանակցությունների</w:t>
      </w:r>
      <w:r w:rsidRPr="00B864E3">
        <w:rPr>
          <w:rFonts w:ascii="GHEA Grapalat" w:hAnsi="GHEA Grapalat" w:cs="Sylfaen"/>
          <w:sz w:val="20"/>
          <w:lang w:val="af-ZA"/>
        </w:rPr>
        <w:t xml:space="preserve"> </w:t>
      </w:r>
      <w:r w:rsidRPr="00597195">
        <w:rPr>
          <w:rFonts w:ascii="GHEA Grapalat" w:hAnsi="GHEA Grapalat" w:cs="Sylfaen"/>
          <w:sz w:val="20"/>
          <w:lang w:val="hy-AM"/>
        </w:rPr>
        <w:t>արդյունքում</w:t>
      </w:r>
      <w:r w:rsidRPr="00B864E3">
        <w:rPr>
          <w:rFonts w:ascii="GHEA Grapalat" w:hAnsi="GHEA Grapalat" w:cs="Sylfaen"/>
          <w:sz w:val="20"/>
          <w:lang w:val="af-ZA"/>
        </w:rPr>
        <w:t xml:space="preserve"> </w:t>
      </w:r>
      <w:r w:rsidRPr="00597195">
        <w:rPr>
          <w:rFonts w:ascii="GHEA Grapalat" w:hAnsi="GHEA Grapalat" w:cs="Sylfaen"/>
          <w:sz w:val="20"/>
          <w:lang w:val="hy-AM"/>
        </w:rPr>
        <w:t>մասնակիցների</w:t>
      </w:r>
      <w:r w:rsidRPr="00B864E3">
        <w:rPr>
          <w:rFonts w:ascii="GHEA Grapalat" w:hAnsi="GHEA Grapalat" w:cs="Sylfaen"/>
          <w:sz w:val="20"/>
          <w:lang w:val="af-ZA"/>
        </w:rPr>
        <w:t xml:space="preserve"> </w:t>
      </w:r>
      <w:r w:rsidRPr="00597195">
        <w:rPr>
          <w:rFonts w:ascii="GHEA Grapalat" w:hAnsi="GHEA Grapalat" w:cs="Sylfaen"/>
          <w:sz w:val="20"/>
          <w:lang w:val="hy-AM"/>
        </w:rPr>
        <w:t>ներկայացրած</w:t>
      </w:r>
      <w:r w:rsidRPr="00B864E3">
        <w:rPr>
          <w:rFonts w:ascii="GHEA Grapalat" w:hAnsi="GHEA Grapalat" w:cs="Sylfaen"/>
          <w:sz w:val="20"/>
          <w:lang w:val="af-ZA"/>
        </w:rPr>
        <w:t xml:space="preserve"> </w:t>
      </w:r>
      <w:r w:rsidRPr="00597195">
        <w:rPr>
          <w:rFonts w:ascii="GHEA Grapalat" w:hAnsi="GHEA Grapalat" w:cs="Sylfaen"/>
          <w:sz w:val="20"/>
          <w:lang w:val="hy-AM"/>
        </w:rPr>
        <w:t>գները</w:t>
      </w:r>
      <w:r w:rsidRPr="00B864E3">
        <w:rPr>
          <w:rFonts w:ascii="GHEA Grapalat" w:hAnsi="GHEA Grapalat" w:cs="Sylfaen"/>
          <w:sz w:val="20"/>
          <w:lang w:val="af-ZA"/>
        </w:rPr>
        <w:t xml:space="preserve"> </w:t>
      </w:r>
      <w:r w:rsidRPr="00597195">
        <w:rPr>
          <w:rFonts w:ascii="GHEA Grapalat" w:hAnsi="GHEA Grapalat" w:cs="Sylfaen"/>
          <w:sz w:val="20"/>
          <w:lang w:val="hy-AM"/>
        </w:rPr>
        <w:t>մնում</w:t>
      </w:r>
      <w:r w:rsidRPr="00B864E3">
        <w:rPr>
          <w:rFonts w:ascii="GHEA Grapalat" w:hAnsi="GHEA Grapalat" w:cs="Sylfaen"/>
          <w:sz w:val="20"/>
          <w:lang w:val="af-ZA"/>
        </w:rPr>
        <w:t xml:space="preserve"> </w:t>
      </w:r>
      <w:r w:rsidRPr="00597195">
        <w:rPr>
          <w:rFonts w:ascii="GHEA Grapalat" w:hAnsi="GHEA Grapalat" w:cs="Sylfaen"/>
          <w:sz w:val="20"/>
          <w:lang w:val="hy-AM"/>
        </w:rPr>
        <w:t>են</w:t>
      </w:r>
      <w:r w:rsidRPr="00B864E3">
        <w:rPr>
          <w:rFonts w:ascii="GHEA Grapalat" w:hAnsi="GHEA Grapalat" w:cs="Sylfaen"/>
          <w:sz w:val="20"/>
          <w:lang w:val="af-ZA"/>
        </w:rPr>
        <w:t xml:space="preserve"> </w:t>
      </w:r>
      <w:r w:rsidRPr="00597195">
        <w:rPr>
          <w:rFonts w:ascii="GHEA Grapalat" w:hAnsi="GHEA Grapalat" w:cs="Sylfaen"/>
          <w:sz w:val="20"/>
          <w:lang w:val="hy-AM"/>
        </w:rPr>
        <w:t>հավասար</w:t>
      </w:r>
      <w:r w:rsidRPr="00B864E3">
        <w:rPr>
          <w:rFonts w:ascii="GHEA Grapalat" w:hAnsi="GHEA Grapalat" w:cs="Sylfaen"/>
          <w:sz w:val="20"/>
          <w:lang w:val="af-ZA"/>
        </w:rPr>
        <w:t xml:space="preserve">, </w:t>
      </w:r>
      <w:r w:rsidRPr="00597195">
        <w:rPr>
          <w:rFonts w:ascii="GHEA Grapalat" w:hAnsi="GHEA Grapalat" w:cs="Sylfaen"/>
          <w:sz w:val="20"/>
          <w:lang w:val="hy-AM"/>
        </w:rPr>
        <w:t>գնման</w:t>
      </w:r>
      <w:r w:rsidRPr="00B864E3">
        <w:rPr>
          <w:rFonts w:ascii="GHEA Grapalat" w:hAnsi="GHEA Grapalat" w:cs="Sylfaen"/>
          <w:sz w:val="20"/>
          <w:lang w:val="af-ZA"/>
        </w:rPr>
        <w:t xml:space="preserve"> </w:t>
      </w:r>
      <w:r w:rsidRPr="00597195">
        <w:rPr>
          <w:rFonts w:ascii="GHEA Grapalat" w:hAnsi="GHEA Grapalat" w:cs="Sylfaen"/>
          <w:sz w:val="20"/>
          <w:lang w:val="hy-AM"/>
        </w:rPr>
        <w:t>ընթացակարգն</w:t>
      </w:r>
      <w:r w:rsidRPr="00B864E3">
        <w:rPr>
          <w:rFonts w:ascii="GHEA Grapalat" w:hAnsi="GHEA Grapalat" w:cs="Sylfaen"/>
          <w:sz w:val="20"/>
          <w:lang w:val="af-ZA"/>
        </w:rPr>
        <w:t xml:space="preserve"> </w:t>
      </w:r>
      <w:r w:rsidRPr="00597195">
        <w:rPr>
          <w:rFonts w:ascii="GHEA Grapalat" w:hAnsi="GHEA Grapalat" w:cs="Sylfaen"/>
          <w:sz w:val="20"/>
          <w:lang w:val="hy-AM"/>
        </w:rPr>
        <w:t>Օրենքի</w:t>
      </w:r>
      <w:r w:rsidRPr="00B864E3">
        <w:rPr>
          <w:rFonts w:ascii="GHEA Grapalat" w:hAnsi="GHEA Grapalat" w:cs="Sylfaen"/>
          <w:sz w:val="20"/>
          <w:lang w:val="af-ZA"/>
        </w:rPr>
        <w:t xml:space="preserve"> 37-</w:t>
      </w:r>
      <w:r w:rsidRPr="00597195">
        <w:rPr>
          <w:rFonts w:ascii="GHEA Grapalat" w:hAnsi="GHEA Grapalat" w:cs="Sylfaen"/>
          <w:sz w:val="20"/>
          <w:lang w:val="hy-AM"/>
        </w:rPr>
        <w:t>րդ</w:t>
      </w:r>
      <w:r w:rsidRPr="00B864E3">
        <w:rPr>
          <w:rFonts w:ascii="GHEA Grapalat" w:hAnsi="GHEA Grapalat" w:cs="Sylfaen"/>
          <w:sz w:val="20"/>
          <w:lang w:val="af-ZA"/>
        </w:rPr>
        <w:t xml:space="preserve"> </w:t>
      </w:r>
      <w:r w:rsidRPr="00597195">
        <w:rPr>
          <w:rFonts w:ascii="GHEA Grapalat" w:hAnsi="GHEA Grapalat" w:cs="Sylfaen"/>
          <w:sz w:val="20"/>
          <w:lang w:val="hy-AM"/>
        </w:rPr>
        <w:t>հոդվածի</w:t>
      </w:r>
      <w:r w:rsidRPr="00B864E3">
        <w:rPr>
          <w:rFonts w:ascii="GHEA Grapalat" w:hAnsi="GHEA Grapalat" w:cs="Sylfaen"/>
          <w:sz w:val="20"/>
          <w:lang w:val="af-ZA"/>
        </w:rPr>
        <w:t xml:space="preserve"> 1-</w:t>
      </w:r>
      <w:r w:rsidRPr="00597195">
        <w:rPr>
          <w:rFonts w:ascii="GHEA Grapalat" w:hAnsi="GHEA Grapalat" w:cs="Sylfaen"/>
          <w:sz w:val="20"/>
          <w:lang w:val="hy-AM"/>
        </w:rPr>
        <w:t>ին</w:t>
      </w:r>
      <w:r w:rsidRPr="00B864E3">
        <w:rPr>
          <w:rFonts w:ascii="GHEA Grapalat" w:hAnsi="GHEA Grapalat" w:cs="Sylfaen"/>
          <w:sz w:val="20"/>
          <w:lang w:val="af-ZA"/>
        </w:rPr>
        <w:t xml:space="preserve"> </w:t>
      </w:r>
      <w:r w:rsidRPr="00597195">
        <w:rPr>
          <w:rFonts w:ascii="GHEA Grapalat" w:hAnsi="GHEA Grapalat" w:cs="Sylfaen"/>
          <w:sz w:val="20"/>
          <w:lang w:val="hy-AM"/>
        </w:rPr>
        <w:t>մասի</w:t>
      </w:r>
      <w:r w:rsidRPr="00B864E3">
        <w:rPr>
          <w:rFonts w:ascii="GHEA Grapalat" w:hAnsi="GHEA Grapalat" w:cs="Sylfaen"/>
          <w:sz w:val="20"/>
          <w:lang w:val="af-ZA"/>
        </w:rPr>
        <w:t xml:space="preserve"> 1-</w:t>
      </w:r>
      <w:r w:rsidRPr="00597195">
        <w:rPr>
          <w:rFonts w:ascii="GHEA Grapalat" w:hAnsi="GHEA Grapalat" w:cs="Sylfaen"/>
          <w:sz w:val="20"/>
          <w:lang w:val="hy-AM"/>
        </w:rPr>
        <w:t>ին</w:t>
      </w:r>
      <w:r w:rsidRPr="00B864E3">
        <w:rPr>
          <w:rFonts w:ascii="GHEA Grapalat" w:hAnsi="GHEA Grapalat" w:cs="Sylfaen"/>
          <w:sz w:val="20"/>
          <w:lang w:val="af-ZA"/>
        </w:rPr>
        <w:t xml:space="preserve"> </w:t>
      </w:r>
      <w:r w:rsidRPr="00597195">
        <w:rPr>
          <w:rFonts w:ascii="GHEA Grapalat" w:hAnsi="GHEA Grapalat" w:cs="Sylfaen"/>
          <w:sz w:val="20"/>
          <w:lang w:val="hy-AM"/>
        </w:rPr>
        <w:t>կետի</w:t>
      </w:r>
      <w:r w:rsidRPr="00B864E3">
        <w:rPr>
          <w:rFonts w:ascii="GHEA Grapalat" w:hAnsi="GHEA Grapalat" w:cs="Sylfaen"/>
          <w:sz w:val="20"/>
          <w:lang w:val="af-ZA"/>
        </w:rPr>
        <w:t xml:space="preserve"> </w:t>
      </w:r>
      <w:r w:rsidRPr="00597195">
        <w:rPr>
          <w:rFonts w:ascii="GHEA Grapalat" w:hAnsi="GHEA Grapalat" w:cs="Sylfaen"/>
          <w:sz w:val="20"/>
          <w:lang w:val="hy-AM"/>
        </w:rPr>
        <w:t>հիման</w:t>
      </w:r>
      <w:r w:rsidRPr="00B864E3">
        <w:rPr>
          <w:rFonts w:ascii="GHEA Grapalat" w:hAnsi="GHEA Grapalat" w:cs="Sylfaen"/>
          <w:sz w:val="20"/>
          <w:lang w:val="af-ZA"/>
        </w:rPr>
        <w:t xml:space="preserve"> </w:t>
      </w:r>
      <w:r w:rsidRPr="00597195">
        <w:rPr>
          <w:rFonts w:ascii="GHEA Grapalat" w:hAnsi="GHEA Grapalat" w:cs="Sylfaen"/>
          <w:sz w:val="20"/>
          <w:lang w:val="hy-AM"/>
        </w:rPr>
        <w:t>վրա</w:t>
      </w:r>
      <w:r w:rsidRPr="00B864E3">
        <w:rPr>
          <w:rFonts w:ascii="GHEA Grapalat" w:hAnsi="GHEA Grapalat" w:cs="Sylfaen"/>
          <w:sz w:val="20"/>
          <w:lang w:val="af-ZA"/>
        </w:rPr>
        <w:t xml:space="preserve"> </w:t>
      </w:r>
      <w:r w:rsidRPr="00597195">
        <w:rPr>
          <w:rFonts w:ascii="GHEA Grapalat" w:hAnsi="GHEA Grapalat" w:cs="Sylfaen"/>
          <w:sz w:val="20"/>
          <w:lang w:val="hy-AM"/>
        </w:rPr>
        <w:t>հայտարարվում</w:t>
      </w:r>
      <w:r w:rsidRPr="00B864E3">
        <w:rPr>
          <w:rFonts w:ascii="GHEA Grapalat" w:hAnsi="GHEA Grapalat" w:cs="Sylfaen"/>
          <w:sz w:val="20"/>
          <w:lang w:val="af-ZA"/>
        </w:rPr>
        <w:t xml:space="preserve"> </w:t>
      </w:r>
      <w:r w:rsidRPr="00597195">
        <w:rPr>
          <w:rFonts w:ascii="GHEA Grapalat" w:hAnsi="GHEA Grapalat" w:cs="Sylfaen"/>
          <w:sz w:val="20"/>
          <w:lang w:val="hy-AM"/>
        </w:rPr>
        <w:t>է</w:t>
      </w:r>
      <w:r w:rsidRPr="00B864E3">
        <w:rPr>
          <w:rFonts w:ascii="GHEA Grapalat" w:hAnsi="GHEA Grapalat" w:cs="Sylfaen"/>
          <w:sz w:val="20"/>
          <w:lang w:val="af-ZA"/>
        </w:rPr>
        <w:t xml:space="preserve"> </w:t>
      </w:r>
      <w:r w:rsidRPr="00597195">
        <w:rPr>
          <w:rFonts w:ascii="GHEA Grapalat" w:hAnsi="GHEA Grapalat" w:cs="Sylfaen"/>
          <w:sz w:val="20"/>
          <w:lang w:val="hy-AM"/>
        </w:rPr>
        <w:t>չկայացած</w:t>
      </w:r>
      <w:r w:rsidRPr="00A86963">
        <w:rPr>
          <w:rFonts w:asciiTheme="minorHAnsi" w:hAnsiTheme="minorHAnsi"/>
          <w:color w:val="000000"/>
          <w:sz w:val="21"/>
          <w:szCs w:val="21"/>
          <w:lang w:val="af-ZA"/>
        </w:rPr>
        <w:t>:</w:t>
      </w:r>
    </w:p>
    <w:p w14:paraId="07426069" w14:textId="77777777" w:rsidR="00435780" w:rsidRPr="00B864E3" w:rsidRDefault="00435780" w:rsidP="00435780">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18793F24" w14:textId="77777777" w:rsidR="00435780" w:rsidRPr="00B864E3" w:rsidRDefault="00435780" w:rsidP="00435780">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Pr>
          <w:rFonts w:ascii="GHEA Grapalat" w:hAnsi="GHEA Grapalat"/>
          <w:sz w:val="20"/>
          <w:szCs w:val="20"/>
          <w:lang w:val="af-ZA" w:eastAsia="x-none"/>
        </w:rPr>
        <w:t xml:space="preserve"> չկիրառման դեպքում ընթացակարգը </w:t>
      </w:r>
      <w:r>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7E77F4E2" w14:textId="77777777" w:rsidR="00435780" w:rsidRPr="00064ADD" w:rsidRDefault="00435780" w:rsidP="00435780">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064ADD">
        <w:rPr>
          <w:rFonts w:ascii="GHEA Grapalat" w:hAnsi="GHEA Grapalat"/>
          <w:sz w:val="20"/>
          <w:szCs w:val="20"/>
          <w:lang w:val="hy-AM" w:eastAsia="x-none"/>
        </w:rPr>
        <w:t xml:space="preserve"> </w:t>
      </w:r>
      <w:r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064ADD">
        <w:rPr>
          <w:rFonts w:ascii="GHEA Grapalat" w:hAnsi="GHEA Grapalat"/>
          <w:sz w:val="20"/>
          <w:szCs w:val="20"/>
          <w:lang w:val="hy-AM" w:eastAsia="x-none"/>
        </w:rPr>
        <w:t xml:space="preserve">հայտում ներառված </w:t>
      </w:r>
      <w:r w:rsidRPr="00064ADD">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064ADD">
        <w:rPr>
          <w:rFonts w:ascii="GHEA Grapalat" w:hAnsi="GHEA Grapalat"/>
          <w:sz w:val="20"/>
          <w:szCs w:val="20"/>
          <w:lang w:val="hy-AM" w:eastAsia="x-none"/>
        </w:rPr>
        <w:t>:</w:t>
      </w:r>
    </w:p>
    <w:p w14:paraId="5AFA73C4" w14:textId="77777777" w:rsidR="00435780" w:rsidRPr="00064ADD" w:rsidRDefault="00435780" w:rsidP="00435780">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8.8 Եթե հայտերի բացման</w:t>
      </w:r>
      <w:r w:rsidRPr="00064ADD">
        <w:rPr>
          <w:rFonts w:ascii="GHEA Grapalat" w:hAnsi="GHEA Grapalat"/>
          <w:sz w:val="20"/>
          <w:lang w:val="hy-AM" w:eastAsia="x-none"/>
        </w:rPr>
        <w:t xml:space="preserve"> և գնահատման</w:t>
      </w:r>
      <w:r w:rsidRPr="00064ADD">
        <w:rPr>
          <w:rFonts w:ascii="GHEA Grapalat" w:hAnsi="GHEA Grapalat"/>
          <w:sz w:val="20"/>
          <w:lang w:val="af-ZA" w:eastAsia="x-none"/>
        </w:rPr>
        <w:t xml:space="preserve"> նիստի 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իրականացված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գնահատման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արդյուն</w:t>
      </w:r>
      <w:r w:rsidRPr="00064ADD">
        <w:rPr>
          <w:rFonts w:ascii="GHEA Grapalat" w:hAnsi="GHEA Grapalat" w:cs="Sylfaen"/>
          <w:sz w:val="20"/>
          <w:szCs w:val="24"/>
          <w:lang w:val="af-ZA" w:eastAsia="en-US"/>
        </w:rPr>
        <w:softHyphen/>
      </w:r>
      <w:r w:rsidRPr="00064ADD">
        <w:rPr>
          <w:rFonts w:ascii="GHEA Grapalat" w:hAnsi="GHEA Grapalat" w:cs="Sylfaen"/>
          <w:sz w:val="20"/>
          <w:szCs w:val="24"/>
          <w:lang w:val="hy-AM" w:eastAsia="en-US"/>
        </w:rPr>
        <w:t>քում</w:t>
      </w:r>
      <w:r w:rsidRPr="00064ADD">
        <w:rPr>
          <w:rFonts w:ascii="GHEA Grapalat" w:hAnsi="GHEA Grapalat" w:cs="Sylfaen"/>
          <w:sz w:val="20"/>
          <w:szCs w:val="24"/>
          <w:lang w:val="af-ZA" w:eastAsia="en-US"/>
        </w:rPr>
        <w:t xml:space="preserve"> մասնակցի </w:t>
      </w:r>
      <w:r w:rsidRPr="00064ADD">
        <w:rPr>
          <w:rFonts w:ascii="GHEA Grapalat" w:hAnsi="GHEA Grapalat" w:cs="Sylfaen"/>
          <w:sz w:val="20"/>
          <w:szCs w:val="24"/>
          <w:lang w:val="hy-AM" w:eastAsia="en-US"/>
        </w:rPr>
        <w:t>հայտում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արձանագրվում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անհամապատասխանություններ՝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հրավերի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պահանջների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նկատմամբ</w:t>
      </w:r>
      <w:r w:rsidRPr="00064ADD">
        <w:rPr>
          <w:rFonts w:ascii="GHEA Grapalat" w:hAnsi="GHEA Grapalat" w:cs="Sylfaen"/>
          <w:sz w:val="20"/>
          <w:szCs w:val="24"/>
          <w:lang w:val="af-ZA" w:eastAsia="en-US"/>
        </w:rPr>
        <w:t>,</w:t>
      </w:r>
      <w:bookmarkStart w:id="7" w:name="_Hlk9262487"/>
      <w:r w:rsidRPr="00064ADD">
        <w:rPr>
          <w:rFonts w:ascii="GHEA Grapalat" w:hAnsi="GHEA Grapalat" w:cs="Sylfaen"/>
          <w:sz w:val="20"/>
          <w:szCs w:val="24"/>
          <w:lang w:val="hy-AM" w:eastAsia="en-US"/>
        </w:rPr>
        <w:t xml:space="preserve"> </w:t>
      </w:r>
      <w:bookmarkEnd w:id="7"/>
      <w:r w:rsidRPr="00064ADD">
        <w:rPr>
          <w:rFonts w:ascii="GHEA Grapalat" w:hAnsi="GHEA Grapalat" w:cs="Sylfaen"/>
          <w:sz w:val="20"/>
          <w:szCs w:val="24"/>
          <w:lang w:val="hy-AM" w:eastAsia="en-US"/>
        </w:rPr>
        <w:t>ապա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հանձնաժողովը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օրով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կասեցնում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իսկ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քարտուղարը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նույն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օրը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դրա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մասին</w:t>
      </w:r>
      <w:r w:rsidRPr="00064ADD">
        <w:rPr>
          <w:rFonts w:ascii="GHEA Grapalat" w:hAnsi="GHEA Grapalat" w:cs="Sylfaen"/>
          <w:sz w:val="20"/>
          <w:szCs w:val="24"/>
          <w:lang w:val="af-ZA" w:eastAsia="en-US"/>
        </w:rPr>
        <w:t xml:space="preserve"> էլեկտրոնային եղանակով </w:t>
      </w:r>
      <w:r w:rsidRPr="00064ADD">
        <w:rPr>
          <w:rFonts w:ascii="GHEA Grapalat" w:hAnsi="GHEA Grapalat" w:cs="Sylfaen"/>
          <w:sz w:val="20"/>
          <w:szCs w:val="24"/>
          <w:lang w:val="hy-AM" w:eastAsia="en-US"/>
        </w:rPr>
        <w:t>տեղեկացնում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է</w:t>
      </w:r>
      <w:r w:rsidRPr="00064ADD">
        <w:rPr>
          <w:rFonts w:ascii="GHEA Grapalat" w:hAnsi="GHEA Grapalat" w:cs="Sylfaen"/>
          <w:sz w:val="20"/>
          <w:szCs w:val="24"/>
          <w:lang w:val="af-ZA" w:eastAsia="en-US"/>
        </w:rPr>
        <w:t xml:space="preserve"> մ</w:t>
      </w:r>
      <w:r w:rsidRPr="00064ADD">
        <w:rPr>
          <w:rFonts w:ascii="GHEA Grapalat" w:hAnsi="GHEA Grapalat" w:cs="Sylfaen"/>
          <w:sz w:val="20"/>
          <w:szCs w:val="24"/>
          <w:lang w:val="hy-AM" w:eastAsia="en-US"/>
        </w:rPr>
        <w:t>ասնակցին՝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առաջարկելով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կասեցման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ավարտը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շտկել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անհամապատասխանությունը</w:t>
      </w:r>
      <w:r w:rsidRPr="00064ADD">
        <w:rPr>
          <w:rFonts w:ascii="GHEA Grapalat" w:hAnsi="GHEA Grapalat" w:cs="Sylfaen"/>
          <w:sz w:val="20"/>
          <w:szCs w:val="24"/>
          <w:lang w:val="af-ZA" w:eastAsia="en-US"/>
        </w:rPr>
        <w:t>:</w:t>
      </w:r>
    </w:p>
    <w:p w14:paraId="5538152C" w14:textId="77777777" w:rsidR="00435780" w:rsidRPr="00064ADD" w:rsidRDefault="00435780" w:rsidP="00435780">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Մասնակցին ուղարկվող ծանուցման մեջ մանրամասն նկարագրվում են հայտի գն</w:t>
      </w:r>
      <w:r w:rsidRPr="00064ADD">
        <w:rPr>
          <w:rFonts w:ascii="GHEA Grapalat" w:hAnsi="GHEA Grapalat" w:cs="Sylfaen"/>
          <w:sz w:val="20"/>
          <w:szCs w:val="24"/>
          <w:lang w:eastAsia="en-US"/>
        </w:rPr>
        <w:t>ա</w:t>
      </w:r>
      <w:r w:rsidRPr="00064ADD">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63911332" w14:textId="77777777" w:rsidR="00435780" w:rsidRPr="00064ADD" w:rsidRDefault="00435780" w:rsidP="00435780">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 xml:space="preserve">8.9 </w:t>
      </w:r>
      <w:r w:rsidRPr="00064ADD">
        <w:rPr>
          <w:rFonts w:ascii="GHEA Grapalat" w:hAnsi="GHEA Grapalat" w:cs="Sylfaen"/>
          <w:sz w:val="20"/>
          <w:szCs w:val="24"/>
          <w:lang w:val="hy-AM"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հրավերի</w:t>
      </w:r>
      <w:r w:rsidRPr="00064ADD">
        <w:rPr>
          <w:rFonts w:ascii="GHEA Grapalat" w:hAnsi="GHEA Grapalat" w:cs="Sylfaen"/>
          <w:sz w:val="20"/>
          <w:szCs w:val="24"/>
          <w:lang w:val="af-ZA" w:eastAsia="en-US"/>
        </w:rPr>
        <w:t xml:space="preserve"> 8.8-</w:t>
      </w:r>
      <w:r w:rsidRPr="00064ADD">
        <w:rPr>
          <w:rFonts w:ascii="GHEA Grapalat" w:hAnsi="GHEA Grapalat" w:cs="Sylfaen"/>
          <w:sz w:val="20"/>
          <w:szCs w:val="24"/>
          <w:lang w:val="hy-AM" w:eastAsia="en-US"/>
        </w:rPr>
        <w:t>րդ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կետով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սահմանված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ժամկետում</w:t>
      </w:r>
      <w:r w:rsidRPr="00064ADD">
        <w:rPr>
          <w:rFonts w:ascii="GHEA Grapalat" w:hAnsi="GHEA Grapalat" w:cs="Sylfaen"/>
          <w:sz w:val="20"/>
          <w:szCs w:val="24"/>
          <w:lang w:val="af-ZA" w:eastAsia="en-US"/>
        </w:rPr>
        <w:t xml:space="preserve"> մ</w:t>
      </w:r>
      <w:r w:rsidRPr="00064ADD">
        <w:rPr>
          <w:rFonts w:ascii="GHEA Grapalat" w:hAnsi="GHEA Grapalat" w:cs="Sylfaen"/>
          <w:sz w:val="20"/>
          <w:szCs w:val="24"/>
          <w:lang w:val="hy-AM"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շտկում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արձանագրված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անհամապատասխանությունը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ապա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վերջինիս</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հայտը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գնահատվում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բավարար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դեպքում տվյալ մասնակցի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հայտը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գնահատվում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անբավարար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մերժվում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է, իսկ ընտրված մասնակից է ճանաչվում հաջորդող տեղ զբաղեցրած մասնակիցը:</w:t>
      </w:r>
    </w:p>
    <w:p w14:paraId="4F9A59AD" w14:textId="77777777" w:rsidR="00435780" w:rsidRPr="00064ADD" w:rsidRDefault="00435780" w:rsidP="00435780">
      <w:pPr>
        <w:pStyle w:val="23"/>
        <w:spacing w:line="240" w:lineRule="auto"/>
        <w:ind w:firstLine="567"/>
        <w:rPr>
          <w:rFonts w:ascii="GHEA Grapalat" w:hAnsi="GHEA Grapalat" w:cs="Sylfaen"/>
          <w:szCs w:val="24"/>
          <w:lang w:val="hy-AM"/>
        </w:rPr>
      </w:pPr>
      <w:r w:rsidRPr="00064ADD">
        <w:rPr>
          <w:rFonts w:ascii="GHEA Grapalat" w:hAnsi="GHEA Grapalat" w:cs="Sylfaen"/>
          <w:szCs w:val="24"/>
        </w:rPr>
        <w:t xml:space="preserve">8.10 </w:t>
      </w:r>
      <w:r w:rsidRPr="00064ADD">
        <w:rPr>
          <w:rFonts w:ascii="GHEA Grapalat" w:hAnsi="GHEA Grapalat" w:cs="Sylfaen"/>
          <w:szCs w:val="24"/>
          <w:lang w:val="hy-AM"/>
        </w:rPr>
        <w:t>Հանձնաժողովի</w:t>
      </w:r>
      <w:r w:rsidRPr="00064ADD">
        <w:rPr>
          <w:rFonts w:ascii="GHEA Grapalat" w:hAnsi="GHEA Grapalat" w:cs="Sylfaen"/>
          <w:szCs w:val="24"/>
        </w:rPr>
        <w:t xml:space="preserve"> </w:t>
      </w:r>
      <w:r w:rsidRPr="00064ADD">
        <w:rPr>
          <w:rFonts w:ascii="GHEA Grapalat" w:hAnsi="GHEA Grapalat" w:cs="Sylfaen"/>
          <w:szCs w:val="24"/>
          <w:lang w:val="hy-AM"/>
        </w:rPr>
        <w:t>անդամը</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քարտուղարը</w:t>
      </w:r>
      <w:r w:rsidRPr="00064ADD">
        <w:rPr>
          <w:rFonts w:ascii="GHEA Grapalat" w:hAnsi="GHEA Grapalat" w:cs="Sylfaen"/>
          <w:szCs w:val="24"/>
        </w:rPr>
        <w:t xml:space="preserve"> </w:t>
      </w:r>
      <w:r w:rsidRPr="00064ADD">
        <w:rPr>
          <w:rFonts w:ascii="GHEA Grapalat" w:hAnsi="GHEA Grapalat" w:cs="Sylfaen"/>
          <w:szCs w:val="24"/>
          <w:lang w:val="hy-AM"/>
        </w:rPr>
        <w:t>չի</w:t>
      </w:r>
      <w:r w:rsidRPr="00064ADD">
        <w:rPr>
          <w:rFonts w:ascii="GHEA Grapalat" w:hAnsi="GHEA Grapalat" w:cs="Sylfaen"/>
          <w:szCs w:val="24"/>
        </w:rPr>
        <w:t xml:space="preserve"> </w:t>
      </w:r>
      <w:r w:rsidRPr="00064ADD">
        <w:rPr>
          <w:rFonts w:ascii="GHEA Grapalat" w:hAnsi="GHEA Grapalat" w:cs="Sylfaen"/>
          <w:szCs w:val="24"/>
          <w:lang w:val="hy-AM"/>
        </w:rPr>
        <w:t>կարող</w:t>
      </w:r>
      <w:r w:rsidRPr="00064ADD">
        <w:rPr>
          <w:rFonts w:ascii="GHEA Grapalat" w:hAnsi="GHEA Grapalat" w:cs="Sylfaen"/>
          <w:szCs w:val="24"/>
        </w:rPr>
        <w:t xml:space="preserve"> </w:t>
      </w:r>
      <w:r w:rsidRPr="00064ADD">
        <w:rPr>
          <w:rFonts w:ascii="GHEA Grapalat" w:hAnsi="GHEA Grapalat" w:cs="Sylfaen"/>
          <w:szCs w:val="24"/>
          <w:lang w:val="hy-AM"/>
        </w:rPr>
        <w:t>մասնակցել</w:t>
      </w:r>
      <w:r w:rsidRPr="00064ADD">
        <w:rPr>
          <w:rFonts w:ascii="GHEA Grapalat" w:hAnsi="GHEA Grapalat" w:cs="Sylfaen"/>
          <w:szCs w:val="24"/>
        </w:rPr>
        <w:t xml:space="preserve"> </w:t>
      </w:r>
      <w:r w:rsidRPr="00064ADD">
        <w:rPr>
          <w:rFonts w:ascii="GHEA Grapalat" w:hAnsi="GHEA Grapalat" w:cs="Sylfaen"/>
          <w:szCs w:val="24"/>
          <w:lang w:val="hy-AM"/>
        </w:rPr>
        <w:t>հանձնաժողովի</w:t>
      </w:r>
      <w:r w:rsidRPr="00064ADD">
        <w:rPr>
          <w:rFonts w:ascii="GHEA Grapalat" w:hAnsi="GHEA Grapalat" w:cs="Sylfaen"/>
          <w:szCs w:val="24"/>
        </w:rPr>
        <w:t xml:space="preserve"> </w:t>
      </w:r>
      <w:r w:rsidRPr="00064ADD">
        <w:rPr>
          <w:rFonts w:ascii="GHEA Grapalat" w:hAnsi="GHEA Grapalat" w:cs="Sylfaen"/>
          <w:szCs w:val="24"/>
          <w:lang w:val="hy-AM"/>
        </w:rPr>
        <w:t>աշխատանքներին</w:t>
      </w:r>
      <w:r w:rsidRPr="00064ADD">
        <w:rPr>
          <w:rFonts w:ascii="GHEA Grapalat" w:hAnsi="GHEA Grapalat" w:cs="Sylfaen"/>
          <w:szCs w:val="24"/>
        </w:rPr>
        <w:t xml:space="preserve">, </w:t>
      </w:r>
      <w:r w:rsidRPr="00064ADD">
        <w:rPr>
          <w:rFonts w:ascii="GHEA Grapalat" w:hAnsi="GHEA Grapalat" w:cs="Sylfaen"/>
          <w:szCs w:val="24"/>
          <w:lang w:val="hy-AM"/>
        </w:rPr>
        <w:t>եթե հանձնաժողովի գործունեության ընթացքումպարզվում</w:t>
      </w:r>
      <w:r w:rsidRPr="00064ADD">
        <w:rPr>
          <w:rFonts w:ascii="GHEA Grapalat" w:hAnsi="GHEA Grapalat" w:cs="Sylfaen"/>
          <w:szCs w:val="24"/>
        </w:rPr>
        <w:t xml:space="preserve"> </w:t>
      </w:r>
      <w:r w:rsidRPr="00064ADD">
        <w:rPr>
          <w:rFonts w:ascii="GHEA Grapalat" w:hAnsi="GHEA Grapalat" w:cs="Sylfaen"/>
          <w:szCs w:val="24"/>
          <w:lang w:val="hy-AM"/>
        </w:rPr>
        <w:t>է</w:t>
      </w:r>
      <w:r w:rsidRPr="00064ADD">
        <w:rPr>
          <w:rFonts w:ascii="GHEA Grapalat" w:hAnsi="GHEA Grapalat" w:cs="Sylfaen"/>
          <w:szCs w:val="24"/>
        </w:rPr>
        <w:t xml:space="preserve">, </w:t>
      </w:r>
      <w:r w:rsidRPr="00064ADD">
        <w:rPr>
          <w:rFonts w:ascii="GHEA Grapalat" w:hAnsi="GHEA Grapalat" w:cs="Sylfaen"/>
          <w:szCs w:val="24"/>
          <w:lang w:val="hy-AM"/>
        </w:rPr>
        <w:t>որ</w:t>
      </w:r>
      <w:r w:rsidRPr="00064ADD">
        <w:rPr>
          <w:rFonts w:ascii="GHEA Grapalat" w:hAnsi="GHEA Grapalat" w:cs="Sylfaen"/>
          <w:szCs w:val="24"/>
        </w:rPr>
        <w:t xml:space="preserve"> </w:t>
      </w:r>
      <w:r w:rsidRPr="00064ADD">
        <w:rPr>
          <w:rFonts w:ascii="GHEA Grapalat" w:hAnsi="GHEA Grapalat" w:cs="Sylfaen"/>
          <w:szCs w:val="24"/>
          <w:lang w:val="hy-AM"/>
        </w:rPr>
        <w:t>վերջիններիս</w:t>
      </w:r>
      <w:r w:rsidRPr="00064ADD">
        <w:rPr>
          <w:rFonts w:ascii="GHEA Grapalat" w:hAnsi="GHEA Grapalat" w:cs="Sylfaen"/>
          <w:szCs w:val="24"/>
        </w:rPr>
        <w:t xml:space="preserve"> </w:t>
      </w:r>
      <w:r w:rsidRPr="00064ADD">
        <w:rPr>
          <w:rFonts w:ascii="GHEA Grapalat" w:hAnsi="GHEA Grapalat" w:cs="Sylfaen"/>
          <w:szCs w:val="24"/>
          <w:lang w:val="hy-AM"/>
        </w:rPr>
        <w:t>կողմից</w:t>
      </w:r>
      <w:r w:rsidRPr="00064ADD">
        <w:rPr>
          <w:rFonts w:ascii="GHEA Grapalat" w:hAnsi="GHEA Grapalat" w:cs="Sylfaen"/>
          <w:szCs w:val="24"/>
        </w:rPr>
        <w:t xml:space="preserve"> </w:t>
      </w:r>
      <w:r w:rsidRPr="00064ADD">
        <w:rPr>
          <w:rFonts w:ascii="GHEA Grapalat" w:hAnsi="GHEA Grapalat" w:cs="Sylfaen"/>
          <w:szCs w:val="24"/>
          <w:lang w:val="hy-AM"/>
        </w:rPr>
        <w:t>հիմնադրված</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բաժնեմաս</w:t>
      </w:r>
      <w:r w:rsidRPr="00064ADD">
        <w:rPr>
          <w:rFonts w:ascii="GHEA Grapalat" w:hAnsi="GHEA Grapalat" w:cs="Sylfaen"/>
          <w:szCs w:val="24"/>
        </w:rPr>
        <w:t xml:space="preserve"> (</w:t>
      </w:r>
      <w:r w:rsidRPr="00064ADD">
        <w:rPr>
          <w:rFonts w:ascii="GHEA Grapalat" w:hAnsi="GHEA Grapalat" w:cs="Sylfaen"/>
          <w:szCs w:val="24"/>
          <w:lang w:val="hy-AM"/>
        </w:rPr>
        <w:t>փայաբաժին</w:t>
      </w:r>
      <w:r w:rsidRPr="00064ADD">
        <w:rPr>
          <w:rFonts w:ascii="GHEA Grapalat" w:hAnsi="GHEA Grapalat" w:cs="Sylfaen"/>
          <w:szCs w:val="24"/>
        </w:rPr>
        <w:t xml:space="preserve">) </w:t>
      </w:r>
      <w:r w:rsidRPr="00064ADD">
        <w:rPr>
          <w:rFonts w:ascii="GHEA Grapalat" w:hAnsi="GHEA Grapalat" w:cs="Sylfaen"/>
          <w:szCs w:val="24"/>
          <w:lang w:val="hy-AM"/>
        </w:rPr>
        <w:t>ունեցող</w:t>
      </w:r>
      <w:r w:rsidRPr="00064ADD">
        <w:rPr>
          <w:rFonts w:ascii="GHEA Grapalat" w:hAnsi="GHEA Grapalat" w:cs="Sylfaen"/>
          <w:szCs w:val="24"/>
        </w:rPr>
        <w:t xml:space="preserve"> </w:t>
      </w:r>
      <w:r w:rsidRPr="00064ADD">
        <w:rPr>
          <w:rFonts w:ascii="GHEA Grapalat" w:hAnsi="GHEA Grapalat" w:cs="Sylfaen"/>
          <w:szCs w:val="24"/>
          <w:lang w:val="hy-AM"/>
        </w:rPr>
        <w:t>կազմակերպությունը</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իրենց</w:t>
      </w:r>
      <w:r w:rsidRPr="00064ADD">
        <w:rPr>
          <w:rFonts w:ascii="GHEA Grapalat" w:hAnsi="GHEA Grapalat" w:cs="Sylfaen"/>
          <w:szCs w:val="24"/>
        </w:rPr>
        <w:t xml:space="preserve"> </w:t>
      </w:r>
      <w:r w:rsidRPr="00064ADD">
        <w:rPr>
          <w:rFonts w:ascii="GHEA Grapalat" w:hAnsi="GHEA Grapalat" w:cs="Sylfaen"/>
          <w:szCs w:val="24"/>
          <w:lang w:val="hy-AM"/>
        </w:rPr>
        <w:t>մերձավոր</w:t>
      </w:r>
      <w:r w:rsidRPr="00064ADD">
        <w:rPr>
          <w:rFonts w:ascii="GHEA Grapalat" w:hAnsi="GHEA Grapalat" w:cs="Sylfaen"/>
          <w:szCs w:val="24"/>
        </w:rPr>
        <w:t xml:space="preserve"> </w:t>
      </w:r>
      <w:r w:rsidRPr="00064ADD">
        <w:rPr>
          <w:rFonts w:ascii="GHEA Grapalat" w:hAnsi="GHEA Grapalat" w:cs="Sylfaen"/>
          <w:szCs w:val="24"/>
          <w:lang w:val="hy-AM"/>
        </w:rPr>
        <w:t>ազգակցությամբ</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խնամիությամբ</w:t>
      </w:r>
      <w:r w:rsidRPr="00064ADD">
        <w:rPr>
          <w:rFonts w:ascii="GHEA Grapalat" w:hAnsi="GHEA Grapalat" w:cs="Sylfaen"/>
          <w:szCs w:val="24"/>
        </w:rPr>
        <w:t xml:space="preserve"> </w:t>
      </w:r>
      <w:r w:rsidRPr="00064ADD">
        <w:rPr>
          <w:rFonts w:ascii="GHEA Grapalat" w:hAnsi="GHEA Grapalat" w:cs="Sylfaen"/>
          <w:szCs w:val="24"/>
          <w:lang w:val="hy-AM"/>
        </w:rPr>
        <w:t>կապված</w:t>
      </w:r>
      <w:r w:rsidRPr="00064ADD">
        <w:rPr>
          <w:rFonts w:ascii="GHEA Grapalat" w:hAnsi="GHEA Grapalat" w:cs="Sylfaen"/>
          <w:szCs w:val="24"/>
        </w:rPr>
        <w:t xml:space="preserve"> </w:t>
      </w:r>
      <w:r w:rsidRPr="00064ADD">
        <w:rPr>
          <w:rFonts w:ascii="GHEA Grapalat" w:hAnsi="GHEA Grapalat" w:cs="Sylfaen"/>
          <w:szCs w:val="24"/>
          <w:lang w:val="hy-AM"/>
        </w:rPr>
        <w:t>անձը</w:t>
      </w:r>
      <w:r w:rsidRPr="00064ADD">
        <w:rPr>
          <w:rFonts w:ascii="GHEA Grapalat" w:hAnsi="GHEA Grapalat" w:cs="Sylfaen"/>
          <w:szCs w:val="24"/>
        </w:rPr>
        <w:t xml:space="preserve"> (</w:t>
      </w:r>
      <w:r w:rsidRPr="00064ADD">
        <w:rPr>
          <w:rFonts w:ascii="GHEA Grapalat" w:hAnsi="GHEA Grapalat" w:cs="Sylfaen"/>
          <w:szCs w:val="24"/>
          <w:lang w:val="hy-AM"/>
        </w:rPr>
        <w:t>ծնող</w:t>
      </w:r>
      <w:r w:rsidRPr="00064ADD">
        <w:rPr>
          <w:rFonts w:ascii="GHEA Grapalat" w:hAnsi="GHEA Grapalat" w:cs="Sylfaen"/>
          <w:szCs w:val="24"/>
        </w:rPr>
        <w:t xml:space="preserve">, </w:t>
      </w:r>
      <w:r w:rsidRPr="00064ADD">
        <w:rPr>
          <w:rFonts w:ascii="GHEA Grapalat" w:hAnsi="GHEA Grapalat" w:cs="Sylfaen"/>
          <w:szCs w:val="24"/>
          <w:lang w:val="hy-AM"/>
        </w:rPr>
        <w:t>ամուսին</w:t>
      </w:r>
      <w:r w:rsidRPr="00064ADD">
        <w:rPr>
          <w:rFonts w:ascii="GHEA Grapalat" w:hAnsi="GHEA Grapalat" w:cs="Sylfaen"/>
          <w:szCs w:val="24"/>
        </w:rPr>
        <w:t xml:space="preserve">, </w:t>
      </w:r>
      <w:r w:rsidRPr="00064ADD">
        <w:rPr>
          <w:rFonts w:ascii="GHEA Grapalat" w:hAnsi="GHEA Grapalat" w:cs="Sylfaen"/>
          <w:szCs w:val="24"/>
          <w:lang w:val="hy-AM"/>
        </w:rPr>
        <w:t>երեխա</w:t>
      </w:r>
      <w:r w:rsidRPr="00064ADD">
        <w:rPr>
          <w:rFonts w:ascii="GHEA Grapalat" w:hAnsi="GHEA Grapalat" w:cs="Sylfaen"/>
          <w:szCs w:val="24"/>
        </w:rPr>
        <w:t xml:space="preserve">, </w:t>
      </w:r>
      <w:r w:rsidRPr="00064ADD">
        <w:rPr>
          <w:rFonts w:ascii="GHEA Grapalat" w:hAnsi="GHEA Grapalat" w:cs="Sylfaen"/>
          <w:szCs w:val="24"/>
          <w:lang w:val="hy-AM"/>
        </w:rPr>
        <w:t>եղբայր</w:t>
      </w:r>
      <w:r w:rsidRPr="00064ADD">
        <w:rPr>
          <w:rFonts w:ascii="GHEA Grapalat" w:hAnsi="GHEA Grapalat" w:cs="Sylfaen"/>
          <w:szCs w:val="24"/>
        </w:rPr>
        <w:t xml:space="preserve">, </w:t>
      </w:r>
      <w:r w:rsidRPr="00064ADD">
        <w:rPr>
          <w:rFonts w:ascii="GHEA Grapalat" w:hAnsi="GHEA Grapalat" w:cs="Sylfaen"/>
          <w:szCs w:val="24"/>
          <w:lang w:val="hy-AM"/>
        </w:rPr>
        <w:t>քույր</w:t>
      </w:r>
      <w:r w:rsidRPr="00064ADD">
        <w:rPr>
          <w:rFonts w:ascii="GHEA Grapalat" w:hAnsi="GHEA Grapalat" w:cs="Sylfaen"/>
          <w:szCs w:val="24"/>
        </w:rPr>
        <w:t>,</w:t>
      </w:r>
      <w:r w:rsidRPr="00064ADD">
        <w:rPr>
          <w:rFonts w:ascii="GHEA Grapalat" w:hAnsi="GHEA Grapalat" w:cs="Sylfaen"/>
          <w:szCs w:val="24"/>
          <w:lang w:val="hy-AM"/>
        </w:rPr>
        <w:t>տատ, պապ, թոռ,</w:t>
      </w:r>
      <w:r w:rsidRPr="00064ADD">
        <w:rPr>
          <w:rFonts w:ascii="GHEA Grapalat" w:hAnsi="GHEA Grapalat" w:cs="Sylfaen"/>
          <w:szCs w:val="24"/>
        </w:rPr>
        <w:t xml:space="preserve"> </w:t>
      </w:r>
      <w:r w:rsidRPr="00064ADD">
        <w:rPr>
          <w:rFonts w:ascii="GHEA Grapalat" w:hAnsi="GHEA Grapalat" w:cs="Sylfaen"/>
          <w:szCs w:val="24"/>
          <w:lang w:val="hy-AM"/>
        </w:rPr>
        <w:t>ինչպես</w:t>
      </w:r>
      <w:r w:rsidRPr="00064ADD">
        <w:rPr>
          <w:rFonts w:ascii="GHEA Grapalat" w:hAnsi="GHEA Grapalat" w:cs="Sylfaen"/>
          <w:szCs w:val="24"/>
        </w:rPr>
        <w:t xml:space="preserve"> </w:t>
      </w:r>
      <w:r w:rsidRPr="00064ADD">
        <w:rPr>
          <w:rFonts w:ascii="GHEA Grapalat" w:hAnsi="GHEA Grapalat" w:cs="Sylfaen"/>
          <w:szCs w:val="24"/>
          <w:lang w:val="hy-AM"/>
        </w:rPr>
        <w:t>նաև</w:t>
      </w:r>
      <w:r w:rsidRPr="00064ADD">
        <w:rPr>
          <w:rFonts w:ascii="GHEA Grapalat" w:hAnsi="GHEA Grapalat" w:cs="Sylfaen"/>
          <w:szCs w:val="24"/>
        </w:rPr>
        <w:t xml:space="preserve"> </w:t>
      </w:r>
      <w:r w:rsidRPr="00064ADD">
        <w:rPr>
          <w:rFonts w:ascii="GHEA Grapalat" w:hAnsi="GHEA Grapalat" w:cs="Sylfaen"/>
          <w:szCs w:val="24"/>
          <w:lang w:val="hy-AM"/>
        </w:rPr>
        <w:t>ամուսնու</w:t>
      </w:r>
      <w:r w:rsidRPr="00064ADD">
        <w:rPr>
          <w:rFonts w:ascii="GHEA Grapalat" w:hAnsi="GHEA Grapalat" w:cs="Sylfaen"/>
          <w:szCs w:val="24"/>
        </w:rPr>
        <w:t xml:space="preserve"> </w:t>
      </w:r>
      <w:r w:rsidRPr="00064ADD">
        <w:rPr>
          <w:rFonts w:ascii="GHEA Grapalat" w:hAnsi="GHEA Grapalat" w:cs="Sylfaen"/>
          <w:szCs w:val="24"/>
          <w:lang w:val="hy-AM"/>
        </w:rPr>
        <w:t>ծնող</w:t>
      </w:r>
      <w:r w:rsidRPr="00064ADD">
        <w:rPr>
          <w:rFonts w:ascii="GHEA Grapalat" w:hAnsi="GHEA Grapalat" w:cs="Sylfaen"/>
          <w:szCs w:val="24"/>
        </w:rPr>
        <w:t xml:space="preserve">, </w:t>
      </w:r>
      <w:r w:rsidRPr="00064ADD">
        <w:rPr>
          <w:rFonts w:ascii="GHEA Grapalat" w:hAnsi="GHEA Grapalat" w:cs="Sylfaen"/>
          <w:szCs w:val="24"/>
          <w:lang w:val="hy-AM"/>
        </w:rPr>
        <w:t>երեխա</w:t>
      </w:r>
      <w:r w:rsidRPr="00064ADD">
        <w:rPr>
          <w:rFonts w:ascii="GHEA Grapalat" w:hAnsi="GHEA Grapalat" w:cs="Sylfaen"/>
          <w:szCs w:val="24"/>
        </w:rPr>
        <w:t xml:space="preserve">, </w:t>
      </w:r>
      <w:r w:rsidRPr="00064ADD">
        <w:rPr>
          <w:rFonts w:ascii="GHEA Grapalat" w:hAnsi="GHEA Grapalat" w:cs="Sylfaen"/>
          <w:szCs w:val="24"/>
          <w:lang w:val="hy-AM"/>
        </w:rPr>
        <w:t>եղբայր,</w:t>
      </w:r>
      <w:r w:rsidRPr="00064ADD">
        <w:rPr>
          <w:rFonts w:ascii="GHEA Grapalat" w:hAnsi="GHEA Grapalat" w:cs="Sylfaen"/>
          <w:szCs w:val="24"/>
        </w:rPr>
        <w:t xml:space="preserve"> </w:t>
      </w:r>
      <w:r w:rsidRPr="00064ADD">
        <w:rPr>
          <w:rFonts w:ascii="GHEA Grapalat" w:hAnsi="GHEA Grapalat" w:cs="Sylfaen"/>
          <w:szCs w:val="24"/>
          <w:lang w:val="hy-AM"/>
        </w:rPr>
        <w:t>քույր, տատ, պապ, թոռ</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այդ</w:t>
      </w:r>
      <w:r w:rsidRPr="00064ADD">
        <w:rPr>
          <w:rFonts w:ascii="GHEA Grapalat" w:hAnsi="GHEA Grapalat" w:cs="Sylfaen"/>
          <w:szCs w:val="24"/>
        </w:rPr>
        <w:t xml:space="preserve"> </w:t>
      </w:r>
      <w:r w:rsidRPr="00064ADD">
        <w:rPr>
          <w:rFonts w:ascii="GHEA Grapalat" w:hAnsi="GHEA Grapalat" w:cs="Sylfaen"/>
          <w:szCs w:val="24"/>
          <w:lang w:val="hy-AM"/>
        </w:rPr>
        <w:t>անձի</w:t>
      </w:r>
      <w:r w:rsidRPr="00064ADD">
        <w:rPr>
          <w:rFonts w:ascii="GHEA Grapalat" w:hAnsi="GHEA Grapalat" w:cs="Sylfaen"/>
          <w:szCs w:val="24"/>
        </w:rPr>
        <w:t xml:space="preserve"> </w:t>
      </w:r>
      <w:r w:rsidRPr="00064ADD">
        <w:rPr>
          <w:rFonts w:ascii="GHEA Grapalat" w:hAnsi="GHEA Grapalat" w:cs="Sylfaen"/>
          <w:szCs w:val="24"/>
          <w:lang w:val="hy-AM"/>
        </w:rPr>
        <w:t>կողմից</w:t>
      </w:r>
      <w:r w:rsidRPr="00064ADD">
        <w:rPr>
          <w:rFonts w:ascii="GHEA Grapalat" w:hAnsi="GHEA Grapalat" w:cs="Sylfaen"/>
          <w:szCs w:val="24"/>
        </w:rPr>
        <w:t xml:space="preserve"> </w:t>
      </w:r>
      <w:r w:rsidRPr="00064ADD">
        <w:rPr>
          <w:rFonts w:ascii="GHEA Grapalat" w:hAnsi="GHEA Grapalat" w:cs="Sylfaen"/>
          <w:szCs w:val="24"/>
          <w:lang w:val="hy-AM"/>
        </w:rPr>
        <w:t>հիմնադրված</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բաժնեմաս</w:t>
      </w:r>
      <w:r w:rsidRPr="00064ADD">
        <w:rPr>
          <w:rFonts w:ascii="GHEA Grapalat" w:hAnsi="GHEA Grapalat" w:cs="Sylfaen"/>
          <w:szCs w:val="24"/>
        </w:rPr>
        <w:t xml:space="preserve"> (</w:t>
      </w:r>
      <w:r w:rsidRPr="00064ADD">
        <w:rPr>
          <w:rFonts w:ascii="GHEA Grapalat" w:hAnsi="GHEA Grapalat" w:cs="Sylfaen"/>
          <w:szCs w:val="24"/>
          <w:lang w:val="hy-AM"/>
        </w:rPr>
        <w:t>փայաբաժին</w:t>
      </w:r>
      <w:r w:rsidRPr="00064ADD">
        <w:rPr>
          <w:rFonts w:ascii="GHEA Grapalat" w:hAnsi="GHEA Grapalat" w:cs="Sylfaen"/>
          <w:szCs w:val="24"/>
        </w:rPr>
        <w:t xml:space="preserve">) </w:t>
      </w:r>
      <w:r w:rsidRPr="00064ADD">
        <w:rPr>
          <w:rFonts w:ascii="GHEA Grapalat" w:hAnsi="GHEA Grapalat" w:cs="Sylfaen"/>
          <w:szCs w:val="24"/>
          <w:lang w:val="hy-AM"/>
        </w:rPr>
        <w:t>ունեցող</w:t>
      </w:r>
      <w:r w:rsidRPr="00064ADD">
        <w:rPr>
          <w:rFonts w:ascii="GHEA Grapalat" w:hAnsi="GHEA Grapalat" w:cs="Sylfaen"/>
          <w:szCs w:val="24"/>
        </w:rPr>
        <w:t xml:space="preserve"> </w:t>
      </w:r>
      <w:r w:rsidRPr="00064ADD">
        <w:rPr>
          <w:rFonts w:ascii="GHEA Grapalat" w:hAnsi="GHEA Grapalat" w:cs="Sylfaen"/>
          <w:szCs w:val="24"/>
          <w:lang w:val="hy-AM"/>
        </w:rPr>
        <w:t>կազմակերպությունը</w:t>
      </w:r>
      <w:r w:rsidRPr="00064ADD">
        <w:rPr>
          <w:rFonts w:ascii="GHEA Grapalat" w:hAnsi="GHEA Grapalat" w:cs="Sylfaen"/>
          <w:szCs w:val="24"/>
        </w:rPr>
        <w:t xml:space="preserve"> </w:t>
      </w:r>
      <w:r w:rsidRPr="00064ADD">
        <w:rPr>
          <w:rFonts w:ascii="GHEA Grapalat" w:hAnsi="GHEA Grapalat" w:cs="Sylfaen"/>
          <w:szCs w:val="24"/>
          <w:lang w:val="hy-AM"/>
        </w:rPr>
        <w:t>սույն</w:t>
      </w:r>
      <w:r w:rsidRPr="00064ADD">
        <w:rPr>
          <w:rFonts w:ascii="GHEA Grapalat" w:hAnsi="GHEA Grapalat" w:cs="Sylfaen"/>
          <w:szCs w:val="24"/>
        </w:rPr>
        <w:t xml:space="preserve"> </w:t>
      </w:r>
      <w:r w:rsidRPr="00064ADD">
        <w:rPr>
          <w:rFonts w:ascii="GHEA Grapalat" w:hAnsi="GHEA Grapalat" w:cs="Sylfaen"/>
          <w:szCs w:val="24"/>
          <w:lang w:val="hy-AM"/>
        </w:rPr>
        <w:t>ընթացակարգին</w:t>
      </w:r>
      <w:r w:rsidRPr="00064ADD">
        <w:rPr>
          <w:rFonts w:ascii="GHEA Grapalat" w:hAnsi="GHEA Grapalat" w:cs="Sylfaen"/>
          <w:szCs w:val="24"/>
        </w:rPr>
        <w:t xml:space="preserve"> </w:t>
      </w:r>
      <w:r w:rsidRPr="00064ADD">
        <w:rPr>
          <w:rFonts w:ascii="GHEA Grapalat" w:hAnsi="GHEA Grapalat" w:cs="Sylfaen"/>
          <w:szCs w:val="24"/>
          <w:lang w:val="hy-AM"/>
        </w:rPr>
        <w:t>մասնակցելու</w:t>
      </w:r>
      <w:r w:rsidRPr="00064ADD">
        <w:rPr>
          <w:rFonts w:ascii="GHEA Grapalat" w:hAnsi="GHEA Grapalat" w:cs="Sylfaen"/>
          <w:szCs w:val="24"/>
        </w:rPr>
        <w:t xml:space="preserve"> </w:t>
      </w:r>
      <w:r w:rsidRPr="00064ADD">
        <w:rPr>
          <w:rFonts w:ascii="GHEA Grapalat" w:hAnsi="GHEA Grapalat" w:cs="Sylfaen"/>
          <w:szCs w:val="24"/>
          <w:lang w:val="hy-AM"/>
        </w:rPr>
        <w:t>համար</w:t>
      </w:r>
      <w:r w:rsidRPr="00064ADD">
        <w:rPr>
          <w:rFonts w:ascii="GHEA Grapalat" w:hAnsi="GHEA Grapalat" w:cs="Sylfaen"/>
          <w:szCs w:val="24"/>
        </w:rPr>
        <w:t xml:space="preserve"> </w:t>
      </w:r>
      <w:r w:rsidRPr="00064ADD">
        <w:rPr>
          <w:rFonts w:ascii="GHEA Grapalat" w:hAnsi="GHEA Grapalat" w:cs="Sylfaen"/>
          <w:szCs w:val="24"/>
          <w:lang w:val="hy-AM"/>
        </w:rPr>
        <w:t>ներկայացրել</w:t>
      </w:r>
      <w:r w:rsidRPr="00064ADD">
        <w:rPr>
          <w:rFonts w:ascii="GHEA Grapalat" w:hAnsi="GHEA Grapalat" w:cs="Sylfaen"/>
          <w:szCs w:val="24"/>
        </w:rPr>
        <w:t xml:space="preserve"> </w:t>
      </w:r>
      <w:r w:rsidRPr="00064ADD">
        <w:rPr>
          <w:rFonts w:ascii="GHEA Grapalat" w:hAnsi="GHEA Grapalat" w:cs="Sylfaen"/>
          <w:szCs w:val="24"/>
          <w:lang w:val="hy-AM"/>
        </w:rPr>
        <w:t>է</w:t>
      </w:r>
      <w:r w:rsidRPr="00064ADD">
        <w:rPr>
          <w:rFonts w:ascii="GHEA Grapalat" w:hAnsi="GHEA Grapalat" w:cs="Sylfaen"/>
          <w:szCs w:val="24"/>
        </w:rPr>
        <w:t xml:space="preserve"> </w:t>
      </w:r>
      <w:r w:rsidRPr="00064ADD">
        <w:rPr>
          <w:rFonts w:ascii="GHEA Grapalat" w:hAnsi="GHEA Grapalat" w:cs="Sylfaen"/>
          <w:szCs w:val="24"/>
          <w:lang w:val="hy-AM"/>
        </w:rPr>
        <w:t>հայտ</w:t>
      </w:r>
      <w:r w:rsidRPr="00064ADD">
        <w:rPr>
          <w:rFonts w:ascii="GHEA Grapalat" w:hAnsi="GHEA Grapalat" w:cs="Sylfaen"/>
          <w:szCs w:val="24"/>
        </w:rPr>
        <w:t>:</w:t>
      </w:r>
      <w:r w:rsidRPr="00064ADD">
        <w:rPr>
          <w:rFonts w:ascii="GHEA Grapalat" w:hAnsi="GHEA Grapalat" w:cs="Sylfaen"/>
          <w:szCs w:val="24"/>
          <w:lang w:val="hy-AM"/>
        </w:rPr>
        <w:t xml:space="preserve"> Եթե</w:t>
      </w:r>
      <w:r w:rsidRPr="00064ADD">
        <w:rPr>
          <w:rFonts w:ascii="GHEA Grapalat" w:hAnsi="GHEA Grapalat" w:cs="Sylfaen"/>
          <w:szCs w:val="24"/>
        </w:rPr>
        <w:t xml:space="preserve"> </w:t>
      </w:r>
      <w:r w:rsidRPr="00064ADD">
        <w:rPr>
          <w:rFonts w:ascii="GHEA Grapalat" w:hAnsi="GHEA Grapalat" w:cs="Sylfaen"/>
          <w:szCs w:val="24"/>
          <w:lang w:val="hy-AM"/>
        </w:rPr>
        <w:t>առկա</w:t>
      </w:r>
      <w:r w:rsidRPr="00064ADD">
        <w:rPr>
          <w:rFonts w:ascii="GHEA Grapalat" w:hAnsi="GHEA Grapalat" w:cs="Sylfaen"/>
          <w:szCs w:val="24"/>
        </w:rPr>
        <w:t xml:space="preserve"> </w:t>
      </w:r>
      <w:r w:rsidRPr="00064ADD">
        <w:rPr>
          <w:rFonts w:ascii="GHEA Grapalat" w:hAnsi="GHEA Grapalat" w:cs="Sylfaen"/>
          <w:szCs w:val="24"/>
          <w:lang w:val="hy-AM"/>
        </w:rPr>
        <w:t>է</w:t>
      </w:r>
      <w:r w:rsidRPr="00064ADD">
        <w:rPr>
          <w:rFonts w:ascii="GHEA Grapalat" w:hAnsi="GHEA Grapalat" w:cs="Sylfaen"/>
          <w:szCs w:val="24"/>
        </w:rPr>
        <w:t xml:space="preserve"> </w:t>
      </w:r>
      <w:r w:rsidRPr="00064ADD">
        <w:rPr>
          <w:rFonts w:ascii="GHEA Grapalat" w:hAnsi="GHEA Grapalat" w:cs="Sylfaen"/>
          <w:szCs w:val="24"/>
          <w:lang w:val="hy-AM"/>
        </w:rPr>
        <w:t>սույն</w:t>
      </w:r>
      <w:r w:rsidRPr="00064ADD">
        <w:rPr>
          <w:rFonts w:ascii="GHEA Grapalat" w:hAnsi="GHEA Grapalat" w:cs="Sylfaen"/>
          <w:szCs w:val="24"/>
        </w:rPr>
        <w:t xml:space="preserve"> </w:t>
      </w:r>
      <w:r w:rsidRPr="00064ADD">
        <w:rPr>
          <w:rFonts w:ascii="GHEA Grapalat" w:hAnsi="GHEA Grapalat" w:cs="Sylfaen"/>
          <w:szCs w:val="24"/>
          <w:lang w:val="hy-AM"/>
        </w:rPr>
        <w:t>կետով</w:t>
      </w:r>
      <w:r w:rsidRPr="00064ADD">
        <w:rPr>
          <w:rFonts w:ascii="GHEA Grapalat" w:hAnsi="GHEA Grapalat" w:cs="Sylfaen"/>
          <w:szCs w:val="24"/>
        </w:rPr>
        <w:t xml:space="preserve"> </w:t>
      </w:r>
      <w:r w:rsidRPr="00064ADD">
        <w:rPr>
          <w:rFonts w:ascii="GHEA Grapalat" w:hAnsi="GHEA Grapalat" w:cs="Sylfaen"/>
          <w:szCs w:val="24"/>
          <w:lang w:val="hy-AM"/>
        </w:rPr>
        <w:t>նախատեսված</w:t>
      </w:r>
      <w:r w:rsidRPr="00064ADD">
        <w:rPr>
          <w:rFonts w:ascii="GHEA Grapalat" w:hAnsi="GHEA Grapalat" w:cs="Sylfaen"/>
          <w:szCs w:val="24"/>
        </w:rPr>
        <w:t xml:space="preserve"> </w:t>
      </w:r>
      <w:r w:rsidRPr="00064ADD">
        <w:rPr>
          <w:rFonts w:ascii="GHEA Grapalat" w:hAnsi="GHEA Grapalat" w:cs="Sylfaen"/>
          <w:szCs w:val="24"/>
          <w:lang w:val="hy-AM"/>
        </w:rPr>
        <w:t>պայմանը</w:t>
      </w:r>
      <w:r w:rsidRPr="00064ADD">
        <w:rPr>
          <w:rFonts w:ascii="GHEA Grapalat" w:hAnsi="GHEA Grapalat" w:cs="Sylfaen"/>
          <w:szCs w:val="24"/>
        </w:rPr>
        <w:t xml:space="preserve">, </w:t>
      </w:r>
      <w:r w:rsidRPr="00064ADD">
        <w:rPr>
          <w:rFonts w:ascii="GHEA Grapalat" w:hAnsi="GHEA Grapalat" w:cs="Sylfaen"/>
          <w:szCs w:val="24"/>
          <w:lang w:val="hy-AM"/>
        </w:rPr>
        <w:t>ապա</w:t>
      </w:r>
      <w:r w:rsidRPr="00064ADD">
        <w:rPr>
          <w:rFonts w:ascii="GHEA Grapalat" w:hAnsi="GHEA Grapalat" w:cs="Sylfaen"/>
          <w:szCs w:val="24"/>
        </w:rPr>
        <w:t xml:space="preserve"> </w:t>
      </w:r>
      <w:r w:rsidRPr="00064ADD">
        <w:rPr>
          <w:rFonts w:ascii="GHEA Grapalat" w:hAnsi="GHEA Grapalat" w:cs="Sylfaen"/>
          <w:szCs w:val="24"/>
          <w:lang w:val="hy-AM"/>
        </w:rPr>
        <w:t xml:space="preserve"> սույն ընթացակարգի</w:t>
      </w:r>
      <w:r w:rsidRPr="00064ADD">
        <w:rPr>
          <w:rFonts w:ascii="GHEA Grapalat" w:hAnsi="GHEA Grapalat" w:cs="Sylfaen"/>
          <w:szCs w:val="24"/>
        </w:rPr>
        <w:t xml:space="preserve"> </w:t>
      </w:r>
      <w:r w:rsidRPr="00064ADD">
        <w:rPr>
          <w:rFonts w:ascii="GHEA Grapalat" w:hAnsi="GHEA Grapalat" w:cs="Sylfaen"/>
          <w:szCs w:val="24"/>
          <w:lang w:val="hy-AM"/>
        </w:rPr>
        <w:t>առնչությամբ</w:t>
      </w:r>
      <w:r w:rsidRPr="00064ADD">
        <w:rPr>
          <w:rFonts w:ascii="GHEA Grapalat" w:hAnsi="GHEA Grapalat" w:cs="Sylfaen"/>
          <w:szCs w:val="24"/>
        </w:rPr>
        <w:t xml:space="preserve"> </w:t>
      </w:r>
      <w:r w:rsidRPr="00064ADD">
        <w:rPr>
          <w:rFonts w:ascii="GHEA Grapalat" w:hAnsi="GHEA Grapalat" w:cs="Sylfaen"/>
          <w:szCs w:val="24"/>
          <w:lang w:val="hy-AM"/>
        </w:rPr>
        <w:t>շահերի</w:t>
      </w:r>
      <w:r w:rsidRPr="00064ADD">
        <w:rPr>
          <w:rFonts w:ascii="GHEA Grapalat" w:hAnsi="GHEA Grapalat" w:cs="Sylfaen"/>
          <w:szCs w:val="24"/>
        </w:rPr>
        <w:t xml:space="preserve"> </w:t>
      </w:r>
      <w:r w:rsidRPr="00064ADD">
        <w:rPr>
          <w:rFonts w:ascii="GHEA Grapalat" w:hAnsi="GHEA Grapalat" w:cs="Sylfaen"/>
          <w:szCs w:val="24"/>
          <w:lang w:val="hy-AM"/>
        </w:rPr>
        <w:t>բախում</w:t>
      </w:r>
      <w:r w:rsidRPr="00064ADD">
        <w:rPr>
          <w:rFonts w:ascii="GHEA Grapalat" w:hAnsi="GHEA Grapalat" w:cs="Sylfaen"/>
          <w:szCs w:val="24"/>
        </w:rPr>
        <w:t xml:space="preserve"> </w:t>
      </w:r>
      <w:r w:rsidRPr="00064ADD">
        <w:rPr>
          <w:rFonts w:ascii="GHEA Grapalat" w:hAnsi="GHEA Grapalat" w:cs="Sylfaen"/>
          <w:szCs w:val="24"/>
          <w:lang w:val="hy-AM"/>
        </w:rPr>
        <w:t>ունեցող</w:t>
      </w:r>
      <w:r w:rsidRPr="00064ADD">
        <w:rPr>
          <w:rFonts w:ascii="GHEA Grapalat" w:hAnsi="GHEA Grapalat" w:cs="Sylfaen"/>
          <w:szCs w:val="24"/>
        </w:rPr>
        <w:t xml:space="preserve"> </w:t>
      </w:r>
      <w:r w:rsidRPr="00064ADD">
        <w:rPr>
          <w:rFonts w:ascii="GHEA Grapalat" w:hAnsi="GHEA Grapalat" w:cs="Sylfaen"/>
          <w:szCs w:val="24"/>
          <w:lang w:val="hy-AM"/>
        </w:rPr>
        <w:t>հանձնաժողովի</w:t>
      </w:r>
      <w:r w:rsidRPr="00064ADD">
        <w:rPr>
          <w:rFonts w:ascii="GHEA Grapalat" w:hAnsi="GHEA Grapalat" w:cs="Sylfaen"/>
          <w:szCs w:val="24"/>
        </w:rPr>
        <w:t xml:space="preserve"> </w:t>
      </w:r>
      <w:r w:rsidRPr="00064ADD">
        <w:rPr>
          <w:rFonts w:ascii="GHEA Grapalat" w:hAnsi="GHEA Grapalat" w:cs="Sylfaen"/>
          <w:szCs w:val="24"/>
          <w:lang w:val="hy-AM"/>
        </w:rPr>
        <w:t>անդամը</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քարտուղարը անհապաղ</w:t>
      </w:r>
      <w:r w:rsidRPr="00064ADD">
        <w:rPr>
          <w:rFonts w:ascii="GHEA Grapalat" w:hAnsi="GHEA Grapalat" w:cs="Sylfaen"/>
          <w:szCs w:val="24"/>
        </w:rPr>
        <w:t xml:space="preserve"> </w:t>
      </w:r>
      <w:r w:rsidRPr="00064ADD">
        <w:rPr>
          <w:rFonts w:ascii="GHEA Grapalat" w:hAnsi="GHEA Grapalat" w:cs="Sylfaen"/>
          <w:szCs w:val="24"/>
          <w:lang w:val="hy-AM"/>
        </w:rPr>
        <w:t>ինքնաբացարկ</w:t>
      </w:r>
      <w:r w:rsidRPr="00064ADD">
        <w:rPr>
          <w:rFonts w:ascii="GHEA Grapalat" w:hAnsi="GHEA Grapalat" w:cs="Sylfaen"/>
          <w:szCs w:val="24"/>
        </w:rPr>
        <w:t xml:space="preserve"> </w:t>
      </w:r>
      <w:r w:rsidRPr="00064ADD">
        <w:rPr>
          <w:rFonts w:ascii="GHEA Grapalat" w:hAnsi="GHEA Grapalat" w:cs="Sylfaen"/>
          <w:szCs w:val="24"/>
          <w:lang w:val="hy-AM"/>
        </w:rPr>
        <w:t>է</w:t>
      </w:r>
      <w:r w:rsidRPr="00064ADD">
        <w:rPr>
          <w:rFonts w:ascii="GHEA Grapalat" w:hAnsi="GHEA Grapalat" w:cs="Sylfaen"/>
          <w:szCs w:val="24"/>
        </w:rPr>
        <w:t xml:space="preserve"> </w:t>
      </w:r>
      <w:r w:rsidRPr="00064ADD">
        <w:rPr>
          <w:rFonts w:ascii="GHEA Grapalat" w:hAnsi="GHEA Grapalat" w:cs="Sylfaen"/>
          <w:szCs w:val="24"/>
          <w:lang w:val="hy-AM"/>
        </w:rPr>
        <w:t>հայտնում</w:t>
      </w:r>
      <w:r w:rsidRPr="00064ADD">
        <w:rPr>
          <w:rFonts w:ascii="GHEA Grapalat" w:hAnsi="GHEA Grapalat" w:cs="Sylfaen"/>
          <w:szCs w:val="24"/>
        </w:rPr>
        <w:t xml:space="preserve"> </w:t>
      </w:r>
      <w:r w:rsidRPr="00064ADD">
        <w:rPr>
          <w:rFonts w:ascii="GHEA Grapalat" w:hAnsi="GHEA Grapalat" w:cs="Sylfaen"/>
          <w:szCs w:val="24"/>
          <w:lang w:val="hy-AM"/>
        </w:rPr>
        <w:t>սույնընթացակարգից</w:t>
      </w:r>
      <w:r w:rsidRPr="00064ADD">
        <w:rPr>
          <w:rFonts w:ascii="GHEA Grapalat" w:hAnsi="GHEA Grapalat" w:cs="Sylfaen"/>
          <w:szCs w:val="24"/>
        </w:rPr>
        <w:t xml:space="preserve">: </w:t>
      </w:r>
    </w:p>
    <w:p w14:paraId="6F6F2CFE" w14:textId="77777777" w:rsidR="00435780" w:rsidRPr="00064ADD" w:rsidRDefault="00435780" w:rsidP="0043578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8.11 </w:t>
      </w:r>
      <w:r w:rsidRPr="00064ADD">
        <w:rPr>
          <w:rFonts w:ascii="GHEA Grapalat" w:hAnsi="GHEA Grapalat" w:cs="Sylfaen"/>
          <w:szCs w:val="24"/>
          <w:lang w:val="es-ES"/>
        </w:rPr>
        <w:t>Հայտերը բացվելուց և գնահատվելուց  հետո կազմվում է արձանագրություն`</w:t>
      </w:r>
      <w:r w:rsidRPr="00064ADD">
        <w:rPr>
          <w:rFonts w:ascii="GHEA Grapalat" w:hAnsi="GHEA Grapalat" w:cs="Sylfaen"/>
        </w:rPr>
        <w:t xml:space="preserve"> գնումների մասին ՀՀ օրենսդրությամբ սահմանված կարգով</w:t>
      </w:r>
      <w:r w:rsidRPr="00064ADD">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064ADD">
        <w:rPr>
          <w:rFonts w:ascii="GHEA Grapalat" w:hAnsi="GHEA Grapalat" w:cs="Sylfaen"/>
          <w:szCs w:val="24"/>
          <w:lang w:val="hy-AM"/>
        </w:rPr>
        <w:t>Արձանագրությունն</w:t>
      </w:r>
      <w:r w:rsidRPr="00064ADD">
        <w:rPr>
          <w:rFonts w:ascii="GHEA Grapalat" w:hAnsi="GHEA Grapalat" w:cs="Sylfaen"/>
          <w:szCs w:val="24"/>
        </w:rPr>
        <w:t xml:space="preserve"> </w:t>
      </w:r>
      <w:r w:rsidRPr="00064ADD">
        <w:rPr>
          <w:rFonts w:ascii="GHEA Grapalat" w:hAnsi="GHEA Grapalat" w:cs="Sylfaen"/>
          <w:szCs w:val="24"/>
          <w:lang w:val="hy-AM"/>
        </w:rPr>
        <w:t>ստորագրում</w:t>
      </w:r>
      <w:r w:rsidRPr="00064ADD">
        <w:rPr>
          <w:rFonts w:ascii="GHEA Grapalat" w:hAnsi="GHEA Grapalat" w:cs="Sylfaen"/>
          <w:szCs w:val="24"/>
        </w:rPr>
        <w:t xml:space="preserve"> </w:t>
      </w:r>
      <w:r w:rsidRPr="00064ADD">
        <w:rPr>
          <w:rFonts w:ascii="GHEA Grapalat" w:hAnsi="GHEA Grapalat" w:cs="Sylfaen"/>
          <w:szCs w:val="24"/>
          <w:lang w:val="hy-AM"/>
        </w:rPr>
        <w:t>են</w:t>
      </w:r>
      <w:r w:rsidRPr="00064ADD">
        <w:rPr>
          <w:rFonts w:ascii="GHEA Grapalat" w:hAnsi="GHEA Grapalat" w:cs="Sylfaen"/>
          <w:szCs w:val="24"/>
        </w:rPr>
        <w:t xml:space="preserve"> </w:t>
      </w:r>
      <w:r w:rsidRPr="00064ADD">
        <w:rPr>
          <w:rFonts w:ascii="GHEA Grapalat" w:hAnsi="GHEA Grapalat" w:cs="Sylfaen"/>
          <w:szCs w:val="24"/>
          <w:lang w:val="hy-AM"/>
        </w:rPr>
        <w:t>հանձնաժողովի</w:t>
      </w:r>
      <w:r w:rsidRPr="00064ADD">
        <w:rPr>
          <w:rFonts w:ascii="GHEA Grapalat" w:hAnsi="GHEA Grapalat" w:cs="Sylfaen"/>
          <w:szCs w:val="24"/>
        </w:rPr>
        <w:t xml:space="preserve"> </w:t>
      </w:r>
      <w:r w:rsidRPr="00064ADD">
        <w:rPr>
          <w:rFonts w:ascii="GHEA Grapalat" w:hAnsi="GHEA Grapalat" w:cs="Sylfaen"/>
          <w:szCs w:val="24"/>
          <w:lang w:val="hy-AM"/>
        </w:rPr>
        <w:t>նիստին</w:t>
      </w:r>
      <w:r w:rsidRPr="00064ADD">
        <w:rPr>
          <w:rFonts w:ascii="GHEA Grapalat" w:hAnsi="GHEA Grapalat" w:cs="Sylfaen"/>
          <w:szCs w:val="24"/>
        </w:rPr>
        <w:t xml:space="preserve"> </w:t>
      </w:r>
      <w:r w:rsidRPr="00064ADD">
        <w:rPr>
          <w:rFonts w:ascii="GHEA Grapalat" w:hAnsi="GHEA Grapalat" w:cs="Sylfaen"/>
          <w:szCs w:val="24"/>
          <w:lang w:val="hy-AM"/>
        </w:rPr>
        <w:t>ներկա</w:t>
      </w:r>
      <w:r w:rsidRPr="00064ADD">
        <w:rPr>
          <w:rFonts w:ascii="GHEA Grapalat" w:hAnsi="GHEA Grapalat" w:cs="Sylfaen"/>
          <w:szCs w:val="24"/>
        </w:rPr>
        <w:t xml:space="preserve"> </w:t>
      </w:r>
      <w:r w:rsidRPr="00064ADD">
        <w:rPr>
          <w:rFonts w:ascii="GHEA Grapalat" w:hAnsi="GHEA Grapalat" w:cs="Sylfaen"/>
          <w:szCs w:val="24"/>
          <w:lang w:val="hy-AM"/>
        </w:rPr>
        <w:t>անդամները։</w:t>
      </w:r>
    </w:p>
    <w:p w14:paraId="171E02BD" w14:textId="77777777" w:rsidR="00435780" w:rsidRPr="00064ADD" w:rsidRDefault="00435780" w:rsidP="0043578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8.12 </w:t>
      </w:r>
      <w:r w:rsidRPr="00064ADD">
        <w:rPr>
          <w:rFonts w:ascii="GHEA Grapalat" w:hAnsi="GHEA Grapalat" w:cs="Sylfaen"/>
          <w:szCs w:val="24"/>
        </w:rPr>
        <w:t>Հանձնաժողովի քարտուղարը հայտերի բացման</w:t>
      </w:r>
      <w:r w:rsidRPr="00064ADD">
        <w:rPr>
          <w:rFonts w:ascii="GHEA Grapalat" w:hAnsi="GHEA Grapalat" w:cs="Sylfaen"/>
          <w:szCs w:val="24"/>
          <w:lang w:val="hy-AM"/>
        </w:rPr>
        <w:t xml:space="preserve"> և գնահատման</w:t>
      </w:r>
      <w:r w:rsidRPr="00064ADD">
        <w:rPr>
          <w:rFonts w:ascii="GHEA Grapalat" w:hAnsi="GHEA Grapalat" w:cs="Sylfaen"/>
          <w:szCs w:val="24"/>
        </w:rPr>
        <w:t xml:space="preserve"> նիստի ավարտից հետո ոչ ուշ քան</w:t>
      </w:r>
      <w:r w:rsidRPr="00064ADD">
        <w:rPr>
          <w:rFonts w:ascii="GHEA Grapalat" w:hAnsi="GHEA Grapalat" w:cs="Arial"/>
          <w:spacing w:val="-8"/>
          <w:sz w:val="24"/>
          <w:szCs w:val="24"/>
        </w:rPr>
        <w:t xml:space="preserve"> </w:t>
      </w:r>
      <w:r w:rsidRPr="00064ADD">
        <w:rPr>
          <w:rFonts w:ascii="GHEA Grapalat" w:hAnsi="GHEA Grapalat" w:cs="Sylfaen"/>
          <w:szCs w:val="24"/>
        </w:rPr>
        <w:t xml:space="preserve"> հաջորդող աշխատանքային օրը` </w:t>
      </w:r>
    </w:p>
    <w:p w14:paraId="755BC6E0" w14:textId="77777777" w:rsidR="00435780" w:rsidRPr="00064ADD" w:rsidRDefault="00435780" w:rsidP="00435780">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5CE984BF" w14:textId="77777777" w:rsidR="00435780" w:rsidRPr="00993392" w:rsidRDefault="00435780" w:rsidP="00435780">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05967985" w14:textId="77777777" w:rsidR="00435780" w:rsidRPr="00993392" w:rsidRDefault="00435780" w:rsidP="00435780">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Pr="00993392">
        <w:rPr>
          <w:rFonts w:ascii="GHEA Grapalat" w:hAnsi="GHEA Grapalat" w:cs="Sylfaen"/>
          <w:sz w:val="20"/>
          <w:lang w:val="af-ZA"/>
        </w:rPr>
        <w:t>8.1</w:t>
      </w:r>
      <w:r w:rsidRPr="00993392">
        <w:rPr>
          <w:rFonts w:ascii="GHEA Grapalat" w:hAnsi="GHEA Grapalat" w:cs="Sylfaen"/>
          <w:sz w:val="20"/>
          <w:lang w:val="hy-AM"/>
        </w:rPr>
        <w:t>3</w:t>
      </w:r>
      <w:r w:rsidRPr="00993392">
        <w:rPr>
          <w:rFonts w:ascii="GHEA Grapalat" w:hAnsi="GHEA Grapalat" w:cs="Sylfaen"/>
          <w:sz w:val="20"/>
          <w:lang w:val="af-ZA"/>
        </w:rPr>
        <w:t xml:space="preserve"> </w:t>
      </w:r>
      <w:r w:rsidRPr="00993392">
        <w:rPr>
          <w:rFonts w:ascii="GHEA Grapalat" w:hAnsi="GHEA Grapalat" w:cs="Sylfaen"/>
          <w:sz w:val="20"/>
        </w:rPr>
        <w:t>Օրենքի</w:t>
      </w:r>
      <w:r w:rsidRPr="00993392">
        <w:rPr>
          <w:rFonts w:ascii="GHEA Grapalat" w:hAnsi="GHEA Grapalat" w:cs="Sylfaen"/>
          <w:sz w:val="20"/>
          <w:lang w:val="af-ZA"/>
        </w:rPr>
        <w:t xml:space="preserve"> 6-</w:t>
      </w:r>
      <w:r w:rsidRPr="00993392">
        <w:rPr>
          <w:rFonts w:ascii="GHEA Grapalat" w:hAnsi="GHEA Grapalat" w:cs="Sylfaen"/>
          <w:sz w:val="20"/>
        </w:rPr>
        <w:t>րդ</w:t>
      </w:r>
      <w:r w:rsidRPr="00993392">
        <w:rPr>
          <w:rFonts w:ascii="GHEA Grapalat" w:hAnsi="GHEA Grapalat" w:cs="Sylfaen"/>
          <w:sz w:val="20"/>
          <w:lang w:val="af-ZA"/>
        </w:rPr>
        <w:t xml:space="preserve"> </w:t>
      </w:r>
      <w:r w:rsidRPr="00993392">
        <w:rPr>
          <w:rFonts w:ascii="GHEA Grapalat" w:hAnsi="GHEA Grapalat" w:cs="Sylfaen"/>
          <w:sz w:val="20"/>
        </w:rPr>
        <w:t>հոդվածի</w:t>
      </w:r>
      <w:r w:rsidRPr="00993392">
        <w:rPr>
          <w:rFonts w:ascii="GHEA Grapalat" w:hAnsi="GHEA Grapalat" w:cs="Sylfaen"/>
          <w:sz w:val="20"/>
          <w:lang w:val="af-ZA"/>
        </w:rPr>
        <w:t xml:space="preserve"> 1-</w:t>
      </w:r>
      <w:r w:rsidRPr="00993392">
        <w:rPr>
          <w:rFonts w:ascii="GHEA Grapalat" w:hAnsi="GHEA Grapalat" w:cs="Sylfaen"/>
          <w:sz w:val="20"/>
        </w:rPr>
        <w:t>ին</w:t>
      </w:r>
      <w:r w:rsidRPr="00993392">
        <w:rPr>
          <w:rFonts w:ascii="GHEA Grapalat" w:hAnsi="GHEA Grapalat" w:cs="Sylfaen"/>
          <w:sz w:val="20"/>
          <w:lang w:val="af-ZA"/>
        </w:rPr>
        <w:t xml:space="preserve"> </w:t>
      </w:r>
      <w:r w:rsidRPr="00993392">
        <w:rPr>
          <w:rFonts w:ascii="GHEA Grapalat" w:hAnsi="GHEA Grapalat" w:cs="Sylfaen"/>
          <w:sz w:val="20"/>
        </w:rPr>
        <w:t>մասի</w:t>
      </w:r>
      <w:r w:rsidRPr="00993392">
        <w:rPr>
          <w:rFonts w:ascii="GHEA Grapalat" w:hAnsi="GHEA Grapalat" w:cs="Sylfaen"/>
          <w:sz w:val="20"/>
          <w:lang w:val="af-ZA"/>
        </w:rPr>
        <w:t xml:space="preserve"> 6-</w:t>
      </w:r>
      <w:r w:rsidRPr="00993392">
        <w:rPr>
          <w:rFonts w:ascii="GHEA Grapalat" w:hAnsi="GHEA Grapalat" w:cs="Sylfaen"/>
          <w:sz w:val="20"/>
        </w:rPr>
        <w:t>րդ</w:t>
      </w:r>
      <w:r w:rsidRPr="00993392">
        <w:rPr>
          <w:rFonts w:ascii="GHEA Grapalat" w:hAnsi="GHEA Grapalat" w:cs="Sylfaen"/>
          <w:sz w:val="20"/>
          <w:lang w:val="af-ZA"/>
        </w:rPr>
        <w:t xml:space="preserve"> </w:t>
      </w:r>
      <w:r w:rsidRPr="00993392">
        <w:rPr>
          <w:rFonts w:ascii="GHEA Grapalat" w:hAnsi="GHEA Grapalat" w:cs="Sylfaen"/>
          <w:sz w:val="20"/>
        </w:rPr>
        <w:t>կետով</w:t>
      </w:r>
      <w:r w:rsidRPr="00993392">
        <w:rPr>
          <w:rFonts w:ascii="GHEA Grapalat" w:hAnsi="GHEA Grapalat" w:cs="Sylfaen"/>
          <w:sz w:val="20"/>
          <w:lang w:val="af-ZA"/>
        </w:rPr>
        <w:t xml:space="preserve"> </w:t>
      </w:r>
      <w:r w:rsidRPr="00993392">
        <w:rPr>
          <w:rFonts w:ascii="GHEA Grapalat" w:hAnsi="GHEA Grapalat" w:cs="Sylfaen"/>
          <w:sz w:val="20"/>
        </w:rPr>
        <w:t>նախատեսված</w:t>
      </w:r>
      <w:r w:rsidRPr="00993392">
        <w:rPr>
          <w:rFonts w:ascii="GHEA Grapalat" w:hAnsi="GHEA Grapalat" w:cs="Sylfaen"/>
          <w:sz w:val="20"/>
          <w:lang w:val="af-ZA"/>
        </w:rPr>
        <w:t xml:space="preserve"> </w:t>
      </w:r>
      <w:r w:rsidRPr="00993392">
        <w:rPr>
          <w:rFonts w:ascii="GHEA Grapalat" w:hAnsi="GHEA Grapalat" w:cs="Sylfaen"/>
          <w:sz w:val="20"/>
        </w:rPr>
        <w:t>հիմքերն</w:t>
      </w:r>
      <w:r w:rsidRPr="00993392">
        <w:rPr>
          <w:rFonts w:ascii="GHEA Grapalat" w:hAnsi="GHEA Grapalat" w:cs="Sylfaen"/>
          <w:sz w:val="20"/>
          <w:lang w:val="af-ZA"/>
        </w:rPr>
        <w:t xml:space="preserve"> </w:t>
      </w:r>
      <w:r w:rsidRPr="00993392">
        <w:rPr>
          <w:rFonts w:ascii="GHEA Grapalat" w:hAnsi="GHEA Grapalat" w:cs="Sylfaen"/>
          <w:sz w:val="20"/>
        </w:rPr>
        <w:t>ի</w:t>
      </w:r>
      <w:r w:rsidRPr="00993392">
        <w:rPr>
          <w:rFonts w:ascii="GHEA Grapalat" w:hAnsi="GHEA Grapalat" w:cs="Sylfaen"/>
          <w:sz w:val="20"/>
          <w:lang w:val="af-ZA"/>
        </w:rPr>
        <w:t xml:space="preserve"> </w:t>
      </w:r>
      <w:r w:rsidRPr="00993392">
        <w:rPr>
          <w:rFonts w:ascii="GHEA Grapalat" w:hAnsi="GHEA Grapalat" w:cs="Sylfaen"/>
          <w:sz w:val="20"/>
        </w:rPr>
        <w:t>հայտ</w:t>
      </w:r>
      <w:r w:rsidRPr="00993392">
        <w:rPr>
          <w:rFonts w:ascii="GHEA Grapalat" w:hAnsi="GHEA Grapalat" w:cs="Sylfaen"/>
          <w:sz w:val="20"/>
          <w:lang w:val="af-ZA"/>
        </w:rPr>
        <w:t xml:space="preserve"> </w:t>
      </w:r>
      <w:r w:rsidRPr="00993392">
        <w:rPr>
          <w:rFonts w:ascii="GHEA Grapalat" w:hAnsi="GHEA Grapalat" w:cs="Sylfaen"/>
          <w:sz w:val="20"/>
        </w:rPr>
        <w:t>գալու</w:t>
      </w:r>
      <w:r w:rsidRPr="00993392">
        <w:rPr>
          <w:rFonts w:ascii="GHEA Grapalat" w:hAnsi="GHEA Grapalat" w:cs="Sylfaen"/>
          <w:sz w:val="20"/>
          <w:lang w:val="af-ZA"/>
        </w:rPr>
        <w:t xml:space="preserve"> </w:t>
      </w:r>
      <w:r w:rsidRPr="00993392">
        <w:rPr>
          <w:rFonts w:ascii="GHEA Grapalat" w:hAnsi="GHEA Grapalat" w:cs="Sylfaen"/>
          <w:sz w:val="20"/>
          <w:lang w:val="ru-RU"/>
        </w:rPr>
        <w:t>դեպքում</w:t>
      </w:r>
      <w:r w:rsidRPr="00993392">
        <w:rPr>
          <w:rFonts w:ascii="GHEA Grapalat" w:hAnsi="GHEA Grapalat" w:cs="Sylfaen"/>
          <w:sz w:val="20"/>
          <w:lang w:val="af-ZA"/>
        </w:rPr>
        <w:t xml:space="preserve"> </w:t>
      </w:r>
      <w:r w:rsidRPr="00993392">
        <w:rPr>
          <w:rFonts w:ascii="GHEA Grapalat" w:hAnsi="GHEA Grapalat" w:cs="Sylfaen"/>
          <w:sz w:val="20"/>
          <w:lang w:val="ru-RU"/>
        </w:rPr>
        <w:t>պատվիրատուի</w:t>
      </w:r>
      <w:r w:rsidRPr="00993392">
        <w:rPr>
          <w:rFonts w:ascii="GHEA Grapalat" w:hAnsi="GHEA Grapalat" w:cs="Sylfaen"/>
          <w:sz w:val="20"/>
          <w:lang w:val="af-ZA"/>
        </w:rPr>
        <w:t xml:space="preserve"> </w:t>
      </w:r>
      <w:r w:rsidRPr="00993392">
        <w:rPr>
          <w:rFonts w:ascii="GHEA Grapalat" w:hAnsi="GHEA Grapalat" w:cs="Sylfaen"/>
          <w:sz w:val="20"/>
          <w:lang w:val="ru-RU"/>
        </w:rPr>
        <w:t>ղեկավարի</w:t>
      </w:r>
      <w:r w:rsidRPr="00993392">
        <w:rPr>
          <w:rFonts w:ascii="GHEA Grapalat" w:hAnsi="GHEA Grapalat" w:cs="Sylfaen"/>
          <w:sz w:val="20"/>
          <w:lang w:val="af-ZA"/>
        </w:rPr>
        <w:t xml:space="preserve"> </w:t>
      </w:r>
      <w:r w:rsidRPr="00993392">
        <w:rPr>
          <w:rFonts w:ascii="GHEA Grapalat" w:hAnsi="GHEA Grapalat" w:cs="Sylfaen"/>
          <w:sz w:val="20"/>
          <w:lang w:val="ru-RU"/>
        </w:rPr>
        <w:t>պատճառաբանված</w:t>
      </w:r>
      <w:r w:rsidRPr="00993392">
        <w:rPr>
          <w:rFonts w:ascii="GHEA Grapalat" w:hAnsi="GHEA Grapalat" w:cs="Sylfaen"/>
          <w:sz w:val="20"/>
          <w:lang w:val="af-ZA"/>
        </w:rPr>
        <w:t xml:space="preserve"> </w:t>
      </w:r>
      <w:r w:rsidRPr="00993392">
        <w:rPr>
          <w:rFonts w:ascii="GHEA Grapalat" w:hAnsi="GHEA Grapalat" w:cs="Sylfaen"/>
          <w:sz w:val="20"/>
          <w:lang w:val="ru-RU"/>
        </w:rPr>
        <w:t>որոշման</w:t>
      </w:r>
      <w:r w:rsidRPr="00993392">
        <w:rPr>
          <w:rFonts w:ascii="GHEA Grapalat" w:hAnsi="GHEA Grapalat" w:cs="Sylfaen"/>
          <w:sz w:val="20"/>
          <w:lang w:val="af-ZA"/>
        </w:rPr>
        <w:t xml:space="preserve"> </w:t>
      </w:r>
      <w:r w:rsidRPr="00993392">
        <w:rPr>
          <w:rFonts w:ascii="GHEA Grapalat" w:hAnsi="GHEA Grapalat" w:cs="Sylfaen"/>
          <w:sz w:val="20"/>
          <w:lang w:val="ru-RU"/>
        </w:rPr>
        <w:t>հիման</w:t>
      </w:r>
      <w:r w:rsidRPr="00993392">
        <w:rPr>
          <w:rFonts w:ascii="GHEA Grapalat" w:hAnsi="GHEA Grapalat" w:cs="Sylfaen"/>
          <w:sz w:val="20"/>
          <w:lang w:val="af-ZA"/>
        </w:rPr>
        <w:t xml:space="preserve"> </w:t>
      </w:r>
      <w:r w:rsidRPr="00993392">
        <w:rPr>
          <w:rFonts w:ascii="GHEA Grapalat" w:hAnsi="GHEA Grapalat" w:cs="Sylfaen"/>
          <w:sz w:val="20"/>
          <w:lang w:val="ru-RU"/>
        </w:rPr>
        <w:t>վրա</w:t>
      </w:r>
      <w:r w:rsidRPr="00993392">
        <w:rPr>
          <w:rFonts w:ascii="GHEA Grapalat" w:hAnsi="GHEA Grapalat" w:cs="Sylfaen"/>
          <w:sz w:val="20"/>
          <w:lang w:val="af-ZA"/>
        </w:rPr>
        <w:t xml:space="preserve">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մարմինը</w:t>
      </w:r>
      <w:r w:rsidRPr="00993392">
        <w:rPr>
          <w:rFonts w:ascii="GHEA Grapalat" w:hAnsi="GHEA Grapalat" w:cs="Sylfaen"/>
          <w:sz w:val="20"/>
          <w:lang w:val="af-ZA"/>
        </w:rPr>
        <w:t xml:space="preserve"> </w:t>
      </w:r>
      <w:r w:rsidRPr="00993392">
        <w:rPr>
          <w:rFonts w:ascii="GHEA Grapalat" w:hAnsi="GHEA Grapalat" w:cs="Sylfaen"/>
          <w:sz w:val="20"/>
          <w:lang w:val="ru-RU"/>
        </w:rPr>
        <w:t>մասնակցին</w:t>
      </w:r>
      <w:r w:rsidRPr="00993392">
        <w:rPr>
          <w:rFonts w:ascii="GHEA Grapalat" w:hAnsi="GHEA Grapalat" w:cs="Sylfaen"/>
          <w:sz w:val="20"/>
          <w:lang w:val="af-ZA"/>
        </w:rPr>
        <w:t xml:space="preserve"> </w:t>
      </w:r>
      <w:r w:rsidRPr="00993392">
        <w:rPr>
          <w:rFonts w:ascii="GHEA Grapalat" w:hAnsi="GHEA Grapalat" w:cs="Sylfaen"/>
          <w:sz w:val="20"/>
          <w:lang w:val="ru-RU"/>
        </w:rPr>
        <w:t>ներառում</w:t>
      </w:r>
      <w:r w:rsidRPr="00993392">
        <w:rPr>
          <w:rFonts w:ascii="GHEA Grapalat" w:hAnsi="GHEA Grapalat" w:cs="Sylfaen"/>
          <w:sz w:val="20"/>
          <w:lang w:val="af-ZA"/>
        </w:rPr>
        <w:t xml:space="preserve"> </w:t>
      </w:r>
      <w:r w:rsidRPr="00993392">
        <w:rPr>
          <w:rFonts w:ascii="GHEA Grapalat" w:hAnsi="GHEA Grapalat" w:cs="Sylfaen"/>
          <w:sz w:val="20"/>
          <w:lang w:val="ru-RU"/>
        </w:rPr>
        <w:t>է</w:t>
      </w:r>
      <w:r w:rsidRPr="00993392">
        <w:rPr>
          <w:rFonts w:ascii="GHEA Grapalat" w:hAnsi="GHEA Grapalat" w:cs="Sylfaen"/>
          <w:sz w:val="20"/>
          <w:lang w:val="af-ZA"/>
        </w:rPr>
        <w:t xml:space="preserve"> </w:t>
      </w:r>
      <w:r w:rsidRPr="00993392">
        <w:rPr>
          <w:rFonts w:ascii="GHEA Grapalat" w:hAnsi="GHEA Grapalat" w:cs="Sylfaen"/>
          <w:sz w:val="20"/>
          <w:lang w:val="ru-RU"/>
        </w:rPr>
        <w:t>գնումների</w:t>
      </w:r>
      <w:r w:rsidRPr="00993392">
        <w:rPr>
          <w:rFonts w:ascii="GHEA Grapalat" w:hAnsi="GHEA Grapalat" w:cs="Sylfaen"/>
          <w:sz w:val="20"/>
          <w:lang w:val="af-ZA"/>
        </w:rPr>
        <w:t xml:space="preserve"> </w:t>
      </w:r>
      <w:r w:rsidRPr="00993392">
        <w:rPr>
          <w:rFonts w:ascii="GHEA Grapalat" w:hAnsi="GHEA Grapalat" w:cs="Sylfaen"/>
          <w:sz w:val="20"/>
          <w:lang w:val="ru-RU"/>
        </w:rPr>
        <w:t>գործընթացին</w:t>
      </w:r>
      <w:r w:rsidRPr="00993392">
        <w:rPr>
          <w:rFonts w:ascii="GHEA Grapalat" w:hAnsi="GHEA Grapalat" w:cs="Sylfaen"/>
          <w:sz w:val="20"/>
          <w:lang w:val="af-ZA"/>
        </w:rPr>
        <w:t xml:space="preserve"> </w:t>
      </w:r>
      <w:r w:rsidRPr="00993392">
        <w:rPr>
          <w:rFonts w:ascii="GHEA Grapalat" w:hAnsi="GHEA Grapalat" w:cs="Sylfaen"/>
          <w:sz w:val="20"/>
          <w:lang w:val="ru-RU"/>
        </w:rPr>
        <w:t>մասնակցելու</w:t>
      </w:r>
      <w:r w:rsidRPr="00993392">
        <w:rPr>
          <w:rFonts w:ascii="GHEA Grapalat" w:hAnsi="GHEA Grapalat" w:cs="Sylfaen"/>
          <w:sz w:val="20"/>
          <w:lang w:val="af-ZA"/>
        </w:rPr>
        <w:t xml:space="preserve"> </w:t>
      </w:r>
      <w:r w:rsidRPr="00993392">
        <w:rPr>
          <w:rFonts w:ascii="GHEA Grapalat" w:hAnsi="GHEA Grapalat" w:cs="Sylfaen"/>
          <w:sz w:val="20"/>
          <w:lang w:val="ru-RU"/>
        </w:rPr>
        <w:t>իրավունք</w:t>
      </w:r>
      <w:r w:rsidRPr="00993392">
        <w:rPr>
          <w:rFonts w:ascii="GHEA Grapalat" w:hAnsi="GHEA Grapalat" w:cs="Sylfaen"/>
          <w:sz w:val="20"/>
          <w:lang w:val="af-ZA"/>
        </w:rPr>
        <w:t xml:space="preserve"> </w:t>
      </w:r>
      <w:r w:rsidRPr="00993392">
        <w:rPr>
          <w:rFonts w:ascii="GHEA Grapalat" w:hAnsi="GHEA Grapalat" w:cs="Sylfaen"/>
          <w:sz w:val="20"/>
          <w:lang w:val="ru-RU"/>
        </w:rPr>
        <w:t>չունեցող</w:t>
      </w:r>
      <w:r w:rsidRPr="00993392">
        <w:rPr>
          <w:rFonts w:ascii="GHEA Grapalat" w:hAnsi="GHEA Grapalat" w:cs="Sylfaen"/>
          <w:sz w:val="20"/>
          <w:lang w:val="af-ZA"/>
        </w:rPr>
        <w:t xml:space="preserve"> </w:t>
      </w:r>
      <w:r w:rsidRPr="00993392">
        <w:rPr>
          <w:rFonts w:ascii="GHEA Grapalat" w:hAnsi="GHEA Grapalat" w:cs="Sylfaen"/>
          <w:sz w:val="20"/>
          <w:lang w:val="ru-RU"/>
        </w:rPr>
        <w:t>մասնակիցների</w:t>
      </w:r>
      <w:r w:rsidRPr="00993392">
        <w:rPr>
          <w:rFonts w:ascii="GHEA Grapalat" w:hAnsi="GHEA Grapalat" w:cs="Sylfaen"/>
          <w:sz w:val="20"/>
          <w:lang w:val="af-ZA"/>
        </w:rPr>
        <w:t xml:space="preserve"> </w:t>
      </w:r>
      <w:r w:rsidRPr="00993392">
        <w:rPr>
          <w:rFonts w:ascii="GHEA Grapalat" w:hAnsi="GHEA Grapalat" w:cs="Sylfaen"/>
          <w:sz w:val="20"/>
          <w:lang w:val="ru-RU"/>
        </w:rPr>
        <w:t>ցուցակում։</w:t>
      </w:r>
      <w:r w:rsidRPr="00993392">
        <w:rPr>
          <w:rFonts w:ascii="GHEA Grapalat" w:hAnsi="GHEA Grapalat" w:cs="Sylfaen"/>
          <w:sz w:val="20"/>
          <w:lang w:val="af-ZA"/>
        </w:rPr>
        <w:t xml:space="preserve"> </w:t>
      </w:r>
      <w:r w:rsidRPr="00993392">
        <w:rPr>
          <w:rFonts w:ascii="GHEA Grapalat" w:hAnsi="GHEA Grapalat" w:cs="Sylfaen"/>
          <w:sz w:val="20"/>
          <w:lang w:val="ru-RU"/>
        </w:rPr>
        <w:t>Ընդ</w:t>
      </w:r>
      <w:r w:rsidRPr="00993392">
        <w:rPr>
          <w:rFonts w:ascii="GHEA Grapalat" w:hAnsi="GHEA Grapalat" w:cs="Sylfaen"/>
          <w:sz w:val="20"/>
          <w:lang w:val="af-ZA"/>
        </w:rPr>
        <w:t xml:space="preserve"> </w:t>
      </w:r>
      <w:r w:rsidRPr="00993392">
        <w:rPr>
          <w:rFonts w:ascii="GHEA Grapalat" w:hAnsi="GHEA Grapalat" w:cs="Sylfaen"/>
          <w:sz w:val="20"/>
          <w:lang w:val="ru-RU"/>
        </w:rPr>
        <w:t>որում</w:t>
      </w:r>
      <w:r w:rsidRPr="00993392">
        <w:rPr>
          <w:rFonts w:ascii="GHEA Grapalat" w:hAnsi="GHEA Grapalat" w:cs="Sylfaen"/>
          <w:sz w:val="20"/>
          <w:lang w:val="af-ZA"/>
        </w:rPr>
        <w:t xml:space="preserve"> </w:t>
      </w:r>
      <w:r w:rsidRPr="00993392">
        <w:rPr>
          <w:rFonts w:ascii="Calibri" w:hAnsi="Calibri" w:cs="Calibri"/>
          <w:sz w:val="20"/>
          <w:lang w:val="af-ZA"/>
        </w:rPr>
        <w:t> </w:t>
      </w:r>
      <w:r w:rsidRPr="00993392">
        <w:rPr>
          <w:rFonts w:ascii="GHEA Grapalat" w:hAnsi="GHEA Grapalat" w:cs="Sylfaen"/>
          <w:sz w:val="20"/>
          <w:lang w:val="ru-RU"/>
        </w:rPr>
        <w:t>սույն</w:t>
      </w:r>
      <w:r w:rsidRPr="00993392">
        <w:rPr>
          <w:rFonts w:ascii="GHEA Grapalat" w:hAnsi="GHEA Grapalat" w:cs="Sylfaen"/>
          <w:sz w:val="20"/>
          <w:lang w:val="af-ZA"/>
        </w:rPr>
        <w:t xml:space="preserve"> </w:t>
      </w:r>
      <w:r w:rsidRPr="00993392">
        <w:rPr>
          <w:rFonts w:ascii="GHEA Grapalat" w:hAnsi="GHEA Grapalat" w:cs="Sylfaen"/>
          <w:sz w:val="20"/>
          <w:lang w:val="ru-RU"/>
        </w:rPr>
        <w:t>կետում</w:t>
      </w:r>
      <w:r w:rsidRPr="00993392">
        <w:rPr>
          <w:rFonts w:ascii="GHEA Grapalat" w:hAnsi="GHEA Grapalat" w:cs="Sylfaen"/>
          <w:sz w:val="20"/>
          <w:lang w:val="af-ZA"/>
        </w:rPr>
        <w:t xml:space="preserve"> </w:t>
      </w:r>
      <w:r w:rsidRPr="00993392">
        <w:rPr>
          <w:rFonts w:ascii="GHEA Grapalat" w:hAnsi="GHEA Grapalat" w:cs="Sylfaen"/>
          <w:sz w:val="20"/>
          <w:lang w:val="ru-RU"/>
        </w:rPr>
        <w:t>նշված</w:t>
      </w:r>
      <w:r w:rsidRPr="00993392">
        <w:rPr>
          <w:rFonts w:ascii="GHEA Grapalat" w:hAnsi="GHEA Grapalat" w:cs="Sylfaen"/>
          <w:sz w:val="20"/>
          <w:lang w:val="af-ZA"/>
        </w:rPr>
        <w:t xml:space="preserve"> </w:t>
      </w:r>
      <w:r w:rsidRPr="00993392">
        <w:rPr>
          <w:rFonts w:ascii="GHEA Grapalat" w:hAnsi="GHEA Grapalat" w:cs="Sylfaen"/>
          <w:sz w:val="20"/>
          <w:lang w:val="ru-RU"/>
        </w:rPr>
        <w:t>որոշումը</w:t>
      </w:r>
      <w:r w:rsidRPr="00993392">
        <w:rPr>
          <w:rFonts w:ascii="GHEA Grapalat" w:hAnsi="GHEA Grapalat" w:cs="Sylfaen"/>
          <w:sz w:val="20"/>
          <w:lang w:val="af-ZA"/>
        </w:rPr>
        <w:t xml:space="preserve"> </w:t>
      </w:r>
      <w:r w:rsidRPr="00993392">
        <w:rPr>
          <w:rFonts w:ascii="GHEA Grapalat" w:hAnsi="GHEA Grapalat" w:cs="Sylfaen"/>
          <w:sz w:val="20"/>
          <w:lang w:val="ru-RU"/>
        </w:rPr>
        <w:t>պատվիրատուի</w:t>
      </w:r>
      <w:r w:rsidRPr="00064ADD">
        <w:rPr>
          <w:rFonts w:ascii="GHEA Grapalat" w:hAnsi="GHEA Grapalat" w:cs="Sylfaen"/>
          <w:sz w:val="20"/>
          <w:lang w:val="af-ZA"/>
        </w:rPr>
        <w:t xml:space="preserve"> </w:t>
      </w:r>
      <w:r w:rsidRPr="00064ADD">
        <w:rPr>
          <w:rFonts w:ascii="GHEA Grapalat" w:hAnsi="GHEA Grapalat" w:cs="Sylfaen"/>
          <w:sz w:val="20"/>
          <w:lang w:val="ru-RU"/>
        </w:rPr>
        <w:t>ղեկավարը</w:t>
      </w:r>
      <w:r w:rsidRPr="00064ADD">
        <w:rPr>
          <w:rFonts w:ascii="GHEA Grapalat" w:hAnsi="GHEA Grapalat" w:cs="Sylfaen"/>
          <w:sz w:val="20"/>
          <w:lang w:val="af-ZA"/>
        </w:rPr>
        <w:t xml:space="preserve"> </w:t>
      </w:r>
      <w:r w:rsidRPr="00064ADD">
        <w:rPr>
          <w:rFonts w:ascii="GHEA Grapalat" w:hAnsi="GHEA Grapalat" w:cs="Sylfaen"/>
          <w:sz w:val="20"/>
          <w:lang w:val="ru-RU"/>
        </w:rPr>
        <w:t>կայացնում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գնման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հայտարարվելու</w:t>
      </w:r>
      <w:r w:rsidRPr="00064ADD">
        <w:rPr>
          <w:rFonts w:ascii="GHEA Grapalat" w:hAnsi="GHEA Grapalat" w:cs="Sylfaen"/>
          <w:sz w:val="20"/>
          <w:lang w:val="af-ZA"/>
        </w:rPr>
        <w:t xml:space="preserve"> </w:t>
      </w:r>
      <w:r w:rsidRPr="00064ADD">
        <w:rPr>
          <w:rFonts w:ascii="GHEA Grapalat" w:hAnsi="GHEA Grapalat" w:cs="Sylfaen"/>
          <w:sz w:val="20"/>
          <w:lang w:val="ru-RU"/>
        </w:rPr>
        <w:t>կամ</w:t>
      </w:r>
      <w:r w:rsidRPr="00064ADD">
        <w:rPr>
          <w:rFonts w:ascii="GHEA Grapalat" w:hAnsi="GHEA Grapalat" w:cs="Sylfaen"/>
          <w:sz w:val="20"/>
          <w:lang w:val="af-ZA"/>
        </w:rPr>
        <w:t xml:space="preserve"> </w:t>
      </w:r>
      <w:r w:rsidRPr="00064ADD">
        <w:rPr>
          <w:rFonts w:ascii="GHEA Grapalat" w:hAnsi="GHEA Grapalat" w:cs="Sylfaen"/>
          <w:sz w:val="20"/>
          <w:lang w:val="ru-RU"/>
        </w:rPr>
        <w:t>կնքված</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պայմանագրի</w:t>
      </w:r>
      <w:r w:rsidRPr="00064ADD">
        <w:rPr>
          <w:rFonts w:ascii="GHEA Grapalat" w:hAnsi="GHEA Grapalat" w:cs="Sylfaen"/>
          <w:sz w:val="20"/>
          <w:lang w:val="af-ZA"/>
        </w:rPr>
        <w:t xml:space="preserve"> </w:t>
      </w:r>
      <w:r w:rsidRPr="00064ADD">
        <w:rPr>
          <w:rFonts w:ascii="GHEA Grapalat" w:hAnsi="GHEA Grapalat" w:cs="Sylfaen"/>
          <w:sz w:val="20"/>
          <w:lang w:val="ru-RU"/>
        </w:rPr>
        <w:t>վերաբերյալ</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հայտարարությունը</w:t>
      </w:r>
      <w:r w:rsidRPr="00064ADD">
        <w:rPr>
          <w:rFonts w:ascii="GHEA Grapalat" w:hAnsi="GHEA Grapalat" w:cs="Sylfaen"/>
          <w:sz w:val="20"/>
          <w:lang w:val="af-ZA"/>
        </w:rPr>
        <w:t xml:space="preserve"> </w:t>
      </w:r>
      <w:r w:rsidRPr="00064ADD">
        <w:rPr>
          <w:rFonts w:ascii="GHEA Grapalat" w:hAnsi="GHEA Grapalat" w:cs="Sylfaen"/>
          <w:sz w:val="20"/>
          <w:lang w:val="ru-RU"/>
        </w:rPr>
        <w:t>հրապարակելու</w:t>
      </w:r>
      <w:r w:rsidRPr="00064ADD">
        <w:rPr>
          <w:rFonts w:ascii="GHEA Grapalat" w:hAnsi="GHEA Grapalat" w:cs="Sylfaen"/>
          <w:sz w:val="20"/>
          <w:lang w:val="af-ZA"/>
        </w:rPr>
        <w:t xml:space="preserve"> </w:t>
      </w:r>
      <w:r w:rsidRPr="00064ADD">
        <w:rPr>
          <w:rFonts w:ascii="GHEA Grapalat" w:hAnsi="GHEA Grapalat" w:cs="Sylfaen"/>
          <w:sz w:val="20"/>
          <w:lang w:val="ru-RU"/>
        </w:rPr>
        <w:t>կամ</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պայմանագիրը</w:t>
      </w:r>
      <w:r w:rsidRPr="00064ADD">
        <w:rPr>
          <w:rFonts w:ascii="GHEA Grapalat" w:hAnsi="GHEA Grapalat" w:cs="Sylfaen"/>
          <w:sz w:val="20"/>
          <w:lang w:val="af-ZA"/>
        </w:rPr>
        <w:t xml:space="preserve"> </w:t>
      </w:r>
      <w:r w:rsidRPr="00064ADD">
        <w:rPr>
          <w:rFonts w:ascii="GHEA Grapalat" w:hAnsi="GHEA Grapalat" w:cs="Sylfaen"/>
          <w:sz w:val="20"/>
          <w:lang w:val="ru-RU"/>
        </w:rPr>
        <w:t>միակողմանի</w:t>
      </w:r>
      <w:r w:rsidRPr="00064ADD">
        <w:rPr>
          <w:rFonts w:ascii="GHEA Grapalat" w:hAnsi="GHEA Grapalat" w:cs="Sylfaen"/>
          <w:sz w:val="20"/>
          <w:lang w:val="af-ZA"/>
        </w:rPr>
        <w:t xml:space="preserve"> </w:t>
      </w:r>
      <w:r w:rsidRPr="00064ADD">
        <w:rPr>
          <w:rFonts w:ascii="GHEA Grapalat" w:hAnsi="GHEA Grapalat" w:cs="Sylfaen"/>
          <w:sz w:val="20"/>
          <w:lang w:val="ru-RU"/>
        </w:rPr>
        <w:t>լուծելու</w:t>
      </w:r>
      <w:r w:rsidRPr="00064ADD">
        <w:rPr>
          <w:rFonts w:ascii="GHEA Grapalat" w:hAnsi="GHEA Grapalat" w:cs="Sylfaen"/>
          <w:sz w:val="20"/>
          <w:lang w:val="af-ZA"/>
        </w:rPr>
        <w:t xml:space="preserve"> </w:t>
      </w:r>
      <w:r w:rsidRPr="00064ADD">
        <w:rPr>
          <w:rFonts w:ascii="GHEA Grapalat" w:hAnsi="GHEA Grapalat" w:cs="Sylfaen"/>
          <w:sz w:val="20"/>
          <w:lang w:val="ru-RU"/>
        </w:rPr>
        <w:t>մասին</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հայտարարությունը</w:t>
      </w:r>
      <w:r w:rsidRPr="00064ADD">
        <w:rPr>
          <w:rFonts w:ascii="GHEA Grapalat" w:hAnsi="GHEA Grapalat" w:cs="Sylfaen"/>
          <w:sz w:val="20"/>
          <w:lang w:val="af-ZA"/>
        </w:rPr>
        <w:t xml:space="preserve"> (</w:t>
      </w:r>
      <w:r w:rsidRPr="00064ADD">
        <w:rPr>
          <w:rFonts w:ascii="GHEA Grapalat" w:hAnsi="GHEA Grapalat" w:cs="Sylfaen"/>
          <w:sz w:val="20"/>
          <w:lang w:val="hy-AM"/>
        </w:rPr>
        <w:t>ծանուցումը</w:t>
      </w:r>
      <w:r w:rsidRPr="00064ADD">
        <w:rPr>
          <w:rFonts w:ascii="GHEA Grapalat" w:hAnsi="GHEA Grapalat" w:cs="Sylfaen"/>
          <w:sz w:val="20"/>
          <w:lang w:val="af-ZA"/>
        </w:rPr>
        <w:t xml:space="preserve">) </w:t>
      </w:r>
      <w:r w:rsidRPr="00064ADD">
        <w:rPr>
          <w:rFonts w:ascii="GHEA Grapalat" w:hAnsi="GHEA Grapalat" w:cs="Sylfaen"/>
          <w:sz w:val="20"/>
          <w:lang w:val="ru-RU"/>
        </w:rPr>
        <w:t>հրապարակելու</w:t>
      </w:r>
      <w:r w:rsidRPr="00064ADD">
        <w:rPr>
          <w:rFonts w:ascii="GHEA Grapalat" w:hAnsi="GHEA Grapalat" w:cs="Sylfaen"/>
          <w:sz w:val="20"/>
          <w:lang w:val="af-ZA"/>
        </w:rPr>
        <w:t xml:space="preserve"> </w:t>
      </w:r>
      <w:r w:rsidRPr="00064ADD">
        <w:rPr>
          <w:rFonts w:ascii="GHEA Grapalat" w:hAnsi="GHEA Grapalat" w:cs="Sylfaen"/>
          <w:sz w:val="20"/>
          <w:lang w:val="ru-RU"/>
        </w:rPr>
        <w:t>օրվան</w:t>
      </w:r>
      <w:r w:rsidRPr="00064ADD">
        <w:rPr>
          <w:rFonts w:ascii="GHEA Grapalat" w:hAnsi="GHEA Grapalat" w:cs="Sylfaen"/>
          <w:sz w:val="20"/>
          <w:lang w:val="af-ZA"/>
        </w:rPr>
        <w:t xml:space="preserve"> </w:t>
      </w:r>
      <w:r w:rsidRPr="00064ADD">
        <w:rPr>
          <w:rFonts w:ascii="GHEA Grapalat" w:hAnsi="GHEA Grapalat" w:cs="Sylfaen"/>
          <w:sz w:val="20"/>
          <w:lang w:val="ru-RU"/>
        </w:rPr>
        <w:t>հաջորդող</w:t>
      </w:r>
      <w:r w:rsidRPr="00064ADD">
        <w:rPr>
          <w:rFonts w:ascii="GHEA Grapalat" w:hAnsi="GHEA Grapalat" w:cs="Sylfaen"/>
          <w:sz w:val="20"/>
          <w:lang w:val="af-ZA"/>
        </w:rPr>
        <w:t xml:space="preserve"> </w:t>
      </w:r>
      <w:r w:rsidRPr="00064ADD">
        <w:rPr>
          <w:rFonts w:ascii="GHEA Grapalat" w:hAnsi="GHEA Grapalat" w:cs="Sylfaen"/>
          <w:sz w:val="20"/>
          <w:lang w:val="ru-RU"/>
        </w:rPr>
        <w:t>տասն</w:t>
      </w:r>
      <w:r w:rsidRPr="00064ADD">
        <w:rPr>
          <w:rFonts w:ascii="GHEA Grapalat" w:hAnsi="GHEA Grapalat" w:cs="Sylfaen"/>
          <w:sz w:val="20"/>
          <w:lang w:val="hy-AM"/>
        </w:rPr>
        <w:t>երորդ օրը</w:t>
      </w:r>
      <w:r w:rsidRPr="00064ADD">
        <w:rPr>
          <w:rFonts w:ascii="GHEA Grapalat" w:hAnsi="GHEA Grapalat" w:cs="Sylfaen"/>
          <w:sz w:val="20"/>
          <w:lang w:val="af-ZA"/>
        </w:rPr>
        <w:t xml:space="preserve">: </w:t>
      </w:r>
      <w:r w:rsidRPr="00064ADD">
        <w:rPr>
          <w:rFonts w:ascii="GHEA Grapalat" w:hAnsi="GHEA Grapalat" w:cs="Sylfaen"/>
          <w:sz w:val="20"/>
          <w:lang w:val="ru-RU"/>
        </w:rPr>
        <w:t>Որոշումը</w:t>
      </w:r>
      <w:r w:rsidRPr="00064ADD">
        <w:rPr>
          <w:rFonts w:ascii="GHEA Grapalat" w:hAnsi="GHEA Grapalat" w:cs="Sylfaen"/>
          <w:sz w:val="20"/>
          <w:lang w:val="af-ZA"/>
        </w:rPr>
        <w:t xml:space="preserve"> </w:t>
      </w:r>
      <w:r w:rsidRPr="00064ADD">
        <w:rPr>
          <w:rFonts w:ascii="GHEA Grapalat" w:hAnsi="GHEA Grapalat" w:cs="Sylfaen"/>
          <w:sz w:val="20"/>
          <w:lang w:val="ru-RU"/>
        </w:rPr>
        <w:t>կայացվելուն</w:t>
      </w:r>
      <w:r w:rsidRPr="00064ADD">
        <w:rPr>
          <w:rFonts w:ascii="GHEA Grapalat" w:hAnsi="GHEA Grapalat" w:cs="Sylfaen"/>
          <w:sz w:val="20"/>
          <w:lang w:val="af-ZA"/>
        </w:rPr>
        <w:t xml:space="preserve"> </w:t>
      </w:r>
      <w:r w:rsidRPr="00064ADD">
        <w:rPr>
          <w:rFonts w:ascii="GHEA Grapalat" w:hAnsi="GHEA Grapalat" w:cs="Sylfaen"/>
          <w:sz w:val="20"/>
          <w:lang w:val="ru-RU"/>
        </w:rPr>
        <w:t>հաջորդող</w:t>
      </w:r>
      <w:r w:rsidRPr="00064ADD">
        <w:rPr>
          <w:rFonts w:ascii="GHEA Grapalat" w:hAnsi="GHEA Grapalat" w:cs="Sylfaen"/>
          <w:sz w:val="20"/>
          <w:lang w:val="af-ZA"/>
        </w:rPr>
        <w:t xml:space="preserve"> </w:t>
      </w:r>
      <w:r w:rsidRPr="00064ADD">
        <w:rPr>
          <w:rFonts w:ascii="GHEA Grapalat" w:hAnsi="GHEA Grapalat" w:cs="Sylfaen"/>
          <w:sz w:val="20"/>
          <w:lang w:val="ru-RU"/>
        </w:rPr>
        <w:t>օրը</w:t>
      </w:r>
      <w:r w:rsidRPr="00064ADD">
        <w:rPr>
          <w:rFonts w:ascii="GHEA Grapalat" w:hAnsi="GHEA Grapalat" w:cs="Sylfaen"/>
          <w:sz w:val="20"/>
          <w:lang w:val="af-ZA"/>
        </w:rPr>
        <w:t xml:space="preserve"> </w:t>
      </w:r>
      <w:r w:rsidRPr="00064ADD">
        <w:rPr>
          <w:rFonts w:ascii="GHEA Grapalat" w:hAnsi="GHEA Grapalat" w:cs="Sylfaen"/>
          <w:sz w:val="20"/>
          <w:lang w:val="ru-RU"/>
        </w:rPr>
        <w:t>այն</w:t>
      </w:r>
      <w:r w:rsidRPr="00064ADD">
        <w:rPr>
          <w:rFonts w:ascii="GHEA Grapalat" w:hAnsi="GHEA Grapalat" w:cs="Sylfaen"/>
          <w:sz w:val="20"/>
          <w:lang w:val="af-ZA"/>
        </w:rPr>
        <w:t xml:space="preserve"> գրավոր </w:t>
      </w:r>
      <w:r w:rsidRPr="00064ADD">
        <w:rPr>
          <w:rFonts w:ascii="GHEA Grapalat" w:hAnsi="GHEA Grapalat" w:cs="Sylfaen"/>
          <w:sz w:val="20"/>
          <w:lang w:val="ru-RU"/>
        </w:rPr>
        <w:t>տրամադրվում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լիազորված</w:t>
      </w:r>
      <w:r w:rsidRPr="00064ADD">
        <w:rPr>
          <w:rFonts w:ascii="GHEA Grapalat" w:hAnsi="GHEA Grapalat" w:cs="Sylfaen"/>
          <w:sz w:val="20"/>
          <w:lang w:val="af-ZA"/>
        </w:rPr>
        <w:t xml:space="preserve"> </w:t>
      </w:r>
      <w:r w:rsidRPr="00064ADD">
        <w:rPr>
          <w:rFonts w:ascii="GHEA Grapalat" w:hAnsi="GHEA Grapalat" w:cs="Sylfaen"/>
          <w:sz w:val="20"/>
          <w:lang w:val="ru-RU"/>
        </w:rPr>
        <w:t>մարմնին</w:t>
      </w:r>
      <w:r w:rsidRPr="00064ADD">
        <w:rPr>
          <w:rFonts w:ascii="GHEA Grapalat" w:hAnsi="GHEA Grapalat" w:cs="Sylfaen"/>
          <w:sz w:val="20"/>
          <w:lang w:val="af-ZA"/>
        </w:rPr>
        <w:t xml:space="preserve"> </w:t>
      </w:r>
      <w:r w:rsidRPr="00064ADD">
        <w:rPr>
          <w:rFonts w:ascii="GHEA Grapalat" w:hAnsi="GHEA Grapalat" w:cs="Sylfaen"/>
          <w:sz w:val="20"/>
          <w:lang w:val="ru-RU"/>
        </w:rPr>
        <w:t>և</w:t>
      </w:r>
      <w:r w:rsidRPr="00064ADD">
        <w:rPr>
          <w:rFonts w:ascii="GHEA Grapalat" w:hAnsi="GHEA Grapalat" w:cs="Sylfaen"/>
          <w:sz w:val="20"/>
          <w:lang w:val="af-ZA"/>
        </w:rPr>
        <w:t xml:space="preserve"> </w:t>
      </w:r>
      <w:r w:rsidRPr="00064ADD">
        <w:rPr>
          <w:rFonts w:ascii="GHEA Grapalat" w:hAnsi="GHEA Grapalat" w:cs="Sylfaen"/>
          <w:sz w:val="20"/>
          <w:lang w:val="ru-RU"/>
        </w:rPr>
        <w:t>մասնակցին</w:t>
      </w:r>
      <w:r w:rsidRPr="00064ADD">
        <w:rPr>
          <w:rFonts w:ascii="GHEA Grapalat" w:hAnsi="GHEA Grapalat" w:cs="Sylfaen"/>
          <w:sz w:val="20"/>
          <w:lang w:val="af-ZA"/>
        </w:rPr>
        <w:t xml:space="preserve">: </w:t>
      </w:r>
      <w:r w:rsidRPr="00064ADD">
        <w:rPr>
          <w:rFonts w:ascii="GHEA Grapalat" w:hAnsi="GHEA Grapalat" w:cs="Sylfaen"/>
          <w:sz w:val="20"/>
          <w:lang w:val="ru-RU"/>
        </w:rPr>
        <w:t>Լիազորված</w:t>
      </w:r>
      <w:r w:rsidRPr="00064ADD">
        <w:rPr>
          <w:rFonts w:ascii="GHEA Grapalat" w:hAnsi="GHEA Grapalat" w:cs="Sylfaen"/>
          <w:sz w:val="20"/>
          <w:lang w:val="af-ZA"/>
        </w:rPr>
        <w:t xml:space="preserve"> </w:t>
      </w:r>
      <w:r w:rsidRPr="00064ADD">
        <w:rPr>
          <w:rFonts w:ascii="GHEA Grapalat" w:hAnsi="GHEA Grapalat" w:cs="Sylfaen"/>
          <w:sz w:val="20"/>
          <w:lang w:val="ru-RU"/>
        </w:rPr>
        <w:t>մարմինը</w:t>
      </w:r>
      <w:r w:rsidRPr="00064ADD">
        <w:rPr>
          <w:rFonts w:ascii="GHEA Grapalat" w:hAnsi="GHEA Grapalat" w:cs="Sylfaen"/>
          <w:sz w:val="20"/>
          <w:lang w:val="af-ZA"/>
        </w:rPr>
        <w:t xml:space="preserve"> </w:t>
      </w:r>
      <w:r w:rsidRPr="00064ADD">
        <w:rPr>
          <w:rFonts w:ascii="GHEA Grapalat" w:hAnsi="GHEA Grapalat" w:cs="Sylfaen"/>
          <w:sz w:val="20"/>
          <w:lang w:val="ru-RU"/>
        </w:rPr>
        <w:t>մասնակցին</w:t>
      </w:r>
      <w:r w:rsidRPr="00064ADD">
        <w:rPr>
          <w:rFonts w:ascii="GHEA Grapalat" w:hAnsi="GHEA Grapalat" w:cs="Sylfaen"/>
          <w:sz w:val="20"/>
          <w:lang w:val="af-ZA"/>
        </w:rPr>
        <w:t xml:space="preserve"> </w:t>
      </w:r>
      <w:r w:rsidRPr="00064ADD">
        <w:rPr>
          <w:rFonts w:ascii="GHEA Grapalat" w:hAnsi="GHEA Grapalat" w:cs="Sylfaen"/>
          <w:sz w:val="20"/>
          <w:lang w:val="ru-RU"/>
        </w:rPr>
        <w:t>ներառում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գնումների</w:t>
      </w:r>
      <w:r w:rsidRPr="00064ADD">
        <w:rPr>
          <w:rFonts w:ascii="GHEA Grapalat" w:hAnsi="GHEA Grapalat" w:cs="Sylfaen"/>
          <w:sz w:val="20"/>
          <w:lang w:val="af-ZA"/>
        </w:rPr>
        <w:t xml:space="preserve"> </w:t>
      </w:r>
      <w:r w:rsidRPr="00064ADD">
        <w:rPr>
          <w:rFonts w:ascii="GHEA Grapalat" w:hAnsi="GHEA Grapalat" w:cs="Sylfaen"/>
          <w:sz w:val="20"/>
          <w:lang w:val="ru-RU"/>
        </w:rPr>
        <w:t>գործընթացին</w:t>
      </w:r>
      <w:r w:rsidRPr="00064ADD">
        <w:rPr>
          <w:rFonts w:ascii="GHEA Grapalat" w:hAnsi="GHEA Grapalat" w:cs="Sylfaen"/>
          <w:sz w:val="20"/>
          <w:lang w:val="af-ZA"/>
        </w:rPr>
        <w:t xml:space="preserve"> </w:t>
      </w:r>
      <w:r w:rsidRPr="00064ADD">
        <w:rPr>
          <w:rFonts w:ascii="GHEA Grapalat" w:hAnsi="GHEA Grapalat" w:cs="Sylfaen"/>
          <w:sz w:val="20"/>
          <w:lang w:val="ru-RU"/>
        </w:rPr>
        <w:t>մասնակցելու</w:t>
      </w:r>
      <w:r w:rsidRPr="00064ADD">
        <w:rPr>
          <w:rFonts w:ascii="GHEA Grapalat" w:hAnsi="GHEA Grapalat" w:cs="Sylfaen"/>
          <w:sz w:val="20"/>
          <w:lang w:val="af-ZA"/>
        </w:rPr>
        <w:t xml:space="preserve"> </w:t>
      </w:r>
      <w:r w:rsidRPr="00064ADD">
        <w:rPr>
          <w:rFonts w:ascii="GHEA Grapalat" w:hAnsi="GHEA Grapalat" w:cs="Sylfaen"/>
          <w:sz w:val="20"/>
          <w:lang w:val="ru-RU"/>
        </w:rPr>
        <w:t>իրավունք</w:t>
      </w:r>
      <w:r w:rsidRPr="00064ADD">
        <w:rPr>
          <w:rFonts w:ascii="GHEA Grapalat" w:hAnsi="GHEA Grapalat" w:cs="Sylfaen"/>
          <w:sz w:val="20"/>
          <w:lang w:val="af-ZA"/>
        </w:rPr>
        <w:t xml:space="preserve"> </w:t>
      </w:r>
      <w:r w:rsidRPr="00064ADD">
        <w:rPr>
          <w:rFonts w:ascii="GHEA Grapalat" w:hAnsi="GHEA Grapalat" w:cs="Sylfaen"/>
          <w:sz w:val="20"/>
          <w:lang w:val="ru-RU"/>
        </w:rPr>
        <w:t>չունեցող</w:t>
      </w:r>
      <w:r w:rsidRPr="00064ADD">
        <w:rPr>
          <w:rFonts w:ascii="GHEA Grapalat" w:hAnsi="GHEA Grapalat" w:cs="Sylfaen"/>
          <w:sz w:val="20"/>
          <w:lang w:val="af-ZA"/>
        </w:rPr>
        <w:t xml:space="preserve"> </w:t>
      </w:r>
      <w:r w:rsidRPr="00064ADD">
        <w:rPr>
          <w:rFonts w:ascii="GHEA Grapalat" w:hAnsi="GHEA Grapalat" w:cs="Sylfaen"/>
          <w:sz w:val="20"/>
          <w:lang w:val="ru-RU"/>
        </w:rPr>
        <w:t>մասնակիցների</w:t>
      </w:r>
      <w:r w:rsidRPr="00064ADD">
        <w:rPr>
          <w:rFonts w:ascii="GHEA Grapalat" w:hAnsi="GHEA Grapalat" w:cs="Sylfaen"/>
          <w:sz w:val="20"/>
          <w:lang w:val="af-ZA"/>
        </w:rPr>
        <w:t xml:space="preserve"> </w:t>
      </w:r>
      <w:r w:rsidRPr="00064ADD">
        <w:rPr>
          <w:rFonts w:ascii="GHEA Grapalat" w:hAnsi="GHEA Grapalat" w:cs="Sylfaen"/>
          <w:sz w:val="20"/>
          <w:lang w:val="ru-RU"/>
        </w:rPr>
        <w:t>ցուցակում</w:t>
      </w:r>
      <w:r w:rsidRPr="00064ADD">
        <w:rPr>
          <w:rFonts w:ascii="GHEA Grapalat" w:hAnsi="GHEA Grapalat" w:cs="Sylfaen"/>
          <w:sz w:val="20"/>
          <w:lang w:val="af-ZA"/>
        </w:rPr>
        <w:t xml:space="preserve"> </w:t>
      </w:r>
      <w:r w:rsidRPr="00064ADD">
        <w:rPr>
          <w:rFonts w:ascii="GHEA Grapalat" w:hAnsi="GHEA Grapalat" w:cs="Sylfaen"/>
          <w:sz w:val="20"/>
          <w:lang w:val="ru-RU"/>
        </w:rPr>
        <w:t>որոշումն</w:t>
      </w:r>
      <w:r w:rsidRPr="00064ADD">
        <w:rPr>
          <w:rFonts w:ascii="GHEA Grapalat" w:hAnsi="GHEA Grapalat" w:cs="Sylfaen"/>
          <w:sz w:val="20"/>
          <w:lang w:val="af-ZA"/>
        </w:rPr>
        <w:t xml:space="preserve"> </w:t>
      </w:r>
      <w:r w:rsidRPr="00064ADD">
        <w:rPr>
          <w:rFonts w:ascii="GHEA Grapalat" w:hAnsi="GHEA Grapalat" w:cs="Sylfaen"/>
          <w:sz w:val="20"/>
          <w:lang w:val="ru-RU"/>
        </w:rPr>
        <w:t>ստանալուն</w:t>
      </w:r>
      <w:r w:rsidRPr="00064ADD">
        <w:rPr>
          <w:rFonts w:ascii="GHEA Grapalat" w:hAnsi="GHEA Grapalat" w:cs="Sylfaen"/>
          <w:sz w:val="20"/>
          <w:lang w:val="af-ZA"/>
        </w:rPr>
        <w:t xml:space="preserve"> </w:t>
      </w:r>
      <w:r w:rsidRPr="00064ADD">
        <w:rPr>
          <w:rFonts w:ascii="GHEA Grapalat" w:hAnsi="GHEA Grapalat" w:cs="Sylfaen"/>
          <w:sz w:val="20"/>
          <w:lang w:val="ru-RU"/>
        </w:rPr>
        <w:t>հաջորդող</w:t>
      </w:r>
      <w:r w:rsidRPr="00064ADD">
        <w:rPr>
          <w:rFonts w:ascii="GHEA Grapalat" w:hAnsi="GHEA Grapalat" w:cs="Sylfaen"/>
          <w:sz w:val="20"/>
          <w:lang w:val="af-ZA"/>
        </w:rPr>
        <w:t xml:space="preserve"> </w:t>
      </w:r>
      <w:r w:rsidRPr="00064ADD">
        <w:rPr>
          <w:rFonts w:ascii="GHEA Grapalat" w:hAnsi="GHEA Grapalat" w:cs="Sylfaen"/>
          <w:sz w:val="20"/>
          <w:lang w:val="ru-RU"/>
        </w:rPr>
        <w:t>քառասուներորդ</w:t>
      </w:r>
      <w:r w:rsidRPr="00064ADD">
        <w:rPr>
          <w:rFonts w:ascii="GHEA Grapalat" w:hAnsi="GHEA Grapalat" w:cs="Sylfaen"/>
          <w:sz w:val="20"/>
          <w:lang w:val="af-ZA"/>
        </w:rPr>
        <w:t xml:space="preserve"> </w:t>
      </w:r>
      <w:r w:rsidRPr="00064ADD">
        <w:rPr>
          <w:rFonts w:ascii="GHEA Grapalat" w:hAnsi="GHEA Grapalat" w:cs="Sylfaen"/>
          <w:sz w:val="20"/>
          <w:lang w:val="ru-RU"/>
        </w:rPr>
        <w:t>օրվան</w:t>
      </w:r>
      <w:r w:rsidRPr="00064ADD">
        <w:rPr>
          <w:rFonts w:ascii="GHEA Grapalat" w:hAnsi="GHEA Grapalat" w:cs="Sylfaen"/>
          <w:sz w:val="20"/>
          <w:lang w:val="af-ZA"/>
        </w:rPr>
        <w:t xml:space="preserve"> </w:t>
      </w:r>
      <w:r w:rsidRPr="00064ADD">
        <w:rPr>
          <w:rFonts w:ascii="GHEA Grapalat" w:hAnsi="GHEA Grapalat" w:cs="Sylfaen"/>
          <w:sz w:val="20"/>
          <w:lang w:val="ru-RU"/>
        </w:rPr>
        <w:t>հաջորդող</w:t>
      </w:r>
      <w:r w:rsidRPr="00064ADD">
        <w:rPr>
          <w:rFonts w:ascii="GHEA Grapalat" w:hAnsi="GHEA Grapalat" w:cs="Sylfaen"/>
          <w:sz w:val="20"/>
          <w:lang w:val="af-ZA"/>
        </w:rPr>
        <w:t xml:space="preserve"> </w:t>
      </w:r>
      <w:r w:rsidRPr="00064ADD">
        <w:rPr>
          <w:rFonts w:ascii="GHEA Grapalat" w:hAnsi="GHEA Grapalat" w:cs="Sylfaen"/>
          <w:sz w:val="20"/>
          <w:lang w:val="ru-RU"/>
        </w:rPr>
        <w:t>հինգ</w:t>
      </w:r>
      <w:r w:rsidRPr="00064ADD">
        <w:rPr>
          <w:rFonts w:ascii="GHEA Grapalat" w:hAnsi="GHEA Grapalat" w:cs="Sylfaen"/>
          <w:sz w:val="20"/>
        </w:rPr>
        <w:t>երորդ</w:t>
      </w:r>
      <w:r w:rsidRPr="00064ADD">
        <w:rPr>
          <w:rFonts w:ascii="GHEA Grapalat" w:hAnsi="GHEA Grapalat" w:cs="Sylfaen"/>
          <w:sz w:val="20"/>
          <w:lang w:val="af-ZA"/>
        </w:rPr>
        <w:t xml:space="preserve"> </w:t>
      </w:r>
      <w:r w:rsidRPr="00064ADD">
        <w:rPr>
          <w:rFonts w:ascii="GHEA Grapalat" w:hAnsi="GHEA Grapalat" w:cs="Sylfaen"/>
          <w:sz w:val="20"/>
          <w:lang w:val="ru-RU"/>
        </w:rPr>
        <w:t>օր</w:t>
      </w:r>
      <w:r w:rsidRPr="00064ADD">
        <w:rPr>
          <w:rFonts w:ascii="GHEA Grapalat" w:hAnsi="GHEA Grapalat" w:cs="Sylfaen"/>
          <w:sz w:val="20"/>
        </w:rPr>
        <w:t>ը</w:t>
      </w:r>
      <w:r w:rsidRPr="00064ADD">
        <w:rPr>
          <w:rFonts w:ascii="GHEA Grapalat" w:hAnsi="GHEA Grapalat" w:cs="Sylfaen"/>
          <w:sz w:val="20"/>
          <w:lang w:val="af-ZA"/>
        </w:rPr>
        <w:t xml:space="preserve">, </w:t>
      </w:r>
      <w:r w:rsidRPr="00064ADD">
        <w:rPr>
          <w:rFonts w:ascii="GHEA Grapalat" w:hAnsi="GHEA Grapalat" w:cs="Sylfaen"/>
          <w:sz w:val="20"/>
          <w:lang w:val="ru-RU"/>
        </w:rPr>
        <w:t>իսկ</w:t>
      </w:r>
      <w:r w:rsidRPr="00064ADD">
        <w:rPr>
          <w:rFonts w:ascii="GHEA Grapalat" w:hAnsi="GHEA Grapalat" w:cs="Sylfaen"/>
          <w:sz w:val="20"/>
          <w:lang w:val="af-ZA"/>
        </w:rPr>
        <w:t xml:space="preserve"> </w:t>
      </w:r>
      <w:r w:rsidRPr="00064ADD">
        <w:rPr>
          <w:rFonts w:ascii="GHEA Grapalat" w:hAnsi="GHEA Grapalat" w:cs="Sylfaen"/>
          <w:sz w:val="20"/>
          <w:lang w:val="ru-RU"/>
        </w:rPr>
        <w:t>որոշումն</w:t>
      </w:r>
      <w:r w:rsidRPr="00064ADD">
        <w:rPr>
          <w:rFonts w:ascii="GHEA Grapalat" w:hAnsi="GHEA Grapalat" w:cs="Sylfaen"/>
          <w:sz w:val="20"/>
          <w:lang w:val="af-ZA"/>
        </w:rPr>
        <w:t xml:space="preserve"> </w:t>
      </w:r>
      <w:r w:rsidRPr="00064ADD">
        <w:rPr>
          <w:rFonts w:ascii="GHEA Grapalat" w:hAnsi="GHEA Grapalat" w:cs="Sylfaen"/>
          <w:sz w:val="20"/>
          <w:lang w:val="ru-RU"/>
        </w:rPr>
        <w:t>ստանալուն</w:t>
      </w:r>
      <w:r w:rsidRPr="00064ADD">
        <w:rPr>
          <w:rFonts w:ascii="GHEA Grapalat" w:hAnsi="GHEA Grapalat" w:cs="Sylfaen"/>
          <w:sz w:val="20"/>
          <w:lang w:val="af-ZA"/>
        </w:rPr>
        <w:t xml:space="preserve"> </w:t>
      </w:r>
      <w:r w:rsidRPr="00064ADD">
        <w:rPr>
          <w:rFonts w:ascii="GHEA Grapalat" w:hAnsi="GHEA Grapalat" w:cs="Sylfaen"/>
          <w:sz w:val="20"/>
          <w:lang w:val="ru-RU"/>
        </w:rPr>
        <w:t>հաջորդող</w:t>
      </w:r>
      <w:r w:rsidRPr="00064ADD">
        <w:rPr>
          <w:rFonts w:ascii="GHEA Grapalat" w:hAnsi="GHEA Grapalat" w:cs="Sylfaen"/>
          <w:sz w:val="20"/>
          <w:lang w:val="af-ZA"/>
        </w:rPr>
        <w:t xml:space="preserve"> </w:t>
      </w:r>
      <w:r w:rsidRPr="00064ADD">
        <w:rPr>
          <w:rFonts w:ascii="GHEA Grapalat" w:hAnsi="GHEA Grapalat" w:cs="Sylfaen"/>
          <w:sz w:val="20"/>
          <w:lang w:val="ru-RU"/>
        </w:rPr>
        <w:t>քառասուներորդ</w:t>
      </w:r>
      <w:r w:rsidRPr="00064ADD">
        <w:rPr>
          <w:rFonts w:ascii="GHEA Grapalat" w:hAnsi="GHEA Grapalat" w:cs="Sylfaen"/>
          <w:sz w:val="20"/>
          <w:lang w:val="af-ZA"/>
        </w:rPr>
        <w:t xml:space="preserve"> </w:t>
      </w:r>
      <w:r w:rsidRPr="00064ADD">
        <w:rPr>
          <w:rFonts w:ascii="GHEA Grapalat" w:hAnsi="GHEA Grapalat" w:cs="Sylfaen"/>
          <w:sz w:val="20"/>
          <w:lang w:val="ru-RU"/>
        </w:rPr>
        <w:t>օրվա</w:t>
      </w:r>
      <w:r w:rsidRPr="00064ADD">
        <w:rPr>
          <w:rFonts w:ascii="GHEA Grapalat" w:hAnsi="GHEA Grapalat" w:cs="Sylfaen"/>
          <w:sz w:val="20"/>
          <w:lang w:val="af-ZA"/>
        </w:rPr>
        <w:t xml:space="preserve"> </w:t>
      </w:r>
      <w:r w:rsidRPr="00064ADD">
        <w:rPr>
          <w:rFonts w:ascii="GHEA Grapalat" w:hAnsi="GHEA Grapalat" w:cs="Sylfaen"/>
          <w:sz w:val="20"/>
          <w:lang w:val="ru-RU"/>
        </w:rPr>
        <w:t>դրությամբ</w:t>
      </w:r>
      <w:r w:rsidRPr="00064ADD">
        <w:rPr>
          <w:rFonts w:ascii="GHEA Grapalat" w:hAnsi="GHEA Grapalat" w:cs="Sylfaen"/>
          <w:sz w:val="20"/>
          <w:lang w:val="af-ZA"/>
        </w:rPr>
        <w:t xml:space="preserve"> </w:t>
      </w:r>
      <w:r w:rsidRPr="00064ADD">
        <w:rPr>
          <w:rFonts w:ascii="GHEA Grapalat" w:hAnsi="GHEA Grapalat" w:cs="Sylfaen"/>
          <w:sz w:val="20"/>
          <w:lang w:val="ru-RU"/>
        </w:rPr>
        <w:t>մասնակցի</w:t>
      </w:r>
      <w:r w:rsidRPr="00064ADD">
        <w:rPr>
          <w:rFonts w:ascii="GHEA Grapalat" w:hAnsi="GHEA Grapalat" w:cs="Sylfaen"/>
          <w:sz w:val="20"/>
          <w:lang w:val="af-ZA"/>
        </w:rPr>
        <w:t xml:space="preserve"> </w:t>
      </w:r>
      <w:r w:rsidRPr="00064ADD">
        <w:rPr>
          <w:rFonts w:ascii="GHEA Grapalat" w:hAnsi="GHEA Grapalat" w:cs="Sylfaen"/>
          <w:sz w:val="20"/>
          <w:lang w:val="ru-RU"/>
        </w:rPr>
        <w:t>կողմից</w:t>
      </w:r>
      <w:r w:rsidRPr="00064ADD">
        <w:rPr>
          <w:rFonts w:ascii="GHEA Grapalat" w:hAnsi="GHEA Grapalat" w:cs="Sylfaen"/>
          <w:sz w:val="20"/>
          <w:lang w:val="af-ZA"/>
        </w:rPr>
        <w:t xml:space="preserve"> </w:t>
      </w:r>
      <w:r w:rsidRPr="00064ADD">
        <w:rPr>
          <w:rFonts w:ascii="GHEA Grapalat" w:hAnsi="GHEA Grapalat" w:cs="Sylfaen"/>
          <w:sz w:val="20"/>
          <w:lang w:val="ru-RU"/>
        </w:rPr>
        <w:t>որոշման</w:t>
      </w:r>
      <w:r w:rsidRPr="00064ADD">
        <w:rPr>
          <w:rFonts w:ascii="GHEA Grapalat" w:hAnsi="GHEA Grapalat" w:cs="Sylfaen"/>
          <w:sz w:val="20"/>
          <w:lang w:val="af-ZA"/>
        </w:rPr>
        <w:t xml:space="preserve"> </w:t>
      </w:r>
      <w:r w:rsidRPr="00064ADD">
        <w:rPr>
          <w:rFonts w:ascii="GHEA Grapalat" w:hAnsi="GHEA Grapalat" w:cs="Sylfaen"/>
          <w:sz w:val="20"/>
          <w:lang w:val="ru-RU"/>
        </w:rPr>
        <w:t>բողոքարկման</w:t>
      </w:r>
      <w:r w:rsidRPr="00064ADD">
        <w:rPr>
          <w:rFonts w:ascii="GHEA Grapalat" w:hAnsi="GHEA Grapalat" w:cs="Sylfaen"/>
          <w:sz w:val="20"/>
          <w:lang w:val="af-ZA"/>
        </w:rPr>
        <w:t xml:space="preserve"> </w:t>
      </w:r>
      <w:r w:rsidRPr="00064ADD">
        <w:rPr>
          <w:rFonts w:ascii="GHEA Grapalat" w:hAnsi="GHEA Grapalat" w:cs="Sylfaen"/>
          <w:sz w:val="20"/>
          <w:lang w:val="ru-RU"/>
        </w:rPr>
        <w:t>վերաբերյալ</w:t>
      </w:r>
      <w:r w:rsidRPr="00064ADD">
        <w:rPr>
          <w:rFonts w:ascii="GHEA Grapalat" w:hAnsi="GHEA Grapalat" w:cs="Sylfaen"/>
          <w:sz w:val="20"/>
          <w:lang w:val="af-ZA"/>
        </w:rPr>
        <w:t xml:space="preserve"> </w:t>
      </w:r>
      <w:r w:rsidRPr="00064ADD">
        <w:rPr>
          <w:rFonts w:ascii="GHEA Grapalat" w:hAnsi="GHEA Grapalat" w:cs="Sylfaen"/>
          <w:sz w:val="20"/>
          <w:lang w:val="ru-RU"/>
        </w:rPr>
        <w:t>հարուցված</w:t>
      </w:r>
      <w:r w:rsidRPr="00064ADD">
        <w:rPr>
          <w:rFonts w:ascii="GHEA Grapalat" w:hAnsi="GHEA Grapalat" w:cs="Sylfaen"/>
          <w:sz w:val="20"/>
          <w:lang w:val="af-ZA"/>
        </w:rPr>
        <w:t xml:space="preserve"> </w:t>
      </w:r>
      <w:r w:rsidRPr="00064ADD">
        <w:rPr>
          <w:rFonts w:ascii="GHEA Grapalat" w:hAnsi="GHEA Grapalat" w:cs="Sylfaen"/>
          <w:sz w:val="20"/>
          <w:lang w:val="ru-RU"/>
        </w:rPr>
        <w:t>և</w:t>
      </w:r>
      <w:r w:rsidRPr="00064ADD">
        <w:rPr>
          <w:rFonts w:ascii="GHEA Grapalat" w:hAnsi="GHEA Grapalat" w:cs="Sylfaen"/>
          <w:sz w:val="20"/>
          <w:lang w:val="af-ZA"/>
        </w:rPr>
        <w:t xml:space="preserve"> </w:t>
      </w:r>
      <w:r w:rsidRPr="00064ADD">
        <w:rPr>
          <w:rFonts w:ascii="GHEA Grapalat" w:hAnsi="GHEA Grapalat" w:cs="Sylfaen"/>
          <w:sz w:val="20"/>
          <w:lang w:val="ru-RU"/>
        </w:rPr>
        <w:t>չավարտված</w:t>
      </w:r>
      <w:r w:rsidRPr="00064ADD">
        <w:rPr>
          <w:rFonts w:ascii="GHEA Grapalat" w:hAnsi="GHEA Grapalat" w:cs="Sylfaen"/>
          <w:sz w:val="20"/>
          <w:lang w:val="af-ZA"/>
        </w:rPr>
        <w:t xml:space="preserve"> </w:t>
      </w:r>
      <w:r w:rsidRPr="00064ADD">
        <w:rPr>
          <w:rFonts w:ascii="GHEA Grapalat" w:hAnsi="GHEA Grapalat" w:cs="Sylfaen"/>
          <w:sz w:val="20"/>
          <w:lang w:val="ru-RU"/>
        </w:rPr>
        <w:t>դատական</w:t>
      </w:r>
      <w:r w:rsidRPr="00064ADD">
        <w:rPr>
          <w:rFonts w:ascii="GHEA Grapalat" w:hAnsi="GHEA Grapalat" w:cs="Sylfaen"/>
          <w:sz w:val="20"/>
          <w:lang w:val="af-ZA"/>
        </w:rPr>
        <w:t xml:space="preserve"> </w:t>
      </w:r>
      <w:r w:rsidRPr="00064ADD">
        <w:rPr>
          <w:rFonts w:ascii="GHEA Grapalat" w:hAnsi="GHEA Grapalat" w:cs="Sylfaen"/>
          <w:sz w:val="20"/>
          <w:lang w:val="ru-RU"/>
        </w:rPr>
        <w:t>գործի</w:t>
      </w:r>
      <w:r w:rsidRPr="00064ADD">
        <w:rPr>
          <w:rFonts w:ascii="GHEA Grapalat" w:hAnsi="GHEA Grapalat" w:cs="Sylfaen"/>
          <w:sz w:val="20"/>
          <w:lang w:val="af-ZA"/>
        </w:rPr>
        <w:t xml:space="preserve"> </w:t>
      </w:r>
      <w:r w:rsidRPr="00064ADD">
        <w:rPr>
          <w:rFonts w:ascii="GHEA Grapalat" w:hAnsi="GHEA Grapalat" w:cs="Sylfaen"/>
          <w:sz w:val="20"/>
          <w:lang w:val="ru-RU"/>
        </w:rPr>
        <w:t>առկայության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Pr="00064ADD">
        <w:rPr>
          <w:rFonts w:ascii="GHEA Grapalat" w:hAnsi="GHEA Grapalat" w:cs="Sylfaen"/>
          <w:sz w:val="20"/>
          <w:lang w:val="ru-RU"/>
        </w:rPr>
        <w:t>տվյալ</w:t>
      </w:r>
      <w:r w:rsidRPr="00064ADD">
        <w:rPr>
          <w:rFonts w:ascii="GHEA Grapalat" w:hAnsi="GHEA Grapalat" w:cs="Sylfaen"/>
          <w:sz w:val="20"/>
          <w:lang w:val="af-ZA"/>
        </w:rPr>
        <w:t xml:space="preserve"> </w:t>
      </w:r>
      <w:r w:rsidRPr="00064ADD">
        <w:rPr>
          <w:rFonts w:ascii="GHEA Grapalat" w:hAnsi="GHEA Grapalat" w:cs="Sylfaen"/>
          <w:sz w:val="20"/>
          <w:lang w:val="ru-RU"/>
        </w:rPr>
        <w:t>դատական</w:t>
      </w:r>
      <w:r w:rsidRPr="00064ADD">
        <w:rPr>
          <w:rFonts w:ascii="GHEA Grapalat" w:hAnsi="GHEA Grapalat" w:cs="Sylfaen"/>
          <w:sz w:val="20"/>
          <w:lang w:val="af-ZA"/>
        </w:rPr>
        <w:t xml:space="preserve"> </w:t>
      </w:r>
      <w:r w:rsidRPr="00064ADD">
        <w:rPr>
          <w:rFonts w:ascii="GHEA Grapalat" w:hAnsi="GHEA Grapalat" w:cs="Sylfaen"/>
          <w:sz w:val="20"/>
          <w:lang w:val="ru-RU"/>
        </w:rPr>
        <w:t>գործով</w:t>
      </w:r>
      <w:r w:rsidRPr="00064ADD">
        <w:rPr>
          <w:rFonts w:ascii="GHEA Grapalat" w:hAnsi="GHEA Grapalat" w:cs="Sylfaen"/>
          <w:sz w:val="20"/>
          <w:lang w:val="af-ZA"/>
        </w:rPr>
        <w:t xml:space="preserve"> </w:t>
      </w:r>
      <w:r w:rsidRPr="00064ADD">
        <w:rPr>
          <w:rFonts w:ascii="GHEA Grapalat" w:hAnsi="GHEA Grapalat" w:cs="Sylfaen"/>
          <w:sz w:val="20"/>
          <w:lang w:val="ru-RU"/>
        </w:rPr>
        <w:t>եզրափակիչ</w:t>
      </w:r>
      <w:r w:rsidRPr="00064ADD">
        <w:rPr>
          <w:rFonts w:ascii="GHEA Grapalat" w:hAnsi="GHEA Grapalat" w:cs="Sylfaen"/>
          <w:sz w:val="20"/>
          <w:lang w:val="af-ZA"/>
        </w:rPr>
        <w:t xml:space="preserve"> </w:t>
      </w:r>
      <w:r w:rsidRPr="00064ADD">
        <w:rPr>
          <w:rFonts w:ascii="GHEA Grapalat" w:hAnsi="GHEA Grapalat" w:cs="Sylfaen"/>
          <w:sz w:val="20"/>
          <w:lang w:val="ru-RU"/>
        </w:rPr>
        <w:t>դատական</w:t>
      </w:r>
      <w:r w:rsidRPr="00064ADD">
        <w:rPr>
          <w:rFonts w:ascii="GHEA Grapalat" w:hAnsi="GHEA Grapalat" w:cs="Sylfaen"/>
          <w:sz w:val="20"/>
          <w:lang w:val="af-ZA"/>
        </w:rPr>
        <w:t xml:space="preserve"> </w:t>
      </w:r>
      <w:r w:rsidRPr="00064ADD">
        <w:rPr>
          <w:rFonts w:ascii="GHEA Grapalat" w:hAnsi="GHEA Grapalat" w:cs="Sylfaen"/>
          <w:sz w:val="20"/>
          <w:lang w:val="ru-RU"/>
        </w:rPr>
        <w:t>ակտն</w:t>
      </w:r>
      <w:r w:rsidRPr="00064ADD">
        <w:rPr>
          <w:rFonts w:ascii="GHEA Grapalat" w:hAnsi="GHEA Grapalat" w:cs="Sylfaen"/>
          <w:sz w:val="20"/>
          <w:lang w:val="af-ZA"/>
        </w:rPr>
        <w:t xml:space="preserve"> </w:t>
      </w:r>
      <w:r w:rsidRPr="00064ADD">
        <w:rPr>
          <w:rFonts w:ascii="GHEA Grapalat" w:hAnsi="GHEA Grapalat" w:cs="Sylfaen"/>
          <w:sz w:val="20"/>
          <w:lang w:val="ru-RU"/>
        </w:rPr>
        <w:t>ուժի</w:t>
      </w:r>
      <w:r w:rsidRPr="00064ADD">
        <w:rPr>
          <w:rFonts w:ascii="GHEA Grapalat" w:hAnsi="GHEA Grapalat" w:cs="Sylfaen"/>
          <w:sz w:val="20"/>
          <w:lang w:val="af-ZA"/>
        </w:rPr>
        <w:t xml:space="preserve"> </w:t>
      </w:r>
      <w:r w:rsidRPr="00064ADD">
        <w:rPr>
          <w:rFonts w:ascii="GHEA Grapalat" w:hAnsi="GHEA Grapalat" w:cs="Sylfaen"/>
          <w:sz w:val="20"/>
          <w:lang w:val="ru-RU"/>
        </w:rPr>
        <w:t>մեջ</w:t>
      </w:r>
      <w:r w:rsidRPr="00064ADD">
        <w:rPr>
          <w:rFonts w:ascii="GHEA Grapalat" w:hAnsi="GHEA Grapalat" w:cs="Sylfaen"/>
          <w:sz w:val="20"/>
          <w:lang w:val="af-ZA"/>
        </w:rPr>
        <w:t xml:space="preserve"> </w:t>
      </w:r>
      <w:r w:rsidRPr="00064ADD">
        <w:rPr>
          <w:rFonts w:ascii="GHEA Grapalat" w:hAnsi="GHEA Grapalat" w:cs="Sylfaen"/>
          <w:sz w:val="20"/>
          <w:lang w:val="ru-RU"/>
        </w:rPr>
        <w:t>մտնելու</w:t>
      </w:r>
      <w:r w:rsidRPr="00064ADD">
        <w:rPr>
          <w:rFonts w:ascii="GHEA Grapalat" w:hAnsi="GHEA Grapalat" w:cs="Sylfaen"/>
          <w:sz w:val="20"/>
          <w:lang w:val="af-ZA"/>
        </w:rPr>
        <w:t xml:space="preserve"> </w:t>
      </w:r>
      <w:r w:rsidRPr="00064ADD">
        <w:rPr>
          <w:rFonts w:ascii="GHEA Grapalat" w:hAnsi="GHEA Grapalat" w:cs="Sylfaen"/>
          <w:sz w:val="20"/>
          <w:lang w:val="ru-RU"/>
        </w:rPr>
        <w:t>օրվան</w:t>
      </w:r>
      <w:r w:rsidRPr="00064ADD">
        <w:rPr>
          <w:rFonts w:ascii="GHEA Grapalat" w:hAnsi="GHEA Grapalat" w:cs="Sylfaen"/>
          <w:sz w:val="20"/>
          <w:lang w:val="af-ZA"/>
        </w:rPr>
        <w:t xml:space="preserve"> </w:t>
      </w:r>
      <w:r w:rsidRPr="00064ADD">
        <w:rPr>
          <w:rFonts w:ascii="GHEA Grapalat" w:hAnsi="GHEA Grapalat" w:cs="Sylfaen"/>
          <w:sz w:val="20"/>
          <w:lang w:val="ru-RU"/>
        </w:rPr>
        <w:t>հաջորդող</w:t>
      </w:r>
      <w:r w:rsidRPr="00064ADD">
        <w:rPr>
          <w:rFonts w:ascii="GHEA Grapalat" w:hAnsi="GHEA Grapalat" w:cs="Sylfaen"/>
          <w:sz w:val="20"/>
          <w:lang w:val="af-ZA"/>
        </w:rPr>
        <w:t xml:space="preserve"> </w:t>
      </w:r>
      <w:r w:rsidRPr="00064ADD">
        <w:rPr>
          <w:rFonts w:ascii="GHEA Grapalat" w:hAnsi="GHEA Grapalat" w:cs="Sylfaen"/>
          <w:sz w:val="20"/>
          <w:lang w:val="ru-RU"/>
        </w:rPr>
        <w:t>հինգ</w:t>
      </w:r>
      <w:r w:rsidRPr="00064ADD">
        <w:rPr>
          <w:rFonts w:ascii="GHEA Grapalat" w:hAnsi="GHEA Grapalat" w:cs="Sylfaen"/>
          <w:sz w:val="20"/>
        </w:rPr>
        <w:t>երորդ</w:t>
      </w:r>
      <w:r w:rsidRPr="00064ADD">
        <w:rPr>
          <w:rFonts w:ascii="GHEA Grapalat" w:hAnsi="GHEA Grapalat" w:cs="Sylfaen"/>
          <w:sz w:val="20"/>
          <w:lang w:val="af-ZA"/>
        </w:rPr>
        <w:t xml:space="preserve"> </w:t>
      </w:r>
      <w:r w:rsidRPr="00064ADD">
        <w:rPr>
          <w:rFonts w:ascii="GHEA Grapalat" w:hAnsi="GHEA Grapalat" w:cs="Sylfaen"/>
          <w:sz w:val="20"/>
          <w:lang w:val="ru-RU"/>
        </w:rPr>
        <w:t>օր</w:t>
      </w:r>
      <w:r w:rsidRPr="00064ADD">
        <w:rPr>
          <w:rFonts w:ascii="GHEA Grapalat" w:hAnsi="GHEA Grapalat" w:cs="Sylfaen"/>
          <w:sz w:val="20"/>
        </w:rPr>
        <w:t>ը</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 xml:space="preserve"> </w:t>
      </w:r>
      <w:r w:rsidRPr="00064ADD">
        <w:rPr>
          <w:rFonts w:ascii="GHEA Grapalat" w:hAnsi="GHEA Grapalat" w:cs="Sylfaen"/>
          <w:sz w:val="20"/>
          <w:lang w:val="ru-RU"/>
        </w:rPr>
        <w:t>դատական</w:t>
      </w:r>
      <w:r w:rsidRPr="00064ADD">
        <w:rPr>
          <w:rFonts w:ascii="GHEA Grapalat" w:hAnsi="GHEA Grapalat" w:cs="Sylfaen"/>
          <w:sz w:val="20"/>
          <w:lang w:val="af-ZA"/>
        </w:rPr>
        <w:t xml:space="preserve"> </w:t>
      </w:r>
      <w:r w:rsidRPr="00064ADD">
        <w:rPr>
          <w:rFonts w:ascii="GHEA Grapalat" w:hAnsi="GHEA Grapalat" w:cs="Sylfaen"/>
          <w:sz w:val="20"/>
          <w:lang w:val="ru-RU"/>
        </w:rPr>
        <w:t>քննության</w:t>
      </w:r>
      <w:r w:rsidRPr="00064ADD">
        <w:rPr>
          <w:rFonts w:ascii="GHEA Grapalat" w:hAnsi="GHEA Grapalat" w:cs="Sylfaen"/>
          <w:sz w:val="20"/>
          <w:lang w:val="af-ZA"/>
        </w:rPr>
        <w:t xml:space="preserve"> </w:t>
      </w:r>
      <w:r w:rsidRPr="00993392">
        <w:rPr>
          <w:rFonts w:ascii="GHEA Grapalat" w:hAnsi="GHEA Grapalat" w:cs="Sylfaen"/>
          <w:sz w:val="20"/>
          <w:lang w:val="ru-RU"/>
        </w:rPr>
        <w:t>արդյունքով</w:t>
      </w:r>
      <w:r w:rsidRPr="00993392">
        <w:rPr>
          <w:rFonts w:ascii="GHEA Grapalat" w:hAnsi="GHEA Grapalat" w:cs="Sylfaen"/>
          <w:sz w:val="20"/>
          <w:lang w:val="af-ZA"/>
        </w:rPr>
        <w:t xml:space="preserve"> </w:t>
      </w:r>
      <w:r w:rsidRPr="00993392">
        <w:rPr>
          <w:rFonts w:ascii="GHEA Grapalat" w:hAnsi="GHEA Grapalat" w:cs="Sylfaen"/>
          <w:sz w:val="20"/>
          <w:lang w:val="ru-RU"/>
        </w:rPr>
        <w:t>որոշման</w:t>
      </w:r>
      <w:r w:rsidRPr="00993392">
        <w:rPr>
          <w:rFonts w:ascii="GHEA Grapalat" w:hAnsi="GHEA Grapalat" w:cs="Sylfaen"/>
          <w:sz w:val="20"/>
          <w:lang w:val="af-ZA"/>
        </w:rPr>
        <w:t xml:space="preserve"> </w:t>
      </w:r>
      <w:r w:rsidRPr="00993392">
        <w:rPr>
          <w:rFonts w:ascii="GHEA Grapalat" w:hAnsi="GHEA Grapalat" w:cs="Sylfaen"/>
          <w:sz w:val="20"/>
          <w:lang w:val="ru-RU"/>
        </w:rPr>
        <w:t>կատարման</w:t>
      </w:r>
      <w:r w:rsidRPr="00993392">
        <w:rPr>
          <w:rFonts w:ascii="GHEA Grapalat" w:hAnsi="GHEA Grapalat" w:cs="Sylfaen"/>
          <w:sz w:val="20"/>
          <w:lang w:val="af-ZA"/>
        </w:rPr>
        <w:t xml:space="preserve"> </w:t>
      </w:r>
      <w:r w:rsidRPr="00993392">
        <w:rPr>
          <w:rFonts w:ascii="GHEA Grapalat" w:hAnsi="GHEA Grapalat" w:cs="Sylfaen"/>
          <w:sz w:val="20"/>
          <w:lang w:val="ru-RU"/>
        </w:rPr>
        <w:t>հնարավորությունը</w:t>
      </w:r>
      <w:r w:rsidRPr="00993392">
        <w:rPr>
          <w:rFonts w:ascii="GHEA Grapalat" w:hAnsi="GHEA Grapalat" w:cs="Sylfaen"/>
          <w:sz w:val="20"/>
          <w:lang w:val="af-ZA"/>
        </w:rPr>
        <w:t xml:space="preserve"> </w:t>
      </w:r>
      <w:r w:rsidRPr="00993392">
        <w:rPr>
          <w:rFonts w:ascii="GHEA Grapalat" w:hAnsi="GHEA Grapalat" w:cs="Sylfaen"/>
          <w:sz w:val="20"/>
          <w:lang w:val="ru-RU"/>
        </w:rPr>
        <w:t>չի</w:t>
      </w:r>
      <w:r w:rsidRPr="00993392">
        <w:rPr>
          <w:rFonts w:ascii="GHEA Grapalat" w:hAnsi="GHEA Grapalat" w:cs="Sylfaen"/>
          <w:sz w:val="20"/>
          <w:lang w:val="af-ZA"/>
        </w:rPr>
        <w:t xml:space="preserve"> </w:t>
      </w:r>
      <w:r w:rsidRPr="00993392">
        <w:rPr>
          <w:rFonts w:ascii="GHEA Grapalat" w:hAnsi="GHEA Grapalat" w:cs="Sylfaen"/>
          <w:sz w:val="20"/>
          <w:lang w:val="ru-RU"/>
        </w:rPr>
        <w:t>վերացել</w:t>
      </w:r>
      <w:r w:rsidRPr="00993392">
        <w:rPr>
          <w:rFonts w:ascii="GHEA Grapalat" w:hAnsi="GHEA Grapalat" w:cs="Sylfaen"/>
          <w:sz w:val="20"/>
          <w:lang w:val="hy-AM"/>
        </w:rPr>
        <w:t>։</w:t>
      </w:r>
    </w:p>
    <w:p w14:paraId="78C08688" w14:textId="77777777" w:rsidR="00435780" w:rsidRPr="00993392" w:rsidRDefault="00435780" w:rsidP="00435780">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Pr>
          <w:rFonts w:ascii="GHEA Grapalat" w:hAnsi="GHEA Grapalat" w:cs="Sylfaen"/>
          <w:sz w:val="20"/>
          <w:lang w:val="hy-AM"/>
        </w:rPr>
        <w:t>Ե</w:t>
      </w:r>
      <w:r w:rsidRPr="00993392">
        <w:rPr>
          <w:rFonts w:ascii="GHEA Grapalat" w:hAnsi="GHEA Grapalat" w:cs="Sylfaen"/>
          <w:sz w:val="20"/>
          <w:lang w:val="af-ZA"/>
        </w:rPr>
        <w:t>թե՝</w:t>
      </w:r>
    </w:p>
    <w:p w14:paraId="0CF5F77C" w14:textId="77777777" w:rsidR="00435780" w:rsidRPr="00993392" w:rsidRDefault="00435780" w:rsidP="00435780">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53240F10" w14:textId="77777777" w:rsidR="00435780" w:rsidRDefault="00435780" w:rsidP="00435780">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993392">
        <w:rPr>
          <w:rFonts w:ascii="GHEA Grapalat" w:hAnsi="GHEA Grapalat" w:cs="Sylfaen"/>
          <w:sz w:val="20"/>
          <w:lang w:val="en-US"/>
        </w:rPr>
        <w:t>քան</w:t>
      </w:r>
      <w:r w:rsidRPr="00993392">
        <w:rPr>
          <w:rFonts w:ascii="GHEA Grapalat" w:hAnsi="GHEA Grapalat" w:cs="Sylfaen"/>
          <w:sz w:val="20"/>
          <w:lang w:val="af-ZA"/>
        </w:rPr>
        <w:t xml:space="preserve"> </w:t>
      </w:r>
      <w:r w:rsidRPr="00993392">
        <w:rPr>
          <w:rFonts w:ascii="GHEA Grapalat" w:hAnsi="GHEA Grapalat" w:cs="Sylfaen"/>
          <w:sz w:val="20"/>
          <w:lang w:val="en-US"/>
        </w:rPr>
        <w:t>մասնակցին</w:t>
      </w:r>
      <w:r w:rsidRPr="00993392">
        <w:rPr>
          <w:rFonts w:ascii="GHEA Grapalat" w:hAnsi="GHEA Grapalat" w:cs="Sylfaen"/>
          <w:sz w:val="20"/>
          <w:lang w:val="af-ZA"/>
        </w:rPr>
        <w:t xml:space="preserve"> </w:t>
      </w:r>
      <w:r w:rsidRPr="00993392">
        <w:rPr>
          <w:rFonts w:ascii="GHEA Grapalat" w:hAnsi="GHEA Grapalat" w:cs="Sylfaen"/>
          <w:sz w:val="20"/>
          <w:lang w:val="en-US"/>
        </w:rPr>
        <w:t>կամ</w:t>
      </w:r>
      <w:r w:rsidRPr="00993392">
        <w:rPr>
          <w:rFonts w:ascii="GHEA Grapalat" w:hAnsi="GHEA Grapalat" w:cs="Sylfaen"/>
          <w:sz w:val="20"/>
          <w:lang w:val="af-ZA"/>
        </w:rPr>
        <w:t xml:space="preserve"> </w:t>
      </w:r>
      <w:r w:rsidRPr="00993392">
        <w:rPr>
          <w:rFonts w:ascii="GHEA Grapalat" w:hAnsi="GHEA Grapalat" w:cs="Sylfaen"/>
          <w:sz w:val="20"/>
          <w:lang w:val="en-US"/>
        </w:rPr>
        <w:t>պայմանագիր</w:t>
      </w:r>
      <w:r w:rsidRPr="00993392">
        <w:rPr>
          <w:rFonts w:ascii="GHEA Grapalat" w:hAnsi="GHEA Grapalat" w:cs="Sylfaen"/>
          <w:sz w:val="20"/>
          <w:lang w:val="af-ZA"/>
        </w:rPr>
        <w:t xml:space="preserve"> </w:t>
      </w:r>
      <w:r w:rsidRPr="00993392">
        <w:rPr>
          <w:rFonts w:ascii="GHEA Grapalat" w:hAnsi="GHEA Grapalat" w:cs="Sylfaen"/>
          <w:sz w:val="20"/>
          <w:lang w:val="en-US"/>
        </w:rPr>
        <w:t>կնքած</w:t>
      </w:r>
      <w:r w:rsidRPr="00993392">
        <w:rPr>
          <w:rFonts w:ascii="GHEA Grapalat" w:hAnsi="GHEA Grapalat" w:cs="Sylfaen"/>
          <w:sz w:val="20"/>
          <w:lang w:val="af-ZA"/>
        </w:rPr>
        <w:t xml:space="preserve"> </w:t>
      </w:r>
      <w:r w:rsidRPr="00993392">
        <w:rPr>
          <w:rFonts w:ascii="GHEA Grapalat" w:hAnsi="GHEA Grapalat" w:cs="Sylfaen"/>
          <w:sz w:val="20"/>
          <w:lang w:val="en-US"/>
        </w:rPr>
        <w:t>անձին</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 xml:space="preserve"> </w:t>
      </w:r>
      <w:r w:rsidRPr="00993392">
        <w:rPr>
          <w:rFonts w:ascii="GHEA Grapalat" w:hAnsi="GHEA Grapalat" w:cs="Sylfaen"/>
          <w:sz w:val="20"/>
          <w:lang w:val="en-US"/>
        </w:rPr>
        <w:t>ներառելու</w:t>
      </w:r>
      <w:r w:rsidRPr="00993392">
        <w:rPr>
          <w:rFonts w:ascii="GHEA Grapalat" w:hAnsi="GHEA Grapalat" w:cs="Sylfaen"/>
          <w:sz w:val="20"/>
          <w:lang w:val="af-ZA"/>
        </w:rPr>
        <w:t xml:space="preserve"> </w:t>
      </w:r>
      <w:r w:rsidRPr="00993392">
        <w:rPr>
          <w:rFonts w:ascii="GHEA Grapalat" w:hAnsi="GHEA Grapalat" w:cs="Sylfaen"/>
          <w:sz w:val="20"/>
          <w:lang w:val="en-US"/>
        </w:rPr>
        <w:t>վերջնաժամկետը</w:t>
      </w:r>
      <w:r w:rsidRPr="00993392">
        <w:rPr>
          <w:rFonts w:ascii="GHEA Grapalat" w:hAnsi="GHEA Grapalat" w:cs="Sylfaen"/>
          <w:sz w:val="20"/>
          <w:lang w:val="af-ZA"/>
        </w:rPr>
        <w:t xml:space="preserve"> </w:t>
      </w:r>
      <w:r w:rsidRPr="00993392">
        <w:rPr>
          <w:rFonts w:ascii="GHEA Grapalat" w:hAnsi="GHEA Grapalat" w:cs="Sylfaen"/>
          <w:sz w:val="20"/>
          <w:lang w:val="en-US"/>
        </w:rPr>
        <w:t>լրանալու</w:t>
      </w:r>
      <w:r w:rsidRPr="00993392">
        <w:rPr>
          <w:rFonts w:ascii="GHEA Grapalat" w:hAnsi="GHEA Grapalat" w:cs="Sylfaen"/>
          <w:sz w:val="20"/>
          <w:lang w:val="af-ZA"/>
        </w:rPr>
        <w:t xml:space="preserve"> </w:t>
      </w:r>
      <w:r w:rsidRPr="00993392">
        <w:rPr>
          <w:rFonts w:ascii="GHEA Grapalat" w:hAnsi="GHEA Grapalat" w:cs="Sylfaen"/>
          <w:sz w:val="20"/>
          <w:lang w:val="en-US"/>
        </w:rPr>
        <w:t>օրը</w:t>
      </w:r>
      <w:r w:rsidRPr="00993392">
        <w:rPr>
          <w:rFonts w:ascii="GHEA Grapalat" w:hAnsi="GHEA Grapalat" w:cs="Sylfaen"/>
          <w:sz w:val="20"/>
          <w:lang w:val="af-ZA"/>
        </w:rPr>
        <w:t xml:space="preserve">, </w:t>
      </w:r>
      <w:r w:rsidRPr="00993392">
        <w:rPr>
          <w:rFonts w:ascii="GHEA Grapalat" w:hAnsi="GHEA Grapalat" w:cs="Sylfaen"/>
          <w:sz w:val="20"/>
          <w:lang w:val="en-US"/>
        </w:rPr>
        <w:t>ապա</w:t>
      </w:r>
      <w:r w:rsidRPr="00993392">
        <w:rPr>
          <w:rFonts w:ascii="GHEA Grapalat" w:hAnsi="GHEA Grapalat" w:cs="Sylfaen"/>
          <w:sz w:val="20"/>
          <w:lang w:val="af-ZA"/>
        </w:rPr>
        <w:t xml:space="preserve"> </w:t>
      </w:r>
      <w:r w:rsidRPr="00993392">
        <w:rPr>
          <w:rFonts w:ascii="GHEA Grapalat" w:hAnsi="GHEA Grapalat" w:cs="Sylfaen"/>
          <w:sz w:val="20"/>
          <w:lang w:val="en-US"/>
        </w:rPr>
        <w:t>պատվիրատուն</w:t>
      </w:r>
      <w:r w:rsidRPr="00993392">
        <w:rPr>
          <w:rFonts w:ascii="GHEA Grapalat" w:hAnsi="GHEA Grapalat" w:cs="Sylfaen"/>
          <w:sz w:val="20"/>
          <w:lang w:val="af-ZA"/>
        </w:rPr>
        <w:t xml:space="preserve"> </w:t>
      </w:r>
      <w:r w:rsidRPr="00993392">
        <w:rPr>
          <w:rFonts w:ascii="GHEA Grapalat" w:hAnsi="GHEA Grapalat" w:cs="Sylfaen"/>
          <w:sz w:val="20"/>
          <w:lang w:val="en-US"/>
        </w:rPr>
        <w:t>դրա</w:t>
      </w:r>
      <w:r w:rsidRPr="00993392">
        <w:rPr>
          <w:rFonts w:ascii="GHEA Grapalat" w:hAnsi="GHEA Grapalat" w:cs="Sylfaen"/>
          <w:sz w:val="20"/>
          <w:lang w:val="af-ZA"/>
        </w:rPr>
        <w:t xml:space="preserve"> </w:t>
      </w:r>
      <w:r w:rsidRPr="00993392">
        <w:rPr>
          <w:rFonts w:ascii="GHEA Grapalat" w:hAnsi="GHEA Grapalat" w:cs="Sylfaen"/>
          <w:sz w:val="20"/>
          <w:lang w:val="en-US"/>
        </w:rPr>
        <w:t>մասին</w:t>
      </w:r>
      <w:r w:rsidRPr="00993392">
        <w:rPr>
          <w:rFonts w:ascii="GHEA Grapalat" w:hAnsi="GHEA Grapalat" w:cs="Sylfaen"/>
          <w:sz w:val="20"/>
          <w:lang w:val="af-ZA"/>
        </w:rPr>
        <w:t xml:space="preserve"> </w:t>
      </w:r>
      <w:r w:rsidRPr="00993392">
        <w:rPr>
          <w:rFonts w:ascii="GHEA Grapalat" w:hAnsi="GHEA Grapalat" w:cs="Sylfaen"/>
          <w:sz w:val="20"/>
          <w:lang w:val="en-US"/>
        </w:rPr>
        <w:t>գրավոր</w:t>
      </w:r>
      <w:r w:rsidRPr="00993392">
        <w:rPr>
          <w:rFonts w:ascii="GHEA Grapalat" w:hAnsi="GHEA Grapalat" w:cs="Sylfaen"/>
          <w:sz w:val="20"/>
          <w:lang w:val="af-ZA"/>
        </w:rPr>
        <w:t xml:space="preserve"> </w:t>
      </w:r>
      <w:r w:rsidRPr="00993392">
        <w:rPr>
          <w:rFonts w:ascii="GHEA Grapalat" w:hAnsi="GHEA Grapalat" w:cs="Sylfaen"/>
          <w:sz w:val="20"/>
          <w:lang w:val="en-US"/>
        </w:rPr>
        <w:t>տեղեկացնում</w:t>
      </w:r>
      <w:r w:rsidRPr="00993392">
        <w:rPr>
          <w:rFonts w:ascii="GHEA Grapalat" w:hAnsi="GHEA Grapalat" w:cs="Sylfaen"/>
          <w:sz w:val="20"/>
          <w:lang w:val="af-ZA"/>
        </w:rPr>
        <w:t xml:space="preserve"> </w:t>
      </w:r>
      <w:r w:rsidRPr="00993392">
        <w:rPr>
          <w:rFonts w:ascii="GHEA Grapalat" w:hAnsi="GHEA Grapalat" w:cs="Sylfaen"/>
          <w:sz w:val="20"/>
          <w:lang w:val="en-US"/>
        </w:rPr>
        <w:t>է</w:t>
      </w:r>
      <w:r w:rsidRPr="00993392">
        <w:rPr>
          <w:rFonts w:ascii="GHEA Grapalat" w:hAnsi="GHEA Grapalat" w:cs="Sylfaen"/>
          <w:sz w:val="20"/>
          <w:lang w:val="af-ZA"/>
        </w:rPr>
        <w:t xml:space="preserve"> </w:t>
      </w:r>
      <w:r w:rsidRPr="00993392">
        <w:rPr>
          <w:rFonts w:ascii="GHEA Grapalat" w:hAnsi="GHEA Grapalat" w:cs="Sylfaen"/>
          <w:sz w:val="20"/>
          <w:lang w:val="en-US"/>
        </w:rPr>
        <w:t>լիազորված</w:t>
      </w:r>
      <w:r w:rsidRPr="00993392">
        <w:rPr>
          <w:rFonts w:ascii="GHEA Grapalat" w:hAnsi="GHEA Grapalat" w:cs="Sylfaen"/>
          <w:sz w:val="20"/>
          <w:lang w:val="af-ZA"/>
        </w:rPr>
        <w:t xml:space="preserve"> </w:t>
      </w:r>
      <w:r w:rsidRPr="00993392">
        <w:rPr>
          <w:rFonts w:ascii="GHEA Grapalat" w:hAnsi="GHEA Grapalat" w:cs="Sylfaen"/>
          <w:sz w:val="20"/>
          <w:lang w:val="en-US"/>
        </w:rPr>
        <w:t>մարմին</w:t>
      </w:r>
      <w:r w:rsidRPr="00993392">
        <w:rPr>
          <w:rFonts w:ascii="GHEA Grapalat" w:hAnsi="GHEA Grapalat" w:cs="Sylfaen"/>
          <w:sz w:val="20"/>
          <w:lang w:val="af-ZA"/>
        </w:rPr>
        <w:t xml:space="preserve">, </w:t>
      </w:r>
      <w:r w:rsidRPr="00993392">
        <w:rPr>
          <w:rFonts w:ascii="GHEA Grapalat" w:hAnsi="GHEA Grapalat" w:cs="Sylfaen"/>
          <w:sz w:val="20"/>
          <w:lang w:val="en-US"/>
        </w:rPr>
        <w:t>որի</w:t>
      </w:r>
      <w:r w:rsidRPr="00993392">
        <w:rPr>
          <w:rFonts w:ascii="GHEA Grapalat" w:hAnsi="GHEA Grapalat" w:cs="Sylfaen"/>
          <w:sz w:val="20"/>
          <w:lang w:val="af-ZA"/>
        </w:rPr>
        <w:t xml:space="preserve"> </w:t>
      </w:r>
      <w:r w:rsidRPr="00993392">
        <w:rPr>
          <w:rFonts w:ascii="GHEA Grapalat" w:hAnsi="GHEA Grapalat" w:cs="Sylfaen"/>
          <w:sz w:val="20"/>
          <w:lang w:val="en-US"/>
        </w:rPr>
        <w:t>հիման</w:t>
      </w:r>
      <w:r w:rsidRPr="00993392">
        <w:rPr>
          <w:rFonts w:ascii="GHEA Grapalat" w:hAnsi="GHEA Grapalat" w:cs="Sylfaen"/>
          <w:sz w:val="20"/>
          <w:lang w:val="af-ZA"/>
        </w:rPr>
        <w:t xml:space="preserve"> </w:t>
      </w:r>
      <w:r w:rsidRPr="00993392">
        <w:rPr>
          <w:rFonts w:ascii="GHEA Grapalat" w:hAnsi="GHEA Grapalat" w:cs="Sylfaen"/>
          <w:sz w:val="20"/>
          <w:lang w:val="en-US"/>
        </w:rPr>
        <w:t>վրա</w:t>
      </w:r>
      <w:r w:rsidRPr="00993392">
        <w:rPr>
          <w:rFonts w:ascii="GHEA Grapalat" w:hAnsi="GHEA Grapalat" w:cs="Sylfaen"/>
          <w:sz w:val="20"/>
          <w:lang w:val="af-ZA"/>
        </w:rPr>
        <w:t xml:space="preserve"> </w:t>
      </w:r>
      <w:r w:rsidRPr="00993392">
        <w:rPr>
          <w:rFonts w:ascii="GHEA Grapalat" w:hAnsi="GHEA Grapalat" w:cs="Sylfaen"/>
          <w:sz w:val="20"/>
          <w:lang w:val="en-US"/>
        </w:rPr>
        <w:t>մասնակիցը</w:t>
      </w:r>
      <w:r w:rsidRPr="00993392">
        <w:rPr>
          <w:rFonts w:ascii="GHEA Grapalat" w:hAnsi="GHEA Grapalat" w:cs="Sylfaen"/>
          <w:sz w:val="20"/>
          <w:lang w:val="af-ZA"/>
        </w:rPr>
        <w:t xml:space="preserve"> </w:t>
      </w:r>
      <w:r w:rsidRPr="00993392">
        <w:rPr>
          <w:rFonts w:ascii="GHEA Grapalat" w:hAnsi="GHEA Grapalat" w:cs="Sylfaen"/>
          <w:sz w:val="20"/>
          <w:lang w:val="en-US"/>
        </w:rPr>
        <w:t>չի</w:t>
      </w:r>
      <w:r w:rsidRPr="00993392">
        <w:rPr>
          <w:rFonts w:ascii="GHEA Grapalat" w:hAnsi="GHEA Grapalat" w:cs="Sylfaen"/>
          <w:sz w:val="20"/>
          <w:lang w:val="af-ZA"/>
        </w:rPr>
        <w:t xml:space="preserve"> </w:t>
      </w:r>
      <w:r w:rsidRPr="00993392">
        <w:rPr>
          <w:rFonts w:ascii="GHEA Grapalat" w:hAnsi="GHEA Grapalat" w:cs="Sylfaen"/>
          <w:sz w:val="20"/>
          <w:lang w:val="en-US"/>
        </w:rPr>
        <w:t>ներառվում</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w:t>
      </w:r>
    </w:p>
    <w:p w14:paraId="2962A970" w14:textId="77777777" w:rsidR="00435780" w:rsidRPr="00B864E3" w:rsidRDefault="00435780" w:rsidP="00435780">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490AF23F" w14:textId="77777777" w:rsidR="00435780" w:rsidRPr="00064ADD" w:rsidRDefault="00435780" w:rsidP="00435780">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Pr="00064ADD">
        <w:rPr>
          <w:rFonts w:ascii="GHEA Grapalat" w:hAnsi="GHEA Grapalat"/>
          <w:color w:val="000000"/>
          <w:sz w:val="20"/>
          <w:szCs w:val="20"/>
          <w:lang w:val="af-ZA"/>
        </w:rPr>
        <w:t xml:space="preserve">      8.1</w:t>
      </w:r>
      <w:r w:rsidRPr="00064ADD">
        <w:rPr>
          <w:rFonts w:ascii="GHEA Grapalat" w:hAnsi="GHEA Grapalat"/>
          <w:color w:val="000000"/>
          <w:sz w:val="20"/>
          <w:szCs w:val="20"/>
          <w:lang w:val="hy-AM"/>
        </w:rPr>
        <w:t>4</w:t>
      </w:r>
      <w:r w:rsidRPr="00064ADD">
        <w:rPr>
          <w:rFonts w:ascii="GHEA Grapalat" w:hAnsi="GHEA Grapalat"/>
          <w:color w:val="000000"/>
          <w:sz w:val="20"/>
          <w:szCs w:val="20"/>
          <w:lang w:val="af-ZA"/>
        </w:rPr>
        <w:t xml:space="preserve"> </w:t>
      </w:r>
      <w:r w:rsidRPr="00064ADD">
        <w:rPr>
          <w:rFonts w:ascii="GHEA Grapalat" w:hAnsi="GHEA Grapalat"/>
          <w:color w:val="000000"/>
          <w:sz w:val="20"/>
          <w:szCs w:val="20"/>
        </w:rPr>
        <w:t>Ե</w:t>
      </w:r>
      <w:r w:rsidRPr="00064ADD">
        <w:rPr>
          <w:rFonts w:ascii="GHEA Grapalat" w:hAnsi="GHEA Grapalat"/>
          <w:color w:val="000000"/>
          <w:sz w:val="20"/>
          <w:szCs w:val="20"/>
          <w:lang w:val="hy-AM"/>
        </w:rPr>
        <w:t>թե մասնակից</w:t>
      </w:r>
      <w:r w:rsidRPr="00064ADD">
        <w:rPr>
          <w:rFonts w:ascii="GHEA Grapalat" w:hAnsi="GHEA Grapalat"/>
          <w:color w:val="000000"/>
          <w:sz w:val="20"/>
          <w:szCs w:val="20"/>
        </w:rPr>
        <w:t>ն</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rPr>
        <w:t>Օ</w:t>
      </w:r>
      <w:r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064ADD">
        <w:rPr>
          <w:rFonts w:ascii="GHEA Grapalat" w:hAnsi="GHEA Grapalat" w:cs="Sylfaen"/>
          <w:sz w:val="20"/>
          <w:szCs w:val="20"/>
          <w:lang w:val="af-ZA"/>
        </w:rPr>
        <w:t>:</w:t>
      </w:r>
    </w:p>
    <w:p w14:paraId="43FC3C72" w14:textId="77777777" w:rsidR="00435780" w:rsidRPr="00064ADD" w:rsidRDefault="00435780" w:rsidP="00435780">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8.1</w:t>
      </w:r>
      <w:r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8.8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փաստաթղթերը</w:t>
      </w:r>
      <w:r w:rsidRPr="00064ADD">
        <w:rPr>
          <w:rFonts w:ascii="GHEA Grapalat" w:hAnsi="GHEA Grapalat" w:cs="Sylfaen"/>
          <w:sz w:val="20"/>
          <w:szCs w:val="24"/>
          <w:lang w:val="af-ZA" w:eastAsia="en-US"/>
        </w:rPr>
        <w:t xml:space="preserve"> մասնակիցը </w:t>
      </w:r>
      <w:r w:rsidRPr="00064ADD">
        <w:rPr>
          <w:rFonts w:ascii="GHEA Grapalat" w:hAnsi="GHEA Grapalat" w:cs="Sylfaen"/>
          <w:sz w:val="20"/>
          <w:szCs w:val="24"/>
          <w:lang w:eastAsia="en-US"/>
        </w:rPr>
        <w:t>սահմանված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ժամկետում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w:t>
      </w:r>
      <w:r w:rsidRPr="00064ADD">
        <w:rPr>
          <w:rFonts w:ascii="GHEA Grapalat" w:hAnsi="GHEA Grapalat" w:cs="Sylfaen"/>
          <w:sz w:val="20"/>
          <w:szCs w:val="24"/>
          <w:lang w:val="af-ZA" w:eastAsia="en-US"/>
        </w:rPr>
        <w:softHyphen/>
      </w:r>
      <w:r w:rsidRPr="00064ADD">
        <w:rPr>
          <w:rFonts w:ascii="GHEA Grapalat" w:hAnsi="GHEA Grapalat" w:cs="Sylfaen"/>
          <w:sz w:val="20"/>
          <w:szCs w:val="24"/>
          <w:lang w:val="ru-RU" w:eastAsia="en-US"/>
        </w:rPr>
        <w:t>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w:t>
      </w:r>
      <w:r w:rsidRPr="00064ADD">
        <w:rPr>
          <w:rFonts w:ascii="GHEA Grapalat" w:hAnsi="GHEA Grapalat" w:cs="Sylfaen"/>
          <w:sz w:val="20"/>
          <w:szCs w:val="24"/>
          <w:lang w:eastAsia="en-US"/>
        </w:rPr>
        <w:t>ն</w:t>
      </w:r>
      <w:r w:rsidRPr="00064ADD">
        <w:rPr>
          <w:rFonts w:ascii="GHEA Grapalat" w:hAnsi="GHEA Grapalat" w:cs="Sylfaen"/>
          <w:sz w:val="20"/>
          <w:szCs w:val="24"/>
          <w:lang w:val="ru-RU" w:eastAsia="en-US"/>
        </w:rPr>
        <w:t>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է</w:t>
      </w:r>
      <w:r w:rsidRPr="00064ADD">
        <w:rPr>
          <w:rFonts w:ascii="GHEA Grapalat" w:hAnsi="GHEA Grapalat" w:cs="Sylfaen"/>
          <w:sz w:val="20"/>
          <w:szCs w:val="24"/>
          <w:lang w:val="af-ZA" w:eastAsia="en-US"/>
        </w:rPr>
        <w:t xml:space="preserve"> 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ուղարկելու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պարտավոր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փաստաթղթերն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ստանալու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հաստատել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դրանց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ստանալու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հանգամանքը՝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val="ru-RU" w:eastAsia="en-US"/>
        </w:rPr>
        <w:t>հրավերում</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հավաստում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միջոցով</w:t>
      </w:r>
      <w:r w:rsidRPr="00064ADD">
        <w:rPr>
          <w:rFonts w:ascii="GHEA Grapalat" w:hAnsi="GHEA Grapalat" w:cs="Sylfaen"/>
          <w:sz w:val="20"/>
          <w:szCs w:val="24"/>
          <w:lang w:val="af-ZA" w:eastAsia="en-US"/>
        </w:rPr>
        <w:t>:</w:t>
      </w:r>
    </w:p>
    <w:p w14:paraId="3EA7A7EC" w14:textId="77777777" w:rsidR="00435780" w:rsidRPr="00064ADD" w:rsidRDefault="00435780" w:rsidP="00435780">
      <w:pPr>
        <w:pStyle w:val="23"/>
        <w:spacing w:line="240" w:lineRule="auto"/>
        <w:ind w:firstLine="567"/>
        <w:rPr>
          <w:rFonts w:ascii="GHEA Grapalat" w:hAnsi="GHEA Grapalat" w:cs="Sylfaen"/>
          <w:szCs w:val="24"/>
        </w:rPr>
      </w:pPr>
      <w:r w:rsidRPr="00064ADD">
        <w:rPr>
          <w:rFonts w:ascii="GHEA Grapalat" w:hAnsi="GHEA Grapalat" w:cs="Sylfaen"/>
          <w:szCs w:val="24"/>
        </w:rPr>
        <w:t>8.1</w:t>
      </w:r>
      <w:r w:rsidRPr="00064ADD">
        <w:rPr>
          <w:rFonts w:ascii="GHEA Grapalat" w:hAnsi="GHEA Grapalat" w:cs="Sylfaen"/>
          <w:szCs w:val="24"/>
          <w:lang w:val="hy-AM"/>
        </w:rPr>
        <w:t>6</w:t>
      </w:r>
      <w:r w:rsidRPr="00064ADD">
        <w:rPr>
          <w:rFonts w:ascii="GHEA Grapalat" w:hAnsi="GHEA Grapalat" w:cs="Sylfaen"/>
          <w:szCs w:val="24"/>
        </w:rPr>
        <w:t xml:space="preserve">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և</w:t>
      </w:r>
      <w:r w:rsidRPr="00064ADD">
        <w:rPr>
          <w:rFonts w:ascii="GHEA Grapalat" w:hAnsi="GHEA Grapalat" w:cs="Sylfaen"/>
          <w:szCs w:val="24"/>
        </w:rPr>
        <w:t xml:space="preserve"> </w:t>
      </w:r>
      <w:r w:rsidRPr="00064ADD">
        <w:rPr>
          <w:rFonts w:ascii="GHEA Grapalat" w:hAnsi="GHEA Grapalat" w:cs="Sylfaen"/>
          <w:szCs w:val="24"/>
          <w:lang w:val="ru-RU"/>
        </w:rPr>
        <w:t>նրանց</w:t>
      </w:r>
      <w:r w:rsidRPr="00064ADD">
        <w:rPr>
          <w:rFonts w:ascii="GHEA Grapalat" w:hAnsi="GHEA Grapalat" w:cs="Sylfaen"/>
          <w:szCs w:val="24"/>
        </w:rPr>
        <w:t xml:space="preserve"> </w:t>
      </w:r>
      <w:r w:rsidRPr="00064ADD">
        <w:rPr>
          <w:rFonts w:ascii="GHEA Grapalat" w:hAnsi="GHEA Grapalat" w:cs="Sylfaen"/>
          <w:szCs w:val="24"/>
          <w:lang w:val="ru-RU"/>
        </w:rPr>
        <w:t>ներկայացուցիչները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ներկա</w:t>
      </w:r>
      <w:r w:rsidRPr="00064ADD">
        <w:rPr>
          <w:rFonts w:ascii="GHEA Grapalat" w:hAnsi="GHEA Grapalat" w:cs="Sylfaen"/>
          <w:szCs w:val="24"/>
        </w:rPr>
        <w:t xml:space="preserve"> լինել  </w:t>
      </w:r>
      <w:r w:rsidRPr="00064ADD">
        <w:rPr>
          <w:rFonts w:ascii="GHEA Grapalat" w:hAnsi="GHEA Grapalat" w:cs="Sylfaen"/>
          <w:szCs w:val="24"/>
          <w:lang w:val="ru-RU"/>
        </w:rPr>
        <w:t>հանձնաժողովի</w:t>
      </w:r>
      <w:r w:rsidRPr="00064ADD">
        <w:rPr>
          <w:rFonts w:ascii="GHEA Grapalat" w:hAnsi="GHEA Grapalat" w:cs="Sylfaen"/>
          <w:szCs w:val="24"/>
        </w:rPr>
        <w:t xml:space="preserve"> </w:t>
      </w:r>
      <w:r w:rsidRPr="00064ADD">
        <w:rPr>
          <w:rFonts w:ascii="GHEA Grapalat" w:hAnsi="GHEA Grapalat" w:cs="Sylfaen"/>
          <w:szCs w:val="24"/>
          <w:lang w:val="ru-RU"/>
        </w:rPr>
        <w:t>նիստերին։</w:t>
      </w:r>
      <w:r w:rsidRPr="00064ADD">
        <w:rPr>
          <w:rFonts w:ascii="GHEA Grapalat" w:hAnsi="GHEA Grapalat" w:cs="Sylfaen"/>
          <w:szCs w:val="24"/>
        </w:rPr>
        <w:t xml:space="preserve"> </w:t>
      </w:r>
      <w:r w:rsidRPr="00064ADD">
        <w:rPr>
          <w:rFonts w:ascii="GHEA Grapalat" w:hAnsi="GHEA Grapalat" w:cs="Sylfaen"/>
          <w:szCs w:val="24"/>
          <w:lang w:val="ru-RU"/>
        </w:rPr>
        <w:t>Մասնակիցները</w:t>
      </w:r>
      <w:r w:rsidRPr="00064ADD">
        <w:rPr>
          <w:rFonts w:ascii="GHEA Grapalat" w:hAnsi="GHEA Grapalat" w:cs="Sylfaen"/>
          <w:szCs w:val="24"/>
        </w:rPr>
        <w:t xml:space="preserve"> կամ </w:t>
      </w:r>
      <w:r w:rsidRPr="00064ADD">
        <w:rPr>
          <w:rFonts w:ascii="GHEA Grapalat" w:hAnsi="GHEA Grapalat" w:cs="Sylfaen"/>
          <w:szCs w:val="24"/>
          <w:lang w:val="ru-RU"/>
        </w:rPr>
        <w:t>նրանց</w:t>
      </w:r>
      <w:r w:rsidRPr="00064ADD">
        <w:rPr>
          <w:rFonts w:ascii="GHEA Grapalat" w:hAnsi="GHEA Grapalat" w:cs="Sylfaen"/>
          <w:szCs w:val="24"/>
        </w:rPr>
        <w:t xml:space="preserve"> </w:t>
      </w:r>
      <w:r w:rsidRPr="00064ADD">
        <w:rPr>
          <w:rFonts w:ascii="GHEA Grapalat" w:hAnsi="GHEA Grapalat" w:cs="Sylfaen"/>
          <w:szCs w:val="24"/>
          <w:lang w:val="ru-RU"/>
        </w:rPr>
        <w:t>ներկայացուցիչները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պահանջել</w:t>
      </w:r>
      <w:r w:rsidRPr="00064ADD">
        <w:rPr>
          <w:rFonts w:ascii="GHEA Grapalat" w:hAnsi="GHEA Grapalat" w:cs="Sylfaen"/>
          <w:szCs w:val="24"/>
        </w:rPr>
        <w:t xml:space="preserve"> </w:t>
      </w:r>
      <w:r w:rsidRPr="00064ADD">
        <w:rPr>
          <w:rFonts w:ascii="GHEA Grapalat" w:hAnsi="GHEA Grapalat" w:cs="Sylfaen"/>
          <w:szCs w:val="24"/>
          <w:lang w:val="ru-RU"/>
        </w:rPr>
        <w:t>հանձնաժողովի</w:t>
      </w:r>
      <w:r w:rsidRPr="00064ADD">
        <w:rPr>
          <w:rFonts w:ascii="GHEA Grapalat" w:hAnsi="GHEA Grapalat" w:cs="Sylfaen"/>
          <w:szCs w:val="24"/>
        </w:rPr>
        <w:t xml:space="preserve"> </w:t>
      </w:r>
      <w:r w:rsidRPr="00064ADD">
        <w:rPr>
          <w:rFonts w:ascii="GHEA Grapalat" w:hAnsi="GHEA Grapalat" w:cs="Sylfaen"/>
          <w:szCs w:val="24"/>
          <w:lang w:val="ru-RU"/>
        </w:rPr>
        <w:t>նիստերի</w:t>
      </w:r>
      <w:r w:rsidRPr="00064ADD">
        <w:rPr>
          <w:rFonts w:ascii="GHEA Grapalat" w:hAnsi="GHEA Grapalat" w:cs="Sylfaen"/>
          <w:szCs w:val="24"/>
        </w:rPr>
        <w:t xml:space="preserve"> </w:t>
      </w:r>
      <w:r w:rsidRPr="00064ADD">
        <w:rPr>
          <w:rFonts w:ascii="GHEA Grapalat" w:hAnsi="GHEA Grapalat" w:cs="Sylfaen"/>
          <w:szCs w:val="24"/>
          <w:lang w:val="ru-RU"/>
        </w:rPr>
        <w:t>արձանագրությունների</w:t>
      </w:r>
      <w:r w:rsidRPr="00064ADD">
        <w:rPr>
          <w:rFonts w:ascii="GHEA Grapalat" w:hAnsi="GHEA Grapalat" w:cs="Sylfaen"/>
          <w:szCs w:val="24"/>
        </w:rPr>
        <w:t xml:space="preserve"> </w:t>
      </w:r>
      <w:r w:rsidRPr="00064ADD">
        <w:rPr>
          <w:rFonts w:ascii="GHEA Grapalat" w:hAnsi="GHEA Grapalat" w:cs="Sylfaen"/>
          <w:szCs w:val="24"/>
          <w:lang w:val="ru-RU"/>
        </w:rPr>
        <w:t>պատճենները</w:t>
      </w:r>
      <w:r w:rsidRPr="00064ADD">
        <w:rPr>
          <w:rFonts w:ascii="GHEA Grapalat" w:hAnsi="GHEA Grapalat" w:cs="Sylfaen"/>
          <w:szCs w:val="24"/>
        </w:rPr>
        <w:t xml:space="preserve">, </w:t>
      </w:r>
      <w:r w:rsidRPr="00064ADD">
        <w:rPr>
          <w:rFonts w:ascii="GHEA Grapalat" w:hAnsi="GHEA Grapalat" w:cs="Sylfaen"/>
          <w:szCs w:val="24"/>
          <w:lang w:val="ru-RU"/>
        </w:rPr>
        <w:t>որոնք</w:t>
      </w:r>
      <w:r w:rsidRPr="00064ADD">
        <w:rPr>
          <w:rFonts w:ascii="GHEA Grapalat" w:hAnsi="GHEA Grapalat" w:cs="Sylfaen"/>
          <w:szCs w:val="24"/>
        </w:rPr>
        <w:t xml:space="preserve"> </w:t>
      </w:r>
      <w:r w:rsidRPr="00064ADD">
        <w:rPr>
          <w:rFonts w:ascii="GHEA Grapalat" w:hAnsi="GHEA Grapalat" w:cs="Sylfaen"/>
          <w:szCs w:val="24"/>
          <w:lang w:val="ru-RU"/>
        </w:rPr>
        <w:t>տրամադրվում</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մեկ</w:t>
      </w:r>
      <w:r w:rsidRPr="00064ADD">
        <w:rPr>
          <w:rFonts w:ascii="GHEA Grapalat" w:hAnsi="GHEA Grapalat" w:cs="Sylfaen"/>
          <w:szCs w:val="24"/>
        </w:rPr>
        <w:t xml:space="preserve"> </w:t>
      </w:r>
      <w:r w:rsidRPr="00064ADD">
        <w:rPr>
          <w:rFonts w:ascii="GHEA Grapalat" w:hAnsi="GHEA Grapalat" w:cs="Sylfaen"/>
          <w:szCs w:val="24"/>
          <w:lang w:val="ru-RU"/>
        </w:rPr>
        <w:t>օրացուցային</w:t>
      </w:r>
      <w:r w:rsidRPr="00064ADD">
        <w:rPr>
          <w:rFonts w:ascii="GHEA Grapalat" w:hAnsi="GHEA Grapalat" w:cs="Sylfaen"/>
          <w:szCs w:val="24"/>
        </w:rPr>
        <w:t xml:space="preserve"> </w:t>
      </w:r>
      <w:r w:rsidRPr="00064ADD">
        <w:rPr>
          <w:rFonts w:ascii="GHEA Grapalat" w:hAnsi="GHEA Grapalat" w:cs="Sylfaen"/>
          <w:szCs w:val="24"/>
          <w:lang w:val="ru-RU"/>
        </w:rPr>
        <w:t>օրվա</w:t>
      </w:r>
      <w:r w:rsidRPr="00064ADD">
        <w:rPr>
          <w:rFonts w:ascii="GHEA Grapalat" w:hAnsi="GHEA Grapalat" w:cs="Sylfaen"/>
          <w:szCs w:val="24"/>
        </w:rPr>
        <w:t xml:space="preserve"> </w:t>
      </w:r>
      <w:r w:rsidRPr="00064ADD">
        <w:rPr>
          <w:rFonts w:ascii="GHEA Grapalat" w:hAnsi="GHEA Grapalat" w:cs="Sylfaen"/>
          <w:szCs w:val="24"/>
          <w:lang w:val="ru-RU"/>
        </w:rPr>
        <w:t>ընթացքում։</w:t>
      </w:r>
    </w:p>
    <w:p w14:paraId="40E1DFA7" w14:textId="77777777" w:rsidR="00435780" w:rsidRPr="00064ADD" w:rsidRDefault="00435780" w:rsidP="00435780">
      <w:pPr>
        <w:ind w:firstLine="567"/>
        <w:jc w:val="both"/>
        <w:rPr>
          <w:rFonts w:ascii="GHEA Grapalat" w:hAnsi="GHEA Grapalat" w:cs="Sylfaen"/>
          <w:sz w:val="20"/>
          <w:lang w:val="af-ZA"/>
        </w:rPr>
      </w:pPr>
      <w:r w:rsidRPr="00064ADD">
        <w:rPr>
          <w:rFonts w:ascii="GHEA Grapalat" w:hAnsi="GHEA Grapalat" w:cs="Sylfaen"/>
          <w:sz w:val="20"/>
          <w:lang w:val="af-ZA"/>
        </w:rPr>
        <w:t>8.1</w:t>
      </w:r>
      <w:r w:rsidRPr="00064ADD">
        <w:rPr>
          <w:rFonts w:ascii="GHEA Grapalat" w:hAnsi="GHEA Grapalat" w:cs="Sylfaen"/>
          <w:sz w:val="20"/>
          <w:lang w:val="hy-AM"/>
        </w:rPr>
        <w:t>7</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Հանձնաժողովի</w:t>
      </w:r>
      <w:r w:rsidRPr="00064ADD">
        <w:rPr>
          <w:rFonts w:ascii="GHEA Grapalat" w:hAnsi="GHEA Grapalat" w:cs="Sylfaen"/>
          <w:sz w:val="20"/>
          <w:lang w:val="af-ZA"/>
        </w:rPr>
        <w:t xml:space="preserve"> </w:t>
      </w:r>
      <w:r w:rsidRPr="00064ADD">
        <w:rPr>
          <w:rFonts w:ascii="GHEA Grapalat" w:hAnsi="GHEA Grapalat" w:cs="Sylfaen"/>
          <w:sz w:val="20"/>
          <w:lang w:val="ru-RU"/>
        </w:rPr>
        <w:t>և</w:t>
      </w:r>
      <w:r w:rsidRPr="00064ADD">
        <w:rPr>
          <w:rFonts w:ascii="GHEA Grapalat" w:hAnsi="GHEA Grapalat" w:cs="Sylfaen"/>
          <w:sz w:val="20"/>
          <w:lang w:val="af-ZA"/>
        </w:rPr>
        <w:t xml:space="preserve"> (</w:t>
      </w:r>
      <w:r w:rsidRPr="00064ADD">
        <w:rPr>
          <w:rFonts w:ascii="GHEA Grapalat" w:hAnsi="GHEA Grapalat" w:cs="Sylfaen"/>
          <w:sz w:val="20"/>
          <w:lang w:val="ru-RU"/>
        </w:rPr>
        <w:t>կամ</w:t>
      </w:r>
      <w:r w:rsidRPr="00064ADD">
        <w:rPr>
          <w:rFonts w:ascii="GHEA Grapalat" w:hAnsi="GHEA Grapalat" w:cs="Sylfaen"/>
          <w:sz w:val="20"/>
          <w:lang w:val="af-ZA"/>
        </w:rPr>
        <w:t xml:space="preserve">) </w:t>
      </w:r>
      <w:r w:rsidRPr="00064ADD">
        <w:rPr>
          <w:rFonts w:ascii="GHEA Grapalat" w:hAnsi="GHEA Grapalat" w:cs="Sylfaen"/>
          <w:sz w:val="20"/>
          <w:lang w:val="ru-RU"/>
        </w:rPr>
        <w:t>պատվիրատուի</w:t>
      </w:r>
      <w:r w:rsidRPr="00064ADD">
        <w:rPr>
          <w:rFonts w:ascii="GHEA Grapalat" w:hAnsi="GHEA Grapalat" w:cs="Sylfaen"/>
          <w:sz w:val="20"/>
          <w:lang w:val="af-ZA"/>
        </w:rPr>
        <w:t xml:space="preserve"> </w:t>
      </w:r>
      <w:r w:rsidRPr="00064ADD">
        <w:rPr>
          <w:rFonts w:ascii="GHEA Grapalat" w:hAnsi="GHEA Grapalat" w:cs="Sylfaen"/>
          <w:sz w:val="20"/>
          <w:lang w:val="ru-RU"/>
        </w:rPr>
        <w:t>կողմից</w:t>
      </w:r>
      <w:r w:rsidRPr="00064ADD">
        <w:rPr>
          <w:rFonts w:ascii="GHEA Grapalat" w:hAnsi="GHEA Grapalat" w:cs="Sylfaen"/>
          <w:sz w:val="20"/>
          <w:lang w:val="af-ZA"/>
        </w:rPr>
        <w:t xml:space="preserve"> </w:t>
      </w:r>
      <w:r w:rsidRPr="00064ADD">
        <w:rPr>
          <w:rFonts w:ascii="GHEA Grapalat" w:hAnsi="GHEA Grapalat" w:cs="Sylfaen"/>
          <w:sz w:val="20"/>
          <w:lang w:val="ru-RU"/>
        </w:rPr>
        <w:t>էլեկտրոնային</w:t>
      </w:r>
      <w:r w:rsidRPr="00064ADD">
        <w:rPr>
          <w:rFonts w:ascii="GHEA Grapalat" w:hAnsi="GHEA Grapalat" w:cs="Sylfaen"/>
          <w:sz w:val="20"/>
          <w:lang w:val="af-ZA"/>
        </w:rPr>
        <w:t xml:space="preserve"> </w:t>
      </w:r>
      <w:r w:rsidRPr="00064ADD">
        <w:rPr>
          <w:rFonts w:ascii="GHEA Grapalat" w:hAnsi="GHEA Grapalat" w:cs="Sylfaen"/>
          <w:sz w:val="20"/>
          <w:lang w:val="ru-RU"/>
        </w:rPr>
        <w:t>ծանուցումներն</w:t>
      </w:r>
      <w:r w:rsidRPr="00064ADD">
        <w:rPr>
          <w:rFonts w:ascii="GHEA Grapalat" w:hAnsi="GHEA Grapalat" w:cs="Sylfaen"/>
          <w:sz w:val="20"/>
          <w:lang w:val="af-ZA"/>
        </w:rPr>
        <w:t xml:space="preserve"> </w:t>
      </w:r>
      <w:r w:rsidRPr="00064ADD">
        <w:rPr>
          <w:rFonts w:ascii="GHEA Grapalat" w:hAnsi="GHEA Grapalat" w:cs="Sylfaen"/>
          <w:sz w:val="20"/>
          <w:lang w:val="ru-RU"/>
        </w:rPr>
        <w:t>ուղարկվում</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մասնակցի</w:t>
      </w:r>
      <w:r w:rsidRPr="00064ADD">
        <w:rPr>
          <w:rFonts w:ascii="GHEA Grapalat" w:hAnsi="GHEA Grapalat" w:cs="Sylfaen"/>
          <w:sz w:val="20"/>
          <w:lang w:val="af-ZA"/>
        </w:rPr>
        <w:t xml:space="preserve"> հայտում նշված էլեկտրոնային փոստին ուղարկելու միջոցով, </w:t>
      </w:r>
      <w:r w:rsidRPr="00064ADD">
        <w:rPr>
          <w:rFonts w:ascii="GHEA Grapalat" w:hAnsi="GHEA Grapalat" w:cs="Sylfaen"/>
          <w:sz w:val="20"/>
          <w:lang w:val="ru-RU"/>
        </w:rPr>
        <w:t>իսկ</w:t>
      </w:r>
      <w:r w:rsidRPr="00064ADD">
        <w:rPr>
          <w:rFonts w:ascii="GHEA Grapalat" w:hAnsi="GHEA Grapalat" w:cs="Sylfaen"/>
          <w:sz w:val="20"/>
          <w:lang w:val="af-ZA"/>
        </w:rPr>
        <w:t xml:space="preserve"> </w:t>
      </w:r>
      <w:r w:rsidRPr="00064ADD">
        <w:rPr>
          <w:rFonts w:ascii="GHEA Grapalat" w:hAnsi="GHEA Grapalat" w:cs="Sylfaen"/>
          <w:sz w:val="20"/>
          <w:lang w:val="ru-RU"/>
        </w:rPr>
        <w:t>մասնակցի</w:t>
      </w:r>
      <w:r w:rsidRPr="00064ADD">
        <w:rPr>
          <w:rFonts w:ascii="GHEA Grapalat" w:hAnsi="GHEA Grapalat" w:cs="Sylfaen"/>
          <w:sz w:val="20"/>
          <w:lang w:val="af-ZA"/>
        </w:rPr>
        <w:t xml:space="preserve"> </w:t>
      </w:r>
      <w:r w:rsidRPr="00064ADD">
        <w:rPr>
          <w:rFonts w:ascii="GHEA Grapalat" w:hAnsi="GHEA Grapalat" w:cs="Sylfaen"/>
          <w:sz w:val="20"/>
          <w:lang w:val="ru-RU"/>
        </w:rPr>
        <w:t>կողմից</w:t>
      </w:r>
      <w:r w:rsidRPr="00064ADD">
        <w:rPr>
          <w:rFonts w:ascii="GHEA Grapalat" w:hAnsi="GHEA Grapalat" w:cs="Sylfaen"/>
          <w:sz w:val="20"/>
          <w:lang w:val="af-ZA"/>
        </w:rPr>
        <w:t xml:space="preserve">` </w:t>
      </w:r>
      <w:r w:rsidRPr="00064ADD">
        <w:rPr>
          <w:rFonts w:ascii="GHEA Grapalat" w:hAnsi="GHEA Grapalat" w:cs="Sylfaen"/>
          <w:sz w:val="20"/>
          <w:lang w:val="ru-RU"/>
        </w:rPr>
        <w:t>իր</w:t>
      </w:r>
      <w:r w:rsidRPr="00064ADD">
        <w:rPr>
          <w:rFonts w:ascii="GHEA Grapalat" w:hAnsi="GHEA Grapalat" w:cs="Sylfaen"/>
          <w:sz w:val="20"/>
          <w:lang w:val="af-ZA"/>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նշված</w:t>
      </w:r>
      <w:r w:rsidRPr="00064ADD">
        <w:rPr>
          <w:rFonts w:ascii="GHEA Grapalat" w:hAnsi="GHEA Grapalat" w:cs="Sylfaen"/>
          <w:sz w:val="20"/>
          <w:lang w:val="af-ZA"/>
        </w:rPr>
        <w:t xml:space="preserve"> </w:t>
      </w:r>
      <w:r w:rsidRPr="00064ADD">
        <w:rPr>
          <w:rFonts w:ascii="GHEA Grapalat" w:hAnsi="GHEA Grapalat" w:cs="Sylfaen"/>
          <w:sz w:val="20"/>
          <w:lang w:val="ru-RU"/>
        </w:rPr>
        <w:t>էլեկտրոնային</w:t>
      </w:r>
      <w:r w:rsidRPr="00064ADD">
        <w:rPr>
          <w:rFonts w:ascii="GHEA Grapalat" w:hAnsi="GHEA Grapalat" w:cs="Sylfaen"/>
          <w:sz w:val="20"/>
          <w:lang w:val="af-ZA"/>
        </w:rPr>
        <w:t xml:space="preserve"> </w:t>
      </w:r>
      <w:r w:rsidRPr="00064ADD">
        <w:rPr>
          <w:rFonts w:ascii="GHEA Grapalat" w:hAnsi="GHEA Grapalat" w:cs="Sylfaen"/>
          <w:sz w:val="20"/>
          <w:lang w:val="ru-RU"/>
        </w:rPr>
        <w:t>փոստից</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հրավերում</w:t>
      </w:r>
      <w:r w:rsidRPr="00064ADD">
        <w:rPr>
          <w:rFonts w:ascii="GHEA Grapalat" w:hAnsi="GHEA Grapalat" w:cs="Sylfaen"/>
          <w:sz w:val="20"/>
          <w:lang w:val="af-ZA"/>
        </w:rPr>
        <w:t xml:space="preserve"> </w:t>
      </w:r>
      <w:r w:rsidRPr="00064ADD">
        <w:rPr>
          <w:rFonts w:ascii="GHEA Grapalat" w:hAnsi="GHEA Grapalat" w:cs="Sylfaen"/>
          <w:sz w:val="20"/>
          <w:lang w:val="ru-RU"/>
        </w:rPr>
        <w:t>նշված</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հանձնաժողովի</w:t>
      </w:r>
      <w:r w:rsidRPr="00064ADD">
        <w:rPr>
          <w:rFonts w:ascii="GHEA Grapalat" w:hAnsi="GHEA Grapalat" w:cs="Sylfaen"/>
          <w:sz w:val="20"/>
          <w:lang w:val="af-ZA"/>
        </w:rPr>
        <w:t xml:space="preserve"> </w:t>
      </w:r>
      <w:r w:rsidRPr="00064ADD">
        <w:rPr>
          <w:rFonts w:ascii="GHEA Grapalat" w:hAnsi="GHEA Grapalat" w:cs="Sylfaen"/>
          <w:sz w:val="20"/>
          <w:lang w:val="ru-RU"/>
        </w:rPr>
        <w:t>քարտուղարի</w:t>
      </w:r>
      <w:r w:rsidRPr="00064ADD">
        <w:rPr>
          <w:rFonts w:ascii="GHEA Grapalat" w:hAnsi="GHEA Grapalat" w:cs="Sylfaen"/>
          <w:sz w:val="20"/>
          <w:lang w:val="af-ZA"/>
        </w:rPr>
        <w:t xml:space="preserve"> </w:t>
      </w:r>
      <w:r w:rsidRPr="00064ADD">
        <w:rPr>
          <w:rFonts w:ascii="GHEA Grapalat" w:hAnsi="GHEA Grapalat" w:cs="Sylfaen"/>
          <w:sz w:val="20"/>
          <w:lang w:val="ru-RU"/>
        </w:rPr>
        <w:t>էլեկտրոնային</w:t>
      </w:r>
      <w:r w:rsidRPr="00064ADD">
        <w:rPr>
          <w:rFonts w:ascii="GHEA Grapalat" w:hAnsi="GHEA Grapalat" w:cs="Sylfaen"/>
          <w:sz w:val="20"/>
          <w:lang w:val="af-ZA"/>
        </w:rPr>
        <w:t xml:space="preserve"> </w:t>
      </w:r>
      <w:r w:rsidRPr="00064ADD">
        <w:rPr>
          <w:rFonts w:ascii="GHEA Grapalat" w:hAnsi="GHEA Grapalat" w:cs="Sylfaen"/>
          <w:sz w:val="20"/>
          <w:lang w:val="ru-RU"/>
        </w:rPr>
        <w:t>փոստին</w:t>
      </w:r>
      <w:r w:rsidRPr="00064ADD">
        <w:rPr>
          <w:rFonts w:ascii="GHEA Grapalat" w:hAnsi="GHEA Grapalat" w:cs="Sylfaen"/>
          <w:sz w:val="20"/>
          <w:lang w:val="af-ZA"/>
        </w:rPr>
        <w:t xml:space="preserve"> </w:t>
      </w:r>
      <w:r w:rsidRPr="00064ADD">
        <w:rPr>
          <w:rFonts w:ascii="GHEA Grapalat" w:hAnsi="GHEA Grapalat"/>
          <w:sz w:val="20"/>
          <w:szCs w:val="20"/>
          <w:lang w:val="af-ZA" w:eastAsia="x-none"/>
        </w:rPr>
        <w:t>ուղարկվելու միջոցով:</w:t>
      </w:r>
    </w:p>
    <w:p w14:paraId="344DD81E" w14:textId="77777777" w:rsidR="00435780" w:rsidRPr="00064ADD" w:rsidRDefault="00435780" w:rsidP="00435780">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968D78F" w14:textId="77777777" w:rsidR="00435780" w:rsidRPr="00064ADD" w:rsidRDefault="00435780" w:rsidP="00435780">
      <w:pPr>
        <w:pStyle w:val="23"/>
        <w:spacing w:line="240" w:lineRule="auto"/>
        <w:ind w:firstLine="567"/>
        <w:rPr>
          <w:rFonts w:ascii="GHEA Grapalat" w:hAnsi="GHEA Grapalat"/>
          <w:lang w:val="hy-AM"/>
        </w:rPr>
      </w:pPr>
      <w:r w:rsidRPr="00064ADD">
        <w:rPr>
          <w:rFonts w:ascii="GHEA Grapalat" w:hAnsi="GHEA Grapalat"/>
        </w:rPr>
        <w:t>8</w:t>
      </w:r>
      <w:r w:rsidRPr="00064ADD">
        <w:rPr>
          <w:rFonts w:ascii="GHEA Grapalat" w:hAnsi="GHEA Grapalat"/>
          <w:lang w:val="hy-AM"/>
        </w:rPr>
        <w:t>.</w:t>
      </w:r>
      <w:r w:rsidRPr="00064ADD">
        <w:rPr>
          <w:rFonts w:ascii="GHEA Grapalat" w:hAnsi="GHEA Grapalat"/>
        </w:rPr>
        <w:t>1</w:t>
      </w:r>
      <w:r w:rsidRPr="00064ADD">
        <w:rPr>
          <w:rFonts w:ascii="GHEA Grapalat" w:hAnsi="GHEA Grapalat"/>
          <w:lang w:val="hy-AM"/>
        </w:rPr>
        <w:t>8</w:t>
      </w:r>
      <w:r w:rsidRPr="00064ADD">
        <w:rPr>
          <w:rFonts w:ascii="GHEA Grapalat" w:hAnsi="GHEA Grapalat"/>
        </w:rPr>
        <w:t xml:space="preserve"> </w:t>
      </w:r>
      <w:r w:rsidRPr="00064ADD">
        <w:rPr>
          <w:rFonts w:ascii="GHEA Grapalat" w:hAnsi="GHEA Grapalat" w:cs="Sylfaen"/>
        </w:rPr>
        <w:t>Հայտերի</w:t>
      </w:r>
      <w:r w:rsidRPr="00064ADD">
        <w:rPr>
          <w:rFonts w:ascii="GHEA Grapalat" w:hAnsi="GHEA Grapalat" w:cs="Arial"/>
        </w:rPr>
        <w:t xml:space="preserve"> </w:t>
      </w:r>
      <w:r w:rsidRPr="00064ADD">
        <w:rPr>
          <w:rFonts w:ascii="GHEA Grapalat" w:hAnsi="GHEA Grapalat" w:cs="Sylfaen"/>
        </w:rPr>
        <w:t>գնահատումը</w:t>
      </w:r>
      <w:r w:rsidRPr="00064ADD">
        <w:rPr>
          <w:rFonts w:ascii="GHEA Grapalat" w:hAnsi="GHEA Grapalat" w:cs="Arial"/>
        </w:rPr>
        <w:t xml:space="preserve"> </w:t>
      </w:r>
      <w:r w:rsidRPr="00064ADD">
        <w:rPr>
          <w:rFonts w:ascii="GHEA Grapalat" w:hAnsi="GHEA Grapalat" w:cs="Sylfaen"/>
        </w:rPr>
        <w:t>և</w:t>
      </w:r>
      <w:r w:rsidRPr="00064ADD">
        <w:rPr>
          <w:rFonts w:ascii="GHEA Grapalat" w:hAnsi="GHEA Grapalat" w:cs="Arial"/>
        </w:rPr>
        <w:t xml:space="preserve"> </w:t>
      </w:r>
      <w:r w:rsidRPr="00064ADD">
        <w:rPr>
          <w:rFonts w:ascii="GHEA Grapalat" w:hAnsi="GHEA Grapalat" w:cs="Sylfaen"/>
        </w:rPr>
        <w:t>ընտրված մասնակցի որոշումն</w:t>
      </w:r>
      <w:r w:rsidRPr="00064ADD">
        <w:rPr>
          <w:rFonts w:ascii="GHEA Grapalat" w:hAnsi="GHEA Grapalat" w:cs="Arial"/>
        </w:rPr>
        <w:t xml:space="preserve"> </w:t>
      </w:r>
      <w:r w:rsidRPr="00064ADD">
        <w:rPr>
          <w:rFonts w:ascii="GHEA Grapalat" w:hAnsi="GHEA Grapalat" w:cs="Sylfaen"/>
        </w:rPr>
        <w:t>իրականացվում</w:t>
      </w:r>
      <w:r w:rsidRPr="00064ADD">
        <w:rPr>
          <w:rFonts w:ascii="GHEA Grapalat" w:hAnsi="GHEA Grapalat" w:cs="Arial"/>
        </w:rPr>
        <w:t xml:space="preserve"> </w:t>
      </w:r>
      <w:r w:rsidRPr="00064ADD">
        <w:rPr>
          <w:rFonts w:ascii="GHEA Grapalat" w:hAnsi="GHEA Grapalat" w:cs="Sylfaen"/>
        </w:rPr>
        <w:t>է</w:t>
      </w:r>
      <w:r w:rsidRPr="00064ADD">
        <w:rPr>
          <w:rFonts w:ascii="GHEA Grapalat" w:hAnsi="GHEA Grapalat" w:cs="Arial"/>
        </w:rPr>
        <w:t xml:space="preserve"> </w:t>
      </w:r>
      <w:r w:rsidRPr="00064ADD">
        <w:rPr>
          <w:rFonts w:ascii="GHEA Grapalat" w:hAnsi="GHEA Grapalat" w:cs="Sylfaen"/>
        </w:rPr>
        <w:t>ըստ</w:t>
      </w:r>
      <w:r w:rsidRPr="00064ADD">
        <w:rPr>
          <w:rFonts w:ascii="GHEA Grapalat" w:hAnsi="GHEA Grapalat" w:cs="Arial"/>
        </w:rPr>
        <w:t xml:space="preserve"> </w:t>
      </w:r>
      <w:r w:rsidRPr="00064ADD">
        <w:rPr>
          <w:rFonts w:ascii="GHEA Grapalat" w:hAnsi="GHEA Grapalat" w:cs="Sylfaen"/>
        </w:rPr>
        <w:t>առանձին</w:t>
      </w:r>
      <w:r w:rsidRPr="00064ADD">
        <w:rPr>
          <w:rFonts w:ascii="GHEA Grapalat" w:hAnsi="GHEA Grapalat" w:cs="Arial"/>
        </w:rPr>
        <w:t xml:space="preserve"> </w:t>
      </w:r>
      <w:r w:rsidRPr="00064ADD">
        <w:rPr>
          <w:rFonts w:ascii="GHEA Grapalat" w:hAnsi="GHEA Grapalat" w:cs="Sylfaen"/>
        </w:rPr>
        <w:t>չափաբաժինների</w:t>
      </w:r>
      <w:r w:rsidRPr="00064ADD">
        <w:rPr>
          <w:rFonts w:ascii="GHEA Grapalat" w:hAnsi="GHEA Grapalat" w:cs="Sylfaen"/>
          <w:vertAlign w:val="superscript"/>
        </w:rPr>
        <w:t>10</w:t>
      </w:r>
      <w:r w:rsidRPr="00064ADD">
        <w:rPr>
          <w:rStyle w:val="af6"/>
          <w:rFonts w:ascii="GHEA Grapalat" w:hAnsi="GHEA Grapalat" w:cs="Sylfaen"/>
          <w:color w:val="FFFFFF"/>
        </w:rPr>
        <w:footnoteReference w:id="6"/>
      </w:r>
      <w:r w:rsidRPr="00064ADD">
        <w:rPr>
          <w:rFonts w:ascii="GHEA Grapalat" w:hAnsi="GHEA Grapalat" w:cs="Tahoma"/>
        </w:rPr>
        <w:t>։</w:t>
      </w:r>
      <w:r w:rsidRPr="00064ADD">
        <w:rPr>
          <w:rFonts w:ascii="GHEA Grapalat" w:hAnsi="GHEA Grapalat" w:cs="Tahoma"/>
          <w:lang w:val="hy-AM"/>
        </w:rPr>
        <w:t xml:space="preserve"> </w:t>
      </w:r>
    </w:p>
    <w:p w14:paraId="36224890" w14:textId="77777777" w:rsidR="00435780" w:rsidRPr="00064ADD" w:rsidRDefault="00435780" w:rsidP="00435780">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8.1</w:t>
      </w:r>
      <w:r w:rsidRPr="00064ADD">
        <w:rPr>
          <w:rFonts w:ascii="GHEA Grapalat" w:hAnsi="GHEA Grapalat"/>
          <w:sz w:val="20"/>
          <w:szCs w:val="20"/>
          <w:lang w:val="hy-AM" w:eastAsia="x-none"/>
        </w:rPr>
        <w:t>9</w:t>
      </w:r>
      <w:r w:rsidRPr="00064ADD">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064ADD">
        <w:rPr>
          <w:rFonts w:ascii="GHEA Grapalat" w:hAnsi="GHEA Grapalat"/>
          <w:sz w:val="20"/>
          <w:szCs w:val="20"/>
          <w:lang w:val="hy-AM" w:eastAsia="x-none"/>
        </w:rPr>
        <w:t>հրավերի 1-ին մասի 8.12-ից 8.18րդ կետերով սահմանված ընթացակարգի կիրառմամբ</w:t>
      </w:r>
      <w:r w:rsidRPr="00064ADD">
        <w:rPr>
          <w:rFonts w:ascii="GHEA Grapalat" w:hAnsi="GHEA Grapalat"/>
          <w:sz w:val="20"/>
          <w:szCs w:val="20"/>
          <w:lang w:val="af-ZA" w:eastAsia="x-none"/>
        </w:rPr>
        <w:t>:</w:t>
      </w:r>
    </w:p>
    <w:p w14:paraId="5C469E51" w14:textId="77777777" w:rsidR="00435780" w:rsidRPr="00064ADD" w:rsidRDefault="00435780" w:rsidP="00435780">
      <w:pPr>
        <w:pStyle w:val="23"/>
        <w:spacing w:line="240" w:lineRule="auto"/>
        <w:ind w:firstLine="567"/>
        <w:rPr>
          <w:rFonts w:ascii="GHEA Grapalat" w:hAnsi="GHEA Grapalat" w:cs="Sylfaen"/>
          <w:szCs w:val="24"/>
        </w:rPr>
      </w:pPr>
      <w:r w:rsidRPr="00064ADD">
        <w:rPr>
          <w:rFonts w:ascii="GHEA Grapalat" w:hAnsi="GHEA Grapalat" w:cs="Sylfaen"/>
          <w:szCs w:val="24"/>
        </w:rPr>
        <w:t>8</w:t>
      </w:r>
      <w:r w:rsidRPr="00064ADD">
        <w:rPr>
          <w:rFonts w:ascii="GHEA Grapalat" w:hAnsi="GHEA Grapalat" w:cs="Sylfaen"/>
          <w:szCs w:val="24"/>
          <w:lang w:val="hy-AM"/>
        </w:rPr>
        <w:t>.20</w:t>
      </w:r>
      <w:r w:rsidRPr="00064ADD">
        <w:rPr>
          <w:rFonts w:ascii="GHEA Grapalat" w:hAnsi="GHEA Grapalat" w:cs="Sylfaen"/>
          <w:szCs w:val="24"/>
        </w:rPr>
        <w:t xml:space="preserve"> </w:t>
      </w:r>
      <w:r w:rsidRPr="00064ADD">
        <w:rPr>
          <w:rFonts w:ascii="GHEA Grapalat" w:hAnsi="GHEA Grapalat" w:cs="Sylfaen"/>
          <w:szCs w:val="24"/>
          <w:lang w:val="ru-RU"/>
        </w:rPr>
        <w:t>Մասնակից</w:t>
      </w:r>
      <w:r w:rsidRPr="00064ADD">
        <w:rPr>
          <w:rFonts w:ascii="GHEA Grapalat" w:hAnsi="GHEA Grapalat" w:cs="Sylfaen"/>
          <w:szCs w:val="24"/>
          <w:lang w:val="en-US"/>
        </w:rPr>
        <w:t>ն</w:t>
      </w:r>
      <w:r w:rsidRPr="00064ADD">
        <w:rPr>
          <w:rFonts w:ascii="GHEA Grapalat" w:hAnsi="GHEA Grapalat" w:cs="Sylfaen"/>
          <w:szCs w:val="24"/>
        </w:rPr>
        <w:t xml:space="preserve"> </w:t>
      </w:r>
      <w:r w:rsidRPr="00064ADD">
        <w:rPr>
          <w:rFonts w:ascii="GHEA Grapalat" w:hAnsi="GHEA Grapalat" w:cs="Sylfaen"/>
          <w:szCs w:val="24"/>
          <w:lang w:val="ru-RU"/>
        </w:rPr>
        <w:t>իրեն</w:t>
      </w:r>
      <w:r w:rsidRPr="00064ADD">
        <w:rPr>
          <w:rFonts w:ascii="GHEA Grapalat" w:hAnsi="GHEA Grapalat" w:cs="Sylfaen"/>
          <w:szCs w:val="24"/>
        </w:rPr>
        <w:t xml:space="preserve"> </w:t>
      </w:r>
      <w:r w:rsidRPr="00064ADD">
        <w:rPr>
          <w:rFonts w:ascii="GHEA Grapalat" w:hAnsi="GHEA Grapalat" w:cs="Sylfaen"/>
          <w:szCs w:val="24"/>
          <w:lang w:val="ru-RU"/>
        </w:rPr>
        <w:t>ներկայացված</w:t>
      </w:r>
      <w:r w:rsidRPr="00064ADD">
        <w:rPr>
          <w:rFonts w:ascii="GHEA Grapalat" w:hAnsi="GHEA Grapalat" w:cs="Sylfaen"/>
          <w:szCs w:val="24"/>
        </w:rPr>
        <w:t xml:space="preserve"> </w:t>
      </w:r>
      <w:r w:rsidRPr="00064ADD">
        <w:rPr>
          <w:rFonts w:ascii="GHEA Grapalat" w:hAnsi="GHEA Grapalat" w:cs="Sylfaen"/>
          <w:szCs w:val="24"/>
          <w:lang w:val="ru-RU"/>
        </w:rPr>
        <w:t>պահանջների</w:t>
      </w:r>
      <w:r w:rsidRPr="00064ADD">
        <w:rPr>
          <w:rFonts w:ascii="GHEA Grapalat" w:hAnsi="GHEA Grapalat" w:cs="Sylfaen"/>
          <w:szCs w:val="24"/>
        </w:rPr>
        <w:t xml:space="preserve"> </w:t>
      </w:r>
      <w:r w:rsidRPr="00064ADD">
        <w:rPr>
          <w:rFonts w:ascii="GHEA Grapalat" w:hAnsi="GHEA Grapalat" w:cs="Sylfaen"/>
          <w:szCs w:val="24"/>
          <w:lang w:val="ru-RU"/>
        </w:rPr>
        <w:t>համապատասխանության</w:t>
      </w:r>
      <w:r w:rsidRPr="00064ADD">
        <w:rPr>
          <w:rFonts w:ascii="GHEA Grapalat" w:hAnsi="GHEA Grapalat" w:cs="Sylfaen"/>
          <w:szCs w:val="24"/>
        </w:rPr>
        <w:t xml:space="preserve"> </w:t>
      </w:r>
      <w:r w:rsidRPr="00064ADD">
        <w:rPr>
          <w:rFonts w:ascii="GHEA Grapalat" w:hAnsi="GHEA Grapalat" w:cs="Sylfaen"/>
          <w:szCs w:val="24"/>
          <w:lang w:val="ru-RU"/>
        </w:rPr>
        <w:t>հիմնավորման</w:t>
      </w:r>
      <w:r w:rsidRPr="00064ADD">
        <w:rPr>
          <w:rFonts w:ascii="GHEA Grapalat" w:hAnsi="GHEA Grapalat" w:cs="Sylfaen"/>
          <w:szCs w:val="24"/>
        </w:rPr>
        <w:t xml:space="preserve"> </w:t>
      </w:r>
      <w:r w:rsidRPr="00064ADD">
        <w:rPr>
          <w:rFonts w:ascii="GHEA Grapalat" w:hAnsi="GHEA Grapalat" w:cs="Sylfaen"/>
          <w:szCs w:val="24"/>
          <w:lang w:val="ru-RU"/>
        </w:rPr>
        <w:t>նպատակով</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է</w:t>
      </w:r>
      <w:r w:rsidRPr="00064ADD">
        <w:rPr>
          <w:rFonts w:ascii="GHEA Grapalat" w:hAnsi="GHEA Grapalat" w:cs="Sylfaen"/>
          <w:szCs w:val="24"/>
        </w:rPr>
        <w:t xml:space="preserve"> </w:t>
      </w:r>
      <w:r w:rsidRPr="00064ADD">
        <w:rPr>
          <w:rFonts w:ascii="GHEA Grapalat" w:hAnsi="GHEA Grapalat" w:cs="Sylfaen"/>
          <w:szCs w:val="24"/>
          <w:lang w:val="ru-RU"/>
        </w:rPr>
        <w:t>ներկայացնել</w:t>
      </w:r>
      <w:r w:rsidRPr="00064ADD">
        <w:rPr>
          <w:rFonts w:ascii="GHEA Grapalat" w:hAnsi="GHEA Grapalat" w:cs="Sylfaen"/>
          <w:szCs w:val="24"/>
        </w:rPr>
        <w:t xml:space="preserve"> </w:t>
      </w:r>
      <w:r w:rsidRPr="00064ADD">
        <w:rPr>
          <w:rFonts w:ascii="GHEA Grapalat" w:hAnsi="GHEA Grapalat" w:cs="Sylfaen"/>
          <w:szCs w:val="24"/>
          <w:lang w:val="ru-RU"/>
        </w:rPr>
        <w:t>լրացուցիչ</w:t>
      </w:r>
      <w:r w:rsidRPr="00064ADD">
        <w:rPr>
          <w:rFonts w:ascii="GHEA Grapalat" w:hAnsi="GHEA Grapalat" w:cs="Sylfaen"/>
          <w:szCs w:val="24"/>
        </w:rPr>
        <w:t xml:space="preserve"> </w:t>
      </w:r>
      <w:r w:rsidRPr="00064ADD">
        <w:rPr>
          <w:rFonts w:ascii="GHEA Grapalat" w:hAnsi="GHEA Grapalat" w:cs="Sylfaen"/>
          <w:szCs w:val="24"/>
          <w:lang w:val="ru-RU"/>
        </w:rPr>
        <w:t>այլ</w:t>
      </w:r>
      <w:r w:rsidRPr="00064ADD">
        <w:rPr>
          <w:rFonts w:ascii="GHEA Grapalat" w:hAnsi="GHEA Grapalat" w:cs="Sylfaen"/>
          <w:szCs w:val="24"/>
        </w:rPr>
        <w:t xml:space="preserve"> </w:t>
      </w:r>
      <w:r w:rsidRPr="00064ADD">
        <w:rPr>
          <w:rFonts w:ascii="GHEA Grapalat" w:hAnsi="GHEA Grapalat" w:cs="Sylfaen"/>
          <w:szCs w:val="24"/>
          <w:lang w:val="ru-RU"/>
        </w:rPr>
        <w:t>փաստաթղթեր</w:t>
      </w:r>
      <w:r w:rsidRPr="00064ADD">
        <w:rPr>
          <w:rFonts w:ascii="GHEA Grapalat" w:hAnsi="GHEA Grapalat" w:cs="Sylfaen"/>
          <w:szCs w:val="24"/>
        </w:rPr>
        <w:t xml:space="preserve">, </w:t>
      </w:r>
      <w:r w:rsidRPr="00064ADD">
        <w:rPr>
          <w:rFonts w:ascii="GHEA Grapalat" w:hAnsi="GHEA Grapalat" w:cs="Sylfaen"/>
          <w:szCs w:val="24"/>
          <w:lang w:val="ru-RU"/>
        </w:rPr>
        <w:t>տեղեկություններ</w:t>
      </w:r>
      <w:r w:rsidRPr="00064ADD">
        <w:rPr>
          <w:rFonts w:ascii="GHEA Grapalat" w:hAnsi="GHEA Grapalat" w:cs="Sylfaen"/>
          <w:szCs w:val="24"/>
        </w:rPr>
        <w:t xml:space="preserve"> </w:t>
      </w:r>
      <w:r w:rsidRPr="00064ADD">
        <w:rPr>
          <w:rFonts w:ascii="GHEA Grapalat" w:hAnsi="GHEA Grapalat" w:cs="Sylfaen"/>
          <w:szCs w:val="24"/>
          <w:lang w:val="ru-RU"/>
        </w:rPr>
        <w:t>և</w:t>
      </w:r>
      <w:r w:rsidRPr="00064ADD">
        <w:rPr>
          <w:rFonts w:ascii="GHEA Grapalat" w:hAnsi="GHEA Grapalat" w:cs="Sylfaen"/>
          <w:szCs w:val="24"/>
        </w:rPr>
        <w:t xml:space="preserve"> </w:t>
      </w:r>
      <w:r w:rsidRPr="00064ADD">
        <w:rPr>
          <w:rFonts w:ascii="GHEA Grapalat" w:hAnsi="GHEA Grapalat" w:cs="Sylfaen"/>
          <w:szCs w:val="24"/>
          <w:lang w:val="ru-RU"/>
        </w:rPr>
        <w:t>նյութեր։</w:t>
      </w:r>
    </w:p>
    <w:p w14:paraId="1C3479BF" w14:textId="77777777" w:rsidR="00435780" w:rsidRPr="00064ADD" w:rsidRDefault="00435780" w:rsidP="00435780">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Pr="00064ADD">
        <w:rPr>
          <w:rFonts w:ascii="GHEA Grapalat" w:hAnsi="GHEA Grapalat" w:cs="Sylfaen"/>
          <w:szCs w:val="24"/>
          <w:lang w:val="ru-RU"/>
        </w:rPr>
        <w:t>անձնաժողովը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է</w:t>
      </w:r>
      <w:r w:rsidRPr="00064ADD">
        <w:rPr>
          <w:rFonts w:ascii="GHEA Grapalat" w:hAnsi="GHEA Grapalat" w:cs="Sylfaen"/>
          <w:szCs w:val="24"/>
        </w:rPr>
        <w:t xml:space="preserve"> </w:t>
      </w:r>
      <w:r w:rsidRPr="00064ADD">
        <w:rPr>
          <w:rFonts w:ascii="GHEA Grapalat" w:hAnsi="GHEA Grapalat" w:cs="Sylfaen"/>
          <w:szCs w:val="24"/>
          <w:lang w:val="ru-RU"/>
        </w:rPr>
        <w:t>ստուգել</w:t>
      </w:r>
      <w:r w:rsidRPr="00064ADD">
        <w:rPr>
          <w:rFonts w:ascii="GHEA Grapalat" w:hAnsi="GHEA Grapalat" w:cs="Sylfaen"/>
          <w:szCs w:val="24"/>
        </w:rPr>
        <w:t xml:space="preserve"> </w:t>
      </w:r>
      <w:r w:rsidRPr="00064ADD">
        <w:rPr>
          <w:rFonts w:ascii="GHEA Grapalat" w:hAnsi="GHEA Grapalat" w:cs="Sylfaen"/>
          <w:szCs w:val="24"/>
          <w:lang w:val="en-US"/>
        </w:rPr>
        <w:t>մ</w:t>
      </w:r>
      <w:r w:rsidRPr="00064ADD">
        <w:rPr>
          <w:rFonts w:ascii="GHEA Grapalat" w:hAnsi="GHEA Grapalat" w:cs="Sylfaen"/>
          <w:szCs w:val="24"/>
          <w:lang w:val="ru-RU"/>
        </w:rPr>
        <w:t>ասնակցի</w:t>
      </w:r>
      <w:r w:rsidRPr="00064ADD">
        <w:rPr>
          <w:rFonts w:ascii="GHEA Grapalat" w:hAnsi="GHEA Grapalat" w:cs="Sylfaen"/>
          <w:szCs w:val="24"/>
        </w:rPr>
        <w:t xml:space="preserve"> </w:t>
      </w:r>
      <w:r w:rsidRPr="00064ADD">
        <w:rPr>
          <w:rFonts w:ascii="GHEA Grapalat" w:hAnsi="GHEA Grapalat" w:cs="Sylfaen"/>
          <w:szCs w:val="24"/>
          <w:lang w:val="ru-RU"/>
        </w:rPr>
        <w:t>ներկայացրած</w:t>
      </w:r>
      <w:r w:rsidRPr="00064ADD">
        <w:rPr>
          <w:rFonts w:ascii="GHEA Grapalat" w:hAnsi="GHEA Grapalat" w:cs="Sylfaen"/>
          <w:szCs w:val="24"/>
        </w:rPr>
        <w:t xml:space="preserve"> </w:t>
      </w:r>
      <w:r w:rsidRPr="00064ADD">
        <w:rPr>
          <w:rFonts w:ascii="GHEA Grapalat" w:hAnsi="GHEA Grapalat" w:cs="Sylfaen"/>
          <w:szCs w:val="24"/>
          <w:lang w:val="ru-RU"/>
        </w:rPr>
        <w:t>տվյալների</w:t>
      </w:r>
      <w:r w:rsidRPr="00064ADD">
        <w:rPr>
          <w:rFonts w:ascii="GHEA Grapalat" w:hAnsi="GHEA Grapalat" w:cs="Sylfaen"/>
          <w:szCs w:val="24"/>
        </w:rPr>
        <w:t xml:space="preserve"> </w:t>
      </w:r>
      <w:r w:rsidRPr="00064ADD">
        <w:rPr>
          <w:rFonts w:ascii="GHEA Grapalat" w:hAnsi="GHEA Grapalat" w:cs="Sylfaen"/>
          <w:szCs w:val="24"/>
          <w:lang w:val="ru-RU"/>
        </w:rPr>
        <w:t>իսկությունը</w:t>
      </w:r>
      <w:r w:rsidRPr="00064ADD">
        <w:rPr>
          <w:rFonts w:ascii="GHEA Grapalat" w:hAnsi="GHEA Grapalat" w:cs="Sylfaen"/>
          <w:szCs w:val="24"/>
        </w:rPr>
        <w:t xml:space="preserve">` </w:t>
      </w:r>
      <w:r w:rsidRPr="00064ADD">
        <w:rPr>
          <w:rFonts w:ascii="GHEA Grapalat" w:hAnsi="GHEA Grapalat" w:cs="Sylfaen"/>
          <w:szCs w:val="24"/>
          <w:lang w:val="ru-RU"/>
        </w:rPr>
        <w:t>օգտագործելով</w:t>
      </w:r>
      <w:r w:rsidRPr="00064ADD">
        <w:rPr>
          <w:rFonts w:ascii="GHEA Grapalat" w:hAnsi="GHEA Grapalat" w:cs="Sylfaen"/>
          <w:szCs w:val="24"/>
        </w:rPr>
        <w:t xml:space="preserve"> </w:t>
      </w:r>
      <w:r w:rsidRPr="00064ADD">
        <w:rPr>
          <w:rFonts w:ascii="GHEA Grapalat" w:hAnsi="GHEA Grapalat" w:cs="Sylfaen"/>
          <w:szCs w:val="24"/>
          <w:lang w:val="ru-RU"/>
        </w:rPr>
        <w:t>պաշտոնական</w:t>
      </w:r>
      <w:r w:rsidRPr="00064ADD">
        <w:rPr>
          <w:rFonts w:ascii="GHEA Grapalat" w:hAnsi="GHEA Grapalat" w:cs="Sylfaen"/>
          <w:szCs w:val="24"/>
        </w:rPr>
        <w:t xml:space="preserve"> </w:t>
      </w:r>
      <w:r w:rsidRPr="00064ADD">
        <w:rPr>
          <w:rFonts w:ascii="GHEA Grapalat" w:hAnsi="GHEA Grapalat" w:cs="Sylfaen"/>
          <w:szCs w:val="24"/>
          <w:lang w:val="ru-RU"/>
        </w:rPr>
        <w:t>աղբյուրներից</w:t>
      </w:r>
      <w:r w:rsidRPr="00064ADD">
        <w:rPr>
          <w:rFonts w:ascii="GHEA Grapalat" w:hAnsi="GHEA Grapalat" w:cs="Sylfaen"/>
          <w:szCs w:val="24"/>
        </w:rPr>
        <w:t xml:space="preserve"> </w:t>
      </w:r>
      <w:r w:rsidRPr="00064ADD">
        <w:rPr>
          <w:rFonts w:ascii="GHEA Grapalat" w:hAnsi="GHEA Grapalat" w:cs="Sylfaen"/>
          <w:szCs w:val="24"/>
          <w:lang w:val="ru-RU"/>
        </w:rPr>
        <w:t>ստացված</w:t>
      </w:r>
      <w:r w:rsidRPr="00064ADD">
        <w:rPr>
          <w:rFonts w:ascii="GHEA Grapalat" w:hAnsi="GHEA Grapalat" w:cs="Sylfaen"/>
          <w:szCs w:val="24"/>
        </w:rPr>
        <w:t xml:space="preserve"> </w:t>
      </w:r>
      <w:r w:rsidRPr="00064ADD">
        <w:rPr>
          <w:rFonts w:ascii="GHEA Grapalat" w:hAnsi="GHEA Grapalat" w:cs="Sylfaen"/>
          <w:szCs w:val="24"/>
          <w:lang w:val="ru-RU"/>
        </w:rPr>
        <w:t>տվյալներ</w:t>
      </w:r>
      <w:r w:rsidRPr="00064ADD">
        <w:rPr>
          <w:rFonts w:ascii="GHEA Grapalat" w:hAnsi="GHEA Grapalat" w:cs="Sylfaen"/>
          <w:szCs w:val="24"/>
        </w:rPr>
        <w:t xml:space="preserve"> </w:t>
      </w:r>
      <w:r w:rsidRPr="00064ADD">
        <w:rPr>
          <w:rFonts w:ascii="GHEA Grapalat" w:hAnsi="GHEA Grapalat" w:cs="Sylfaen"/>
          <w:szCs w:val="24"/>
          <w:lang w:val="ru-RU"/>
        </w:rPr>
        <w:t>կամ</w:t>
      </w:r>
      <w:r w:rsidRPr="00064ADD">
        <w:rPr>
          <w:rFonts w:ascii="GHEA Grapalat" w:hAnsi="GHEA Grapalat" w:cs="Sylfaen"/>
          <w:szCs w:val="24"/>
        </w:rPr>
        <w:t xml:space="preserve"> </w:t>
      </w:r>
      <w:r w:rsidRPr="00064ADD">
        <w:rPr>
          <w:rFonts w:ascii="GHEA Grapalat" w:hAnsi="GHEA Grapalat" w:cs="Sylfaen"/>
          <w:szCs w:val="24"/>
          <w:lang w:val="ru-RU"/>
        </w:rPr>
        <w:t>դրա</w:t>
      </w:r>
      <w:r w:rsidRPr="00064ADD">
        <w:rPr>
          <w:rFonts w:ascii="GHEA Grapalat" w:hAnsi="GHEA Grapalat" w:cs="Sylfaen"/>
          <w:szCs w:val="24"/>
        </w:rPr>
        <w:t xml:space="preserve"> </w:t>
      </w:r>
      <w:r w:rsidRPr="00064ADD">
        <w:rPr>
          <w:rFonts w:ascii="GHEA Grapalat" w:hAnsi="GHEA Grapalat" w:cs="Sylfaen"/>
          <w:szCs w:val="24"/>
          <w:lang w:val="ru-RU"/>
        </w:rPr>
        <w:t>մասին</w:t>
      </w:r>
      <w:r w:rsidRPr="00064ADD">
        <w:rPr>
          <w:rFonts w:ascii="GHEA Grapalat" w:hAnsi="GHEA Grapalat" w:cs="Sylfaen"/>
          <w:szCs w:val="24"/>
        </w:rPr>
        <w:t xml:space="preserve"> </w:t>
      </w:r>
      <w:r w:rsidRPr="00064ADD">
        <w:rPr>
          <w:rFonts w:ascii="GHEA Grapalat" w:hAnsi="GHEA Grapalat" w:cs="Sylfaen"/>
          <w:szCs w:val="24"/>
          <w:lang w:val="ru-RU"/>
        </w:rPr>
        <w:t>ստանալով</w:t>
      </w:r>
      <w:r w:rsidRPr="00064ADD">
        <w:rPr>
          <w:rFonts w:ascii="GHEA Grapalat" w:hAnsi="GHEA Grapalat" w:cs="Sylfaen"/>
          <w:szCs w:val="24"/>
        </w:rPr>
        <w:t xml:space="preserve"> </w:t>
      </w:r>
      <w:r w:rsidRPr="00064ADD">
        <w:rPr>
          <w:rFonts w:ascii="GHEA Grapalat" w:hAnsi="GHEA Grapalat" w:cs="Sylfaen"/>
          <w:szCs w:val="24"/>
          <w:lang w:val="ru-RU"/>
        </w:rPr>
        <w:t>իրավասու</w:t>
      </w:r>
      <w:r w:rsidRPr="00064ADD">
        <w:rPr>
          <w:rFonts w:ascii="GHEA Grapalat" w:hAnsi="GHEA Grapalat" w:cs="Sylfaen"/>
          <w:szCs w:val="24"/>
        </w:rPr>
        <w:t xml:space="preserve"> </w:t>
      </w:r>
      <w:r w:rsidRPr="00064ADD">
        <w:rPr>
          <w:rFonts w:ascii="GHEA Grapalat" w:hAnsi="GHEA Grapalat" w:cs="Sylfaen"/>
          <w:szCs w:val="24"/>
          <w:lang w:val="ru-RU"/>
        </w:rPr>
        <w:t>մարմինների</w:t>
      </w:r>
      <w:r w:rsidRPr="00064ADD">
        <w:rPr>
          <w:rFonts w:ascii="GHEA Grapalat" w:hAnsi="GHEA Grapalat" w:cs="Sylfaen"/>
          <w:szCs w:val="24"/>
        </w:rPr>
        <w:t xml:space="preserve"> </w:t>
      </w:r>
      <w:r w:rsidRPr="00064ADD">
        <w:rPr>
          <w:rFonts w:ascii="GHEA Grapalat" w:hAnsi="GHEA Grapalat" w:cs="Sylfaen"/>
          <w:szCs w:val="24"/>
          <w:lang w:val="ru-RU"/>
        </w:rPr>
        <w:t>գրավոր</w:t>
      </w:r>
      <w:r w:rsidRPr="00064ADD">
        <w:rPr>
          <w:rFonts w:ascii="GHEA Grapalat" w:hAnsi="GHEA Grapalat" w:cs="Sylfaen"/>
          <w:szCs w:val="24"/>
        </w:rPr>
        <w:t xml:space="preserve"> </w:t>
      </w:r>
      <w:r w:rsidRPr="00064ADD">
        <w:rPr>
          <w:rFonts w:ascii="GHEA Grapalat" w:hAnsi="GHEA Grapalat" w:cs="Sylfaen"/>
          <w:szCs w:val="24"/>
          <w:lang w:val="ru-RU"/>
        </w:rPr>
        <w:t>եզրակացությունը</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հարցում</w:t>
      </w:r>
      <w:r w:rsidRPr="00064ADD">
        <w:rPr>
          <w:rFonts w:ascii="GHEA Grapalat" w:hAnsi="GHEA Grapalat" w:cs="Sylfaen"/>
          <w:szCs w:val="24"/>
        </w:rPr>
        <w:t xml:space="preserve"> </w:t>
      </w:r>
      <w:r w:rsidRPr="00064ADD">
        <w:rPr>
          <w:rFonts w:ascii="GHEA Grapalat" w:hAnsi="GHEA Grapalat" w:cs="Sylfaen"/>
          <w:szCs w:val="24"/>
          <w:lang w:val="ru-RU"/>
        </w:rPr>
        <w:t>ուղարկվելու</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 xml:space="preserve"> </w:t>
      </w:r>
      <w:r w:rsidRPr="00064ADD">
        <w:rPr>
          <w:rFonts w:ascii="GHEA Grapalat" w:hAnsi="GHEA Grapalat" w:cs="Sylfaen"/>
          <w:szCs w:val="24"/>
          <w:lang w:val="ru-RU"/>
        </w:rPr>
        <w:t>համապատասխան</w:t>
      </w:r>
      <w:r w:rsidRPr="00064ADD">
        <w:rPr>
          <w:rFonts w:ascii="GHEA Grapalat" w:hAnsi="GHEA Grapalat" w:cs="Sylfaen"/>
          <w:szCs w:val="24"/>
        </w:rPr>
        <w:t xml:space="preserve"> </w:t>
      </w:r>
      <w:r w:rsidRPr="00064ADD">
        <w:rPr>
          <w:rFonts w:ascii="GHEA Grapalat" w:hAnsi="GHEA Grapalat" w:cs="Sylfaen"/>
          <w:szCs w:val="24"/>
          <w:lang w:val="ru-RU"/>
        </w:rPr>
        <w:t>պետական</w:t>
      </w:r>
      <w:r w:rsidRPr="00064ADD">
        <w:rPr>
          <w:rFonts w:ascii="GHEA Grapalat" w:hAnsi="GHEA Grapalat" w:cs="Sylfaen"/>
          <w:szCs w:val="24"/>
        </w:rPr>
        <w:t xml:space="preserve"> </w:t>
      </w:r>
      <w:r w:rsidRPr="00064ADD">
        <w:rPr>
          <w:rFonts w:ascii="GHEA Grapalat" w:hAnsi="GHEA Grapalat" w:cs="Sylfaen"/>
          <w:szCs w:val="24"/>
          <w:lang w:val="ru-RU"/>
        </w:rPr>
        <w:t>և</w:t>
      </w:r>
      <w:r w:rsidRPr="00064ADD">
        <w:rPr>
          <w:rFonts w:ascii="GHEA Grapalat" w:hAnsi="GHEA Grapalat" w:cs="Sylfaen"/>
          <w:szCs w:val="24"/>
        </w:rPr>
        <w:t xml:space="preserve"> </w:t>
      </w:r>
      <w:r w:rsidRPr="00064ADD">
        <w:rPr>
          <w:rFonts w:ascii="GHEA Grapalat" w:hAnsi="GHEA Grapalat" w:cs="Sylfaen"/>
          <w:szCs w:val="24"/>
          <w:lang w:val="ru-RU"/>
        </w:rPr>
        <w:t>տեղական</w:t>
      </w:r>
      <w:r w:rsidRPr="00064ADD">
        <w:rPr>
          <w:rFonts w:ascii="GHEA Grapalat" w:hAnsi="GHEA Grapalat" w:cs="Sylfaen"/>
          <w:szCs w:val="24"/>
        </w:rPr>
        <w:t xml:space="preserve"> </w:t>
      </w:r>
      <w:r w:rsidRPr="00064ADD">
        <w:rPr>
          <w:rFonts w:ascii="GHEA Grapalat" w:hAnsi="GHEA Grapalat" w:cs="Sylfaen"/>
          <w:szCs w:val="24"/>
          <w:lang w:val="ru-RU"/>
        </w:rPr>
        <w:t>ինքնակառավարման</w:t>
      </w:r>
      <w:r w:rsidRPr="00064ADD">
        <w:rPr>
          <w:rFonts w:ascii="GHEA Grapalat" w:hAnsi="GHEA Grapalat" w:cs="Sylfaen"/>
          <w:szCs w:val="24"/>
        </w:rPr>
        <w:t xml:space="preserve"> </w:t>
      </w:r>
      <w:r w:rsidRPr="00064ADD">
        <w:rPr>
          <w:rFonts w:ascii="GHEA Grapalat" w:hAnsi="GHEA Grapalat" w:cs="Sylfaen"/>
          <w:szCs w:val="24"/>
          <w:lang w:val="ru-RU"/>
        </w:rPr>
        <w:t>մարմինները</w:t>
      </w:r>
      <w:r w:rsidRPr="00064ADD">
        <w:rPr>
          <w:rFonts w:ascii="GHEA Grapalat" w:hAnsi="GHEA Grapalat" w:cs="Sylfaen"/>
          <w:szCs w:val="24"/>
        </w:rPr>
        <w:t xml:space="preserve"> </w:t>
      </w:r>
      <w:r w:rsidRPr="00064ADD">
        <w:rPr>
          <w:rFonts w:ascii="GHEA Grapalat" w:hAnsi="GHEA Grapalat" w:cs="Sylfaen"/>
          <w:szCs w:val="24"/>
          <w:lang w:val="ru-RU"/>
        </w:rPr>
        <w:t>հարցումն</w:t>
      </w:r>
      <w:r w:rsidRPr="00064ADD">
        <w:rPr>
          <w:rFonts w:ascii="GHEA Grapalat" w:hAnsi="GHEA Grapalat" w:cs="Sylfaen"/>
          <w:szCs w:val="24"/>
        </w:rPr>
        <w:t xml:space="preserve"> </w:t>
      </w:r>
      <w:r w:rsidRPr="00064ADD">
        <w:rPr>
          <w:rFonts w:ascii="GHEA Grapalat" w:hAnsi="GHEA Grapalat" w:cs="Sylfaen"/>
          <w:szCs w:val="24"/>
          <w:lang w:val="ru-RU"/>
        </w:rPr>
        <w:t>ստանալու</w:t>
      </w:r>
      <w:r w:rsidRPr="00064ADD">
        <w:rPr>
          <w:rFonts w:ascii="GHEA Grapalat" w:hAnsi="GHEA Grapalat" w:cs="Sylfaen"/>
          <w:szCs w:val="24"/>
        </w:rPr>
        <w:t xml:space="preserve"> </w:t>
      </w:r>
      <w:r w:rsidRPr="00064ADD">
        <w:rPr>
          <w:rFonts w:ascii="GHEA Grapalat" w:hAnsi="GHEA Grapalat" w:cs="Sylfaen"/>
          <w:szCs w:val="24"/>
          <w:lang w:val="ru-RU"/>
        </w:rPr>
        <w:t>օրվան</w:t>
      </w:r>
      <w:r w:rsidRPr="00064ADD">
        <w:rPr>
          <w:rFonts w:ascii="GHEA Grapalat" w:hAnsi="GHEA Grapalat" w:cs="Sylfaen"/>
          <w:szCs w:val="24"/>
        </w:rPr>
        <w:t xml:space="preserve"> </w:t>
      </w:r>
      <w:r w:rsidRPr="00064ADD">
        <w:rPr>
          <w:rFonts w:ascii="GHEA Grapalat" w:hAnsi="GHEA Grapalat" w:cs="Sylfaen"/>
          <w:szCs w:val="24"/>
          <w:lang w:val="ru-RU"/>
        </w:rPr>
        <w:t>հաջորդող</w:t>
      </w:r>
      <w:r w:rsidRPr="00064ADD">
        <w:rPr>
          <w:rFonts w:ascii="GHEA Grapalat" w:hAnsi="GHEA Grapalat" w:cs="Sylfaen"/>
          <w:szCs w:val="24"/>
        </w:rPr>
        <w:t xml:space="preserve"> </w:t>
      </w:r>
      <w:r w:rsidRPr="00064ADD">
        <w:rPr>
          <w:rFonts w:ascii="GHEA Grapalat" w:hAnsi="GHEA Grapalat" w:cs="Sylfaen"/>
          <w:szCs w:val="24"/>
          <w:lang w:val="ru-RU"/>
        </w:rPr>
        <w:t>երկու</w:t>
      </w:r>
      <w:r w:rsidRPr="00064ADD">
        <w:rPr>
          <w:rFonts w:ascii="GHEA Grapalat" w:hAnsi="GHEA Grapalat" w:cs="Sylfaen"/>
          <w:szCs w:val="24"/>
        </w:rPr>
        <w:t xml:space="preserve"> </w:t>
      </w:r>
      <w:r w:rsidRPr="00064ADD">
        <w:rPr>
          <w:rFonts w:ascii="GHEA Grapalat" w:hAnsi="GHEA Grapalat" w:cs="Sylfaen"/>
          <w:szCs w:val="24"/>
          <w:lang w:val="ru-RU"/>
        </w:rPr>
        <w:t>աշխատանքային</w:t>
      </w:r>
      <w:r w:rsidRPr="00064ADD">
        <w:rPr>
          <w:rFonts w:ascii="GHEA Grapalat" w:hAnsi="GHEA Grapalat" w:cs="Sylfaen"/>
          <w:szCs w:val="24"/>
        </w:rPr>
        <w:t xml:space="preserve"> </w:t>
      </w:r>
      <w:r w:rsidRPr="00064ADD">
        <w:rPr>
          <w:rFonts w:ascii="GHEA Grapalat" w:hAnsi="GHEA Grapalat" w:cs="Sylfaen"/>
          <w:szCs w:val="24"/>
          <w:lang w:val="ru-RU"/>
        </w:rPr>
        <w:t>օրվա</w:t>
      </w:r>
      <w:r w:rsidRPr="00064ADD">
        <w:rPr>
          <w:rFonts w:ascii="GHEA Grapalat" w:hAnsi="GHEA Grapalat" w:cs="Sylfaen"/>
          <w:szCs w:val="24"/>
        </w:rPr>
        <w:t xml:space="preserve"> </w:t>
      </w:r>
      <w:r w:rsidRPr="00064ADD">
        <w:rPr>
          <w:rFonts w:ascii="GHEA Grapalat" w:hAnsi="GHEA Grapalat" w:cs="Sylfaen"/>
          <w:szCs w:val="24"/>
          <w:lang w:val="ru-RU"/>
        </w:rPr>
        <w:t>ընթացքում</w:t>
      </w:r>
      <w:r w:rsidRPr="00064ADD">
        <w:rPr>
          <w:rFonts w:ascii="GHEA Grapalat" w:hAnsi="GHEA Grapalat" w:cs="Sylfaen"/>
          <w:szCs w:val="24"/>
        </w:rPr>
        <w:t xml:space="preserve"> </w:t>
      </w:r>
      <w:r w:rsidRPr="00064ADD">
        <w:rPr>
          <w:rFonts w:ascii="GHEA Grapalat" w:hAnsi="GHEA Grapalat" w:cs="Sylfaen"/>
          <w:szCs w:val="24"/>
          <w:lang w:val="ru-RU"/>
        </w:rPr>
        <w:t>տրամադրում</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գրավոր</w:t>
      </w:r>
      <w:r w:rsidRPr="00064ADD">
        <w:rPr>
          <w:rFonts w:ascii="GHEA Grapalat" w:hAnsi="GHEA Grapalat" w:cs="Sylfaen"/>
          <w:szCs w:val="24"/>
        </w:rPr>
        <w:t xml:space="preserve"> </w:t>
      </w:r>
      <w:r w:rsidRPr="00064ADD">
        <w:rPr>
          <w:rFonts w:ascii="GHEA Grapalat" w:hAnsi="GHEA Grapalat" w:cs="Sylfaen"/>
          <w:szCs w:val="24"/>
          <w:lang w:val="ru-RU"/>
        </w:rPr>
        <w:t>եզրակացություն</w:t>
      </w:r>
      <w:r w:rsidRPr="00064ADD">
        <w:rPr>
          <w:rFonts w:ascii="GHEA Grapalat" w:hAnsi="GHEA Grapalat" w:cs="Sylfaen"/>
          <w:szCs w:val="24"/>
        </w:rPr>
        <w:t xml:space="preserve">: </w:t>
      </w:r>
      <w:r w:rsidRPr="00064ADD">
        <w:rPr>
          <w:rFonts w:ascii="GHEA Grapalat" w:hAnsi="GHEA Grapalat" w:cs="Sylfaen"/>
          <w:szCs w:val="24"/>
          <w:lang w:val="ru-RU"/>
        </w:rPr>
        <w:t>Եթե</w:t>
      </w:r>
      <w:r w:rsidRPr="00064ADD">
        <w:rPr>
          <w:rFonts w:ascii="GHEA Grapalat" w:hAnsi="GHEA Grapalat" w:cs="Sylfaen"/>
          <w:szCs w:val="24"/>
        </w:rPr>
        <w:t xml:space="preserve"> </w:t>
      </w:r>
      <w:r w:rsidRPr="00064ADD">
        <w:rPr>
          <w:rFonts w:ascii="GHEA Grapalat" w:hAnsi="GHEA Grapalat" w:cs="Sylfaen"/>
          <w:szCs w:val="24"/>
          <w:lang w:val="en-US"/>
        </w:rPr>
        <w:t>մ</w:t>
      </w:r>
      <w:r w:rsidRPr="00064ADD">
        <w:rPr>
          <w:rFonts w:ascii="GHEA Grapalat" w:hAnsi="GHEA Grapalat" w:cs="Sylfaen"/>
          <w:szCs w:val="24"/>
          <w:lang w:val="ru-RU"/>
        </w:rPr>
        <w:t>ասնակցի</w:t>
      </w:r>
      <w:r w:rsidRPr="00064ADD">
        <w:rPr>
          <w:rFonts w:ascii="GHEA Grapalat" w:hAnsi="GHEA Grapalat" w:cs="Sylfaen"/>
          <w:szCs w:val="24"/>
        </w:rPr>
        <w:t xml:space="preserve"> </w:t>
      </w:r>
      <w:r w:rsidRPr="00064ADD">
        <w:rPr>
          <w:rFonts w:ascii="GHEA Grapalat" w:hAnsi="GHEA Grapalat" w:cs="Sylfaen"/>
          <w:szCs w:val="24"/>
          <w:lang w:val="ru-RU"/>
        </w:rPr>
        <w:t>ներկայացրած</w:t>
      </w:r>
      <w:r w:rsidRPr="00064ADD">
        <w:rPr>
          <w:rFonts w:ascii="GHEA Grapalat" w:hAnsi="GHEA Grapalat" w:cs="Sylfaen"/>
          <w:szCs w:val="24"/>
        </w:rPr>
        <w:t xml:space="preserve"> </w:t>
      </w:r>
      <w:r w:rsidRPr="00064ADD">
        <w:rPr>
          <w:rFonts w:ascii="GHEA Grapalat" w:hAnsi="GHEA Grapalat" w:cs="Sylfaen"/>
          <w:szCs w:val="24"/>
          <w:lang w:val="ru-RU"/>
        </w:rPr>
        <w:t>տվյալների</w:t>
      </w:r>
      <w:r w:rsidRPr="00064ADD">
        <w:rPr>
          <w:rFonts w:ascii="GHEA Grapalat" w:hAnsi="GHEA Grapalat" w:cs="Sylfaen"/>
          <w:szCs w:val="24"/>
        </w:rPr>
        <w:t xml:space="preserve"> </w:t>
      </w:r>
      <w:r w:rsidRPr="00064ADD">
        <w:rPr>
          <w:rFonts w:ascii="GHEA Grapalat" w:hAnsi="GHEA Grapalat" w:cs="Sylfaen"/>
          <w:szCs w:val="24"/>
          <w:lang w:val="ru-RU"/>
        </w:rPr>
        <w:t>իսկության</w:t>
      </w:r>
      <w:r w:rsidRPr="00064ADD">
        <w:rPr>
          <w:rFonts w:ascii="GHEA Grapalat" w:hAnsi="GHEA Grapalat" w:cs="Sylfaen"/>
          <w:szCs w:val="24"/>
        </w:rPr>
        <w:t xml:space="preserve"> </w:t>
      </w:r>
      <w:r w:rsidRPr="00064ADD">
        <w:rPr>
          <w:rFonts w:ascii="GHEA Grapalat" w:hAnsi="GHEA Grapalat" w:cs="Sylfaen"/>
          <w:szCs w:val="24"/>
          <w:lang w:val="ru-RU"/>
        </w:rPr>
        <w:t>ստուգման</w:t>
      </w:r>
      <w:r w:rsidRPr="00064ADD">
        <w:rPr>
          <w:rFonts w:ascii="GHEA Grapalat" w:hAnsi="GHEA Grapalat" w:cs="Sylfaen"/>
          <w:szCs w:val="24"/>
        </w:rPr>
        <w:t xml:space="preserve"> </w:t>
      </w:r>
      <w:r w:rsidRPr="00064ADD">
        <w:rPr>
          <w:rFonts w:ascii="GHEA Grapalat" w:hAnsi="GHEA Grapalat" w:cs="Sylfaen"/>
          <w:szCs w:val="24"/>
          <w:lang w:val="ru-RU"/>
        </w:rPr>
        <w:t>արդյունքում</w:t>
      </w:r>
      <w:r w:rsidRPr="00064ADD">
        <w:rPr>
          <w:rFonts w:ascii="GHEA Grapalat" w:hAnsi="GHEA Grapalat" w:cs="Sylfaen"/>
          <w:szCs w:val="24"/>
        </w:rPr>
        <w:t xml:space="preserve"> </w:t>
      </w:r>
      <w:r w:rsidRPr="00064ADD">
        <w:rPr>
          <w:rFonts w:ascii="GHEA Grapalat" w:hAnsi="GHEA Grapalat" w:cs="Sylfaen"/>
          <w:szCs w:val="24"/>
          <w:lang w:val="ru-RU"/>
        </w:rPr>
        <w:t>տվյալները</w:t>
      </w:r>
      <w:r w:rsidRPr="00064ADD">
        <w:rPr>
          <w:rFonts w:ascii="GHEA Grapalat" w:hAnsi="GHEA Grapalat" w:cs="Sylfaen"/>
          <w:szCs w:val="24"/>
        </w:rPr>
        <w:t xml:space="preserve"> </w:t>
      </w:r>
      <w:r w:rsidRPr="00064ADD">
        <w:rPr>
          <w:rFonts w:ascii="GHEA Grapalat" w:hAnsi="GHEA Grapalat" w:cs="Sylfaen"/>
          <w:szCs w:val="24"/>
          <w:lang w:val="ru-RU"/>
        </w:rPr>
        <w:t>որակվում</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իրականությանը</w:t>
      </w:r>
      <w:r w:rsidRPr="00064ADD">
        <w:rPr>
          <w:rFonts w:ascii="GHEA Grapalat" w:hAnsi="GHEA Grapalat" w:cs="Sylfaen"/>
          <w:szCs w:val="24"/>
        </w:rPr>
        <w:t xml:space="preserve"> </w:t>
      </w:r>
      <w:r w:rsidRPr="00064ADD">
        <w:rPr>
          <w:rFonts w:ascii="GHEA Grapalat" w:hAnsi="GHEA Grapalat" w:cs="Sylfaen"/>
          <w:szCs w:val="24"/>
          <w:lang w:val="ru-RU"/>
        </w:rPr>
        <w:t>չհամապա</w:t>
      </w:r>
      <w:r w:rsidRPr="00064ADD">
        <w:rPr>
          <w:rFonts w:ascii="GHEA Grapalat" w:hAnsi="GHEA Grapalat" w:cs="Sylfaen"/>
          <w:szCs w:val="24"/>
        </w:rPr>
        <w:softHyphen/>
      </w:r>
      <w:r w:rsidRPr="00064ADD">
        <w:rPr>
          <w:rFonts w:ascii="GHEA Grapalat" w:hAnsi="GHEA Grapalat" w:cs="Sylfaen"/>
          <w:szCs w:val="24"/>
          <w:lang w:val="ru-RU"/>
        </w:rPr>
        <w:t>տասխանող</w:t>
      </w:r>
      <w:r w:rsidRPr="00064ADD">
        <w:rPr>
          <w:rFonts w:ascii="GHEA Grapalat" w:hAnsi="GHEA Grapalat" w:cs="Sylfaen"/>
          <w:szCs w:val="24"/>
        </w:rPr>
        <w:t xml:space="preserve">, </w:t>
      </w:r>
      <w:r w:rsidRPr="00064ADD">
        <w:rPr>
          <w:rFonts w:ascii="GHEA Grapalat" w:hAnsi="GHEA Grapalat" w:cs="Sylfaen"/>
          <w:szCs w:val="24"/>
          <w:lang w:val="ru-RU"/>
        </w:rPr>
        <w:t>ապա</w:t>
      </w:r>
      <w:r w:rsidRPr="00064ADD">
        <w:rPr>
          <w:rFonts w:ascii="GHEA Grapalat" w:hAnsi="GHEA Grapalat" w:cs="Sylfaen"/>
          <w:szCs w:val="24"/>
        </w:rPr>
        <w:t xml:space="preserve"> տվյալ մասնակցի հայտը մերժվում է:</w:t>
      </w:r>
    </w:p>
    <w:p w14:paraId="242F5294" w14:textId="77777777" w:rsidR="00435780" w:rsidRPr="00064ADD" w:rsidRDefault="00435780" w:rsidP="00435780">
      <w:pPr>
        <w:pStyle w:val="23"/>
        <w:spacing w:line="240" w:lineRule="auto"/>
        <w:ind w:firstLine="567"/>
        <w:rPr>
          <w:rFonts w:ascii="GHEA Grapalat" w:hAnsi="GHEA Grapalat" w:cs="Sylfaen"/>
          <w:szCs w:val="24"/>
        </w:rPr>
      </w:pPr>
      <w:r w:rsidRPr="00064ADD">
        <w:rPr>
          <w:rFonts w:ascii="GHEA Grapalat" w:hAnsi="GHEA Grapalat" w:cs="Sylfaen"/>
          <w:szCs w:val="24"/>
        </w:rPr>
        <w:t>8</w:t>
      </w:r>
      <w:r w:rsidRPr="00064ADD">
        <w:rPr>
          <w:rFonts w:ascii="GHEA Grapalat" w:hAnsi="GHEA Grapalat" w:cs="Sylfaen"/>
          <w:szCs w:val="24"/>
          <w:lang w:val="hy-AM"/>
        </w:rPr>
        <w:t>.</w:t>
      </w:r>
      <w:r w:rsidRPr="00064ADD">
        <w:rPr>
          <w:rFonts w:ascii="GHEA Grapalat" w:hAnsi="GHEA Grapalat" w:cs="Sylfaen"/>
          <w:szCs w:val="24"/>
        </w:rPr>
        <w:t>2</w:t>
      </w:r>
      <w:r w:rsidRPr="00064ADD">
        <w:rPr>
          <w:rFonts w:ascii="GHEA Grapalat" w:hAnsi="GHEA Grapalat" w:cs="Sylfaen"/>
          <w:szCs w:val="24"/>
          <w:lang w:val="hy-AM"/>
        </w:rPr>
        <w:t>1</w:t>
      </w:r>
      <w:r w:rsidRPr="00064ADD">
        <w:rPr>
          <w:rFonts w:ascii="GHEA Grapalat" w:hAnsi="GHEA Grapalat" w:cs="Sylfaen"/>
          <w:szCs w:val="24"/>
        </w:rPr>
        <w:t xml:space="preserve"> </w:t>
      </w:r>
      <w:r w:rsidRPr="00064ADD">
        <w:rPr>
          <w:rFonts w:ascii="GHEA Grapalat" w:hAnsi="GHEA Grapalat" w:cs="Sylfaen"/>
          <w:szCs w:val="24"/>
          <w:lang w:val="hy-AM"/>
        </w:rPr>
        <w:t>Սույն</w:t>
      </w:r>
      <w:r w:rsidRPr="00064ADD">
        <w:rPr>
          <w:rFonts w:ascii="GHEA Grapalat" w:hAnsi="GHEA Grapalat" w:cs="Sylfaen"/>
          <w:szCs w:val="24"/>
        </w:rPr>
        <w:t xml:space="preserve"> </w:t>
      </w:r>
      <w:r w:rsidRPr="00064ADD">
        <w:rPr>
          <w:rFonts w:ascii="GHEA Grapalat" w:hAnsi="GHEA Grapalat" w:cs="Sylfaen"/>
          <w:szCs w:val="24"/>
          <w:lang w:val="hy-AM"/>
        </w:rPr>
        <w:t>հրավերի</w:t>
      </w:r>
      <w:r w:rsidRPr="00064ADD">
        <w:rPr>
          <w:rFonts w:ascii="GHEA Grapalat" w:hAnsi="GHEA Grapalat" w:cs="Sylfaen"/>
          <w:szCs w:val="24"/>
        </w:rPr>
        <w:t xml:space="preserve"> 1-</w:t>
      </w:r>
      <w:r w:rsidRPr="00064ADD">
        <w:rPr>
          <w:rFonts w:ascii="GHEA Grapalat" w:hAnsi="GHEA Grapalat" w:cs="Sylfaen"/>
          <w:szCs w:val="24"/>
          <w:lang w:val="hy-AM"/>
        </w:rPr>
        <w:t>ին</w:t>
      </w:r>
      <w:r w:rsidRPr="00064ADD">
        <w:rPr>
          <w:rFonts w:ascii="GHEA Grapalat" w:hAnsi="GHEA Grapalat" w:cs="Sylfaen"/>
          <w:szCs w:val="24"/>
        </w:rPr>
        <w:t xml:space="preserve"> </w:t>
      </w:r>
      <w:r w:rsidRPr="00064ADD">
        <w:rPr>
          <w:rFonts w:ascii="GHEA Grapalat" w:hAnsi="GHEA Grapalat" w:cs="Sylfaen"/>
          <w:szCs w:val="24"/>
          <w:lang w:val="hy-AM"/>
        </w:rPr>
        <w:t>մասի</w:t>
      </w:r>
      <w:r w:rsidRPr="00064ADD">
        <w:rPr>
          <w:rFonts w:ascii="GHEA Grapalat" w:hAnsi="GHEA Grapalat" w:cs="Sylfaen"/>
          <w:szCs w:val="24"/>
        </w:rPr>
        <w:t xml:space="preserve"> 8.20 </w:t>
      </w:r>
      <w:r w:rsidRPr="00064ADD">
        <w:rPr>
          <w:rFonts w:ascii="GHEA Grapalat" w:hAnsi="GHEA Grapalat" w:cs="Sylfaen"/>
          <w:szCs w:val="24"/>
          <w:lang w:val="hy-AM"/>
        </w:rPr>
        <w:t>կետի</w:t>
      </w:r>
      <w:r w:rsidRPr="00064ADD">
        <w:rPr>
          <w:rFonts w:ascii="GHEA Grapalat" w:hAnsi="GHEA Grapalat" w:cs="Sylfaen"/>
          <w:szCs w:val="24"/>
        </w:rPr>
        <w:t xml:space="preserve"> </w:t>
      </w:r>
      <w:r w:rsidRPr="00064ADD">
        <w:rPr>
          <w:rFonts w:ascii="GHEA Grapalat" w:hAnsi="GHEA Grapalat" w:cs="Sylfaen"/>
          <w:szCs w:val="24"/>
          <w:lang w:val="hy-AM"/>
        </w:rPr>
        <w:t>կիրառման</w:t>
      </w:r>
      <w:r w:rsidRPr="00064ADD">
        <w:rPr>
          <w:rFonts w:ascii="GHEA Grapalat" w:hAnsi="GHEA Grapalat" w:cs="Sylfaen"/>
          <w:szCs w:val="24"/>
        </w:rPr>
        <w:t xml:space="preserve"> </w:t>
      </w:r>
      <w:r w:rsidRPr="00064ADD">
        <w:rPr>
          <w:rFonts w:ascii="GHEA Grapalat" w:hAnsi="GHEA Grapalat" w:cs="Sylfaen"/>
          <w:szCs w:val="24"/>
          <w:lang w:val="hy-AM"/>
        </w:rPr>
        <w:t>նպատակով</w:t>
      </w:r>
      <w:r w:rsidRPr="00064ADD">
        <w:rPr>
          <w:rFonts w:ascii="GHEA Grapalat" w:hAnsi="GHEA Grapalat" w:cs="Sylfaen"/>
          <w:szCs w:val="24"/>
        </w:rPr>
        <w:t xml:space="preserve"> կարող է </w:t>
      </w:r>
      <w:r w:rsidRPr="00064ADD">
        <w:rPr>
          <w:rFonts w:ascii="GHEA Grapalat" w:hAnsi="GHEA Grapalat" w:cs="Sylfaen"/>
          <w:szCs w:val="24"/>
          <w:lang w:val="hy-AM"/>
        </w:rPr>
        <w:t>հրավիրվել հանձնաժողովի</w:t>
      </w:r>
      <w:r w:rsidRPr="00064ADD">
        <w:rPr>
          <w:rFonts w:ascii="GHEA Grapalat" w:hAnsi="GHEA Grapalat" w:cs="Sylfaen"/>
          <w:szCs w:val="24"/>
        </w:rPr>
        <w:t xml:space="preserve"> </w:t>
      </w:r>
      <w:r w:rsidRPr="00064ADD">
        <w:rPr>
          <w:rFonts w:ascii="GHEA Grapalat" w:hAnsi="GHEA Grapalat" w:cs="Sylfaen"/>
          <w:szCs w:val="24"/>
          <w:lang w:val="hy-AM"/>
        </w:rPr>
        <w:t>արտահերթ</w:t>
      </w:r>
      <w:r w:rsidRPr="00064ADD">
        <w:rPr>
          <w:rFonts w:ascii="GHEA Grapalat" w:hAnsi="GHEA Grapalat" w:cs="Sylfaen"/>
          <w:szCs w:val="24"/>
        </w:rPr>
        <w:t xml:space="preserve"> </w:t>
      </w:r>
      <w:r w:rsidRPr="00064ADD">
        <w:rPr>
          <w:rFonts w:ascii="GHEA Grapalat" w:hAnsi="GHEA Grapalat" w:cs="Sylfaen"/>
          <w:szCs w:val="24"/>
          <w:lang w:val="hy-AM"/>
        </w:rPr>
        <w:t>նիստ։</w:t>
      </w:r>
    </w:p>
    <w:p w14:paraId="467FC877" w14:textId="77777777" w:rsidR="00435780" w:rsidRPr="00064ADD" w:rsidRDefault="00435780" w:rsidP="00435780">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Pr="00064ADD">
        <w:rPr>
          <w:rFonts w:ascii="GHEA Grapalat" w:hAnsi="GHEA Grapalat"/>
          <w:spacing w:val="-6"/>
          <w:sz w:val="20"/>
          <w:lang w:val="af-ZA"/>
        </w:rPr>
        <w:t>2</w:t>
      </w:r>
      <w:r w:rsidRPr="00064ADD">
        <w:rPr>
          <w:rFonts w:ascii="GHEA Grapalat" w:hAnsi="GHEA Grapalat"/>
          <w:spacing w:val="-6"/>
          <w:sz w:val="20"/>
          <w:lang w:val="hy-AM"/>
        </w:rPr>
        <w:t>2</w:t>
      </w:r>
      <w:r w:rsidRPr="00064ADD">
        <w:rPr>
          <w:rFonts w:ascii="GHEA Grapalat" w:hAnsi="GHEA Grapalat"/>
          <w:spacing w:val="-6"/>
          <w:sz w:val="20"/>
          <w:lang w:val="af-ZA"/>
        </w:rPr>
        <w:t xml:space="preserve"> </w:t>
      </w:r>
      <w:r w:rsidRPr="00064ADD">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064ADD">
        <w:rPr>
          <w:rFonts w:ascii="GHEA Grapalat" w:hAnsi="GHEA Grapalat" w:cs="Sylfaen"/>
          <w:lang w:val="hy-AM"/>
        </w:rPr>
        <w:t xml:space="preserve"> </w:t>
      </w:r>
      <w:r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3A48C2" w14:textId="77777777" w:rsidR="00435780" w:rsidRPr="00064ADD" w:rsidRDefault="00435780" w:rsidP="00435780">
      <w:pPr>
        <w:pStyle w:val="23"/>
        <w:spacing w:line="240" w:lineRule="auto"/>
        <w:ind w:firstLine="567"/>
        <w:rPr>
          <w:rFonts w:ascii="GHEA Grapalat" w:hAnsi="GHEA Grapalat" w:cs="Sylfaen"/>
          <w:szCs w:val="24"/>
        </w:rPr>
      </w:pPr>
      <w:r w:rsidRPr="00064ADD">
        <w:rPr>
          <w:rFonts w:ascii="GHEA Grapalat" w:hAnsi="GHEA Grapalat" w:cs="Sylfaen"/>
          <w:szCs w:val="24"/>
          <w:lang w:val="hy-AM"/>
        </w:rPr>
        <w:t>8.23</w:t>
      </w:r>
      <w:r w:rsidRPr="00064ADD">
        <w:rPr>
          <w:rFonts w:ascii="GHEA Grapalat" w:hAnsi="GHEA Grapalat" w:cs="Sylfaen"/>
          <w:szCs w:val="24"/>
        </w:rPr>
        <w:t xml:space="preserve"> </w:t>
      </w:r>
      <w:r w:rsidRPr="00064ADD">
        <w:rPr>
          <w:rFonts w:ascii="GHEA Grapalat" w:hAnsi="GHEA Grapalat" w:cs="Sylfaen"/>
          <w:szCs w:val="24"/>
          <w:lang w:val="hy-AM"/>
        </w:rPr>
        <w:t>Անգործության</w:t>
      </w:r>
      <w:r w:rsidRPr="00064ADD">
        <w:rPr>
          <w:rFonts w:ascii="GHEA Grapalat" w:hAnsi="GHEA Grapalat" w:cs="Sylfaen"/>
          <w:szCs w:val="24"/>
        </w:rPr>
        <w:t xml:space="preserve"> </w:t>
      </w:r>
      <w:r w:rsidRPr="00064ADD">
        <w:rPr>
          <w:rFonts w:ascii="GHEA Grapalat" w:hAnsi="GHEA Grapalat" w:cs="Sylfaen"/>
          <w:szCs w:val="24"/>
          <w:lang w:val="hy-AM"/>
        </w:rPr>
        <w:t>ժամկետը</w:t>
      </w:r>
      <w:r w:rsidRPr="00064ADD">
        <w:rPr>
          <w:rFonts w:ascii="GHEA Grapalat" w:hAnsi="GHEA Grapalat" w:cs="Sylfaen"/>
          <w:szCs w:val="24"/>
        </w:rPr>
        <w:t xml:space="preserve"> </w:t>
      </w:r>
      <w:r w:rsidRPr="00064ADD">
        <w:rPr>
          <w:rFonts w:ascii="GHEA Grapalat" w:hAnsi="GHEA Grapalat" w:cs="Sylfaen"/>
          <w:szCs w:val="24"/>
          <w:lang w:val="hy-AM"/>
        </w:rPr>
        <w:t>պայմանագիր</w:t>
      </w:r>
      <w:r w:rsidRPr="00064ADD">
        <w:rPr>
          <w:rFonts w:ascii="GHEA Grapalat" w:hAnsi="GHEA Grapalat" w:cs="Sylfaen"/>
          <w:szCs w:val="24"/>
        </w:rPr>
        <w:t xml:space="preserve"> </w:t>
      </w:r>
      <w:r w:rsidRPr="00064ADD">
        <w:rPr>
          <w:rFonts w:ascii="GHEA Grapalat" w:hAnsi="GHEA Grapalat" w:cs="Sylfaen"/>
          <w:szCs w:val="24"/>
          <w:lang w:val="hy-AM"/>
        </w:rPr>
        <w:t>կնքելու</w:t>
      </w:r>
      <w:r w:rsidRPr="00064ADD">
        <w:rPr>
          <w:rFonts w:ascii="GHEA Grapalat" w:hAnsi="GHEA Grapalat" w:cs="Sylfaen"/>
          <w:szCs w:val="24"/>
        </w:rPr>
        <w:t xml:space="preserve"> </w:t>
      </w:r>
      <w:r w:rsidRPr="00064ADD">
        <w:rPr>
          <w:rFonts w:ascii="GHEA Grapalat" w:hAnsi="GHEA Grapalat" w:cs="Sylfaen"/>
          <w:szCs w:val="24"/>
          <w:lang w:val="hy-AM"/>
        </w:rPr>
        <w:t>մասին</w:t>
      </w:r>
      <w:r w:rsidRPr="00064ADD">
        <w:rPr>
          <w:rFonts w:ascii="GHEA Grapalat" w:hAnsi="GHEA Grapalat" w:cs="Sylfaen"/>
          <w:szCs w:val="24"/>
        </w:rPr>
        <w:t xml:space="preserve"> </w:t>
      </w:r>
      <w:r w:rsidRPr="00064ADD">
        <w:rPr>
          <w:rFonts w:ascii="GHEA Grapalat" w:hAnsi="GHEA Grapalat" w:cs="Sylfaen"/>
          <w:szCs w:val="24"/>
          <w:lang w:val="hy-AM"/>
        </w:rPr>
        <w:t>որոշման</w:t>
      </w:r>
      <w:r w:rsidRPr="00064ADD">
        <w:rPr>
          <w:rFonts w:ascii="GHEA Grapalat" w:hAnsi="GHEA Grapalat" w:cs="Sylfaen"/>
          <w:szCs w:val="24"/>
        </w:rPr>
        <w:t xml:space="preserve"> </w:t>
      </w:r>
      <w:r w:rsidRPr="00064ADD">
        <w:rPr>
          <w:rFonts w:ascii="GHEA Grapalat" w:hAnsi="GHEA Grapalat" w:cs="Sylfaen"/>
          <w:szCs w:val="24"/>
          <w:lang w:val="hy-AM"/>
        </w:rPr>
        <w:t>հայտարարության</w:t>
      </w:r>
      <w:r w:rsidRPr="00064ADD">
        <w:rPr>
          <w:rFonts w:ascii="GHEA Grapalat" w:hAnsi="GHEA Grapalat" w:cs="Sylfaen"/>
          <w:szCs w:val="24"/>
        </w:rPr>
        <w:t xml:space="preserve"> </w:t>
      </w:r>
      <w:r w:rsidRPr="00064ADD">
        <w:rPr>
          <w:rFonts w:ascii="GHEA Grapalat" w:hAnsi="GHEA Grapalat" w:cs="Sylfaen"/>
          <w:szCs w:val="24"/>
          <w:lang w:val="hy-AM"/>
        </w:rPr>
        <w:t>հրապարակման</w:t>
      </w:r>
      <w:r w:rsidRPr="00064ADD">
        <w:rPr>
          <w:rFonts w:ascii="GHEA Grapalat" w:hAnsi="GHEA Grapalat" w:cs="Sylfaen"/>
          <w:szCs w:val="24"/>
        </w:rPr>
        <w:t xml:space="preserve"> </w:t>
      </w:r>
      <w:r w:rsidRPr="00064ADD">
        <w:rPr>
          <w:rFonts w:ascii="GHEA Grapalat" w:hAnsi="GHEA Grapalat" w:cs="Sylfaen"/>
          <w:szCs w:val="24"/>
          <w:lang w:val="hy-AM"/>
        </w:rPr>
        <w:t>օրվան</w:t>
      </w:r>
      <w:r w:rsidRPr="00064ADD">
        <w:rPr>
          <w:rFonts w:ascii="GHEA Grapalat" w:hAnsi="GHEA Grapalat" w:cs="Sylfaen"/>
          <w:szCs w:val="24"/>
        </w:rPr>
        <w:t xml:space="preserve"> </w:t>
      </w:r>
      <w:r w:rsidRPr="00064ADD">
        <w:rPr>
          <w:rFonts w:ascii="GHEA Grapalat" w:hAnsi="GHEA Grapalat" w:cs="Sylfaen"/>
          <w:szCs w:val="24"/>
          <w:lang w:val="hy-AM"/>
        </w:rPr>
        <w:t>հաջորդող</w:t>
      </w:r>
      <w:r w:rsidRPr="00064ADD">
        <w:rPr>
          <w:rFonts w:ascii="GHEA Grapalat" w:hAnsi="GHEA Grapalat" w:cs="Sylfaen"/>
          <w:szCs w:val="24"/>
        </w:rPr>
        <w:t xml:space="preserve"> </w:t>
      </w:r>
      <w:r w:rsidRPr="00064ADD">
        <w:rPr>
          <w:rFonts w:ascii="GHEA Grapalat" w:hAnsi="GHEA Grapalat" w:cs="Sylfaen"/>
          <w:szCs w:val="24"/>
          <w:lang w:val="hy-AM"/>
        </w:rPr>
        <w:t>օրվա</w:t>
      </w:r>
      <w:r w:rsidRPr="00064ADD">
        <w:rPr>
          <w:rFonts w:ascii="GHEA Grapalat" w:hAnsi="GHEA Grapalat" w:cs="Sylfaen"/>
          <w:szCs w:val="24"/>
        </w:rPr>
        <w:t xml:space="preserve"> </w:t>
      </w:r>
      <w:r w:rsidRPr="00064ADD">
        <w:rPr>
          <w:rFonts w:ascii="GHEA Grapalat" w:hAnsi="GHEA Grapalat" w:cs="Sylfaen"/>
          <w:szCs w:val="24"/>
          <w:lang w:val="hy-AM"/>
        </w:rPr>
        <w:t>և</w:t>
      </w:r>
      <w:r w:rsidRPr="00064ADD">
        <w:rPr>
          <w:rFonts w:ascii="GHEA Grapalat" w:hAnsi="GHEA Grapalat" w:cs="Sylfaen"/>
          <w:szCs w:val="24"/>
        </w:rPr>
        <w:t xml:space="preserve"> պ</w:t>
      </w:r>
      <w:r w:rsidRPr="00064ADD">
        <w:rPr>
          <w:rFonts w:ascii="GHEA Grapalat" w:hAnsi="GHEA Grapalat" w:cs="Sylfaen"/>
          <w:szCs w:val="24"/>
          <w:lang w:val="hy-AM"/>
        </w:rPr>
        <w:t>ատվիրատուի</w:t>
      </w:r>
      <w:r w:rsidRPr="00064ADD">
        <w:rPr>
          <w:rFonts w:ascii="GHEA Grapalat" w:hAnsi="GHEA Grapalat" w:cs="Sylfaen"/>
          <w:szCs w:val="24"/>
        </w:rPr>
        <w:t xml:space="preserve"> </w:t>
      </w:r>
      <w:r w:rsidRPr="00064ADD">
        <w:rPr>
          <w:rFonts w:ascii="GHEA Grapalat" w:hAnsi="GHEA Grapalat" w:cs="Sylfaen"/>
          <w:szCs w:val="24"/>
          <w:lang w:val="hy-AM"/>
        </w:rPr>
        <w:t>կողմից</w:t>
      </w:r>
      <w:r w:rsidRPr="00064ADD">
        <w:rPr>
          <w:rFonts w:ascii="GHEA Grapalat" w:hAnsi="GHEA Grapalat" w:cs="Sylfaen"/>
          <w:szCs w:val="24"/>
        </w:rPr>
        <w:t xml:space="preserve"> </w:t>
      </w:r>
      <w:r w:rsidRPr="00064ADD">
        <w:rPr>
          <w:rFonts w:ascii="GHEA Grapalat" w:hAnsi="GHEA Grapalat" w:cs="Sylfaen"/>
          <w:szCs w:val="24"/>
          <w:lang w:val="hy-AM"/>
        </w:rPr>
        <w:t>պայմանագիրը</w:t>
      </w:r>
      <w:r w:rsidRPr="00064ADD">
        <w:rPr>
          <w:rFonts w:ascii="GHEA Grapalat" w:hAnsi="GHEA Grapalat" w:cs="Sylfaen"/>
          <w:szCs w:val="24"/>
        </w:rPr>
        <w:t xml:space="preserve"> </w:t>
      </w:r>
      <w:r w:rsidRPr="00064ADD">
        <w:rPr>
          <w:rFonts w:ascii="GHEA Grapalat" w:hAnsi="GHEA Grapalat" w:cs="Sylfaen"/>
          <w:szCs w:val="24"/>
          <w:lang w:val="hy-AM"/>
        </w:rPr>
        <w:t>կնքելու</w:t>
      </w:r>
      <w:r w:rsidRPr="00064ADD">
        <w:rPr>
          <w:rFonts w:ascii="GHEA Grapalat" w:hAnsi="GHEA Grapalat" w:cs="Sylfaen"/>
          <w:szCs w:val="24"/>
        </w:rPr>
        <w:t xml:space="preserve"> </w:t>
      </w:r>
      <w:r w:rsidRPr="00064ADD">
        <w:rPr>
          <w:rFonts w:ascii="GHEA Grapalat" w:hAnsi="GHEA Grapalat" w:cs="Sylfaen"/>
          <w:szCs w:val="24"/>
          <w:lang w:val="hy-AM"/>
        </w:rPr>
        <w:t>իրավասության</w:t>
      </w:r>
      <w:r w:rsidRPr="00064ADD">
        <w:rPr>
          <w:rFonts w:ascii="GHEA Grapalat" w:hAnsi="GHEA Grapalat" w:cs="Sylfaen"/>
          <w:szCs w:val="24"/>
        </w:rPr>
        <w:t xml:space="preserve"> </w:t>
      </w:r>
      <w:r w:rsidRPr="00064ADD">
        <w:rPr>
          <w:rFonts w:ascii="GHEA Grapalat" w:hAnsi="GHEA Grapalat" w:cs="Sylfaen"/>
          <w:szCs w:val="24"/>
          <w:lang w:val="hy-AM"/>
        </w:rPr>
        <w:t>առաջացման</w:t>
      </w:r>
      <w:r w:rsidRPr="00064ADD">
        <w:rPr>
          <w:rFonts w:ascii="GHEA Grapalat" w:hAnsi="GHEA Grapalat" w:cs="Sylfaen"/>
          <w:szCs w:val="24"/>
        </w:rPr>
        <w:t xml:space="preserve"> </w:t>
      </w:r>
      <w:r w:rsidRPr="00064ADD">
        <w:rPr>
          <w:rFonts w:ascii="GHEA Grapalat" w:hAnsi="GHEA Grapalat" w:cs="Sylfaen"/>
          <w:szCs w:val="24"/>
          <w:lang w:val="hy-AM"/>
        </w:rPr>
        <w:t>օրվա</w:t>
      </w:r>
      <w:r w:rsidRPr="00064ADD">
        <w:rPr>
          <w:rFonts w:ascii="GHEA Grapalat" w:hAnsi="GHEA Grapalat" w:cs="Sylfaen"/>
          <w:szCs w:val="24"/>
        </w:rPr>
        <w:t xml:space="preserve"> </w:t>
      </w:r>
      <w:r w:rsidRPr="00064ADD">
        <w:rPr>
          <w:rFonts w:ascii="GHEA Grapalat" w:hAnsi="GHEA Grapalat" w:cs="Sylfaen"/>
          <w:szCs w:val="24"/>
          <w:lang w:val="hy-AM"/>
        </w:rPr>
        <w:t>միջև</w:t>
      </w:r>
      <w:r w:rsidRPr="00064ADD">
        <w:rPr>
          <w:rFonts w:ascii="GHEA Grapalat" w:hAnsi="GHEA Grapalat" w:cs="Sylfaen"/>
          <w:szCs w:val="24"/>
        </w:rPr>
        <w:t xml:space="preserve"> </w:t>
      </w:r>
      <w:r w:rsidRPr="00064ADD">
        <w:rPr>
          <w:rFonts w:ascii="GHEA Grapalat" w:hAnsi="GHEA Grapalat" w:cs="Sylfaen"/>
          <w:szCs w:val="24"/>
          <w:lang w:val="hy-AM"/>
        </w:rPr>
        <w:t>ընկած</w:t>
      </w:r>
      <w:r w:rsidRPr="00064ADD">
        <w:rPr>
          <w:rFonts w:ascii="GHEA Grapalat" w:hAnsi="GHEA Grapalat" w:cs="Sylfaen"/>
          <w:szCs w:val="24"/>
        </w:rPr>
        <w:t xml:space="preserve"> </w:t>
      </w:r>
      <w:r w:rsidRPr="00064ADD">
        <w:rPr>
          <w:rFonts w:ascii="GHEA Grapalat" w:hAnsi="GHEA Grapalat" w:cs="Sylfaen"/>
          <w:szCs w:val="24"/>
          <w:lang w:val="hy-AM"/>
        </w:rPr>
        <w:t>ժամանակահատվածն</w:t>
      </w:r>
      <w:r w:rsidRPr="00064ADD">
        <w:rPr>
          <w:rFonts w:ascii="GHEA Grapalat" w:hAnsi="GHEA Grapalat" w:cs="Sylfaen"/>
          <w:szCs w:val="24"/>
        </w:rPr>
        <w:t xml:space="preserve"> </w:t>
      </w:r>
      <w:r w:rsidRPr="00064ADD">
        <w:rPr>
          <w:rFonts w:ascii="GHEA Grapalat" w:hAnsi="GHEA Grapalat" w:cs="Sylfaen"/>
          <w:szCs w:val="24"/>
          <w:lang w:val="hy-AM"/>
        </w:rPr>
        <w:t>է։</w:t>
      </w:r>
    </w:p>
    <w:p w14:paraId="6A0617E9" w14:textId="77777777" w:rsidR="00435780" w:rsidRPr="00064ADD" w:rsidRDefault="00435780" w:rsidP="0043578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      »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06D032E5" w14:textId="77777777" w:rsidR="00435780" w:rsidRPr="00064ADD" w:rsidRDefault="00435780" w:rsidP="0043578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7C3D2838" w14:textId="77777777" w:rsidR="00435780" w:rsidRPr="00064ADD" w:rsidRDefault="00435780" w:rsidP="0043578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13CF2EA" w14:textId="77777777" w:rsidR="00435780" w:rsidRPr="00064ADD" w:rsidRDefault="00435780" w:rsidP="00435780">
      <w:pPr>
        <w:jc w:val="both"/>
        <w:rPr>
          <w:rFonts w:ascii="GHEA Grapalat" w:hAnsi="GHEA Grapalat"/>
          <w:i/>
          <w:sz w:val="20"/>
          <w:szCs w:val="20"/>
          <w:lang w:val="hy-AM"/>
        </w:rPr>
      </w:pPr>
    </w:p>
    <w:p w14:paraId="2A3FDD8A" w14:textId="77777777" w:rsidR="00435780" w:rsidRPr="00064ADD" w:rsidRDefault="00435780" w:rsidP="0043578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6F22CB80" w14:textId="77777777" w:rsidR="00435780" w:rsidRPr="00064ADD" w:rsidRDefault="00435780" w:rsidP="00435780">
      <w:pPr>
        <w:ind w:firstLine="567"/>
        <w:jc w:val="center"/>
        <w:rPr>
          <w:rFonts w:ascii="GHEA Grapalat" w:hAnsi="GHEA Grapalat"/>
          <w:b/>
          <w:sz w:val="20"/>
          <w:lang w:val="es-ES"/>
        </w:rPr>
      </w:pPr>
    </w:p>
    <w:p w14:paraId="24E5DB92" w14:textId="77777777" w:rsidR="00435780" w:rsidRPr="00064ADD" w:rsidRDefault="00435780" w:rsidP="00435780">
      <w:pPr>
        <w:ind w:firstLine="567"/>
        <w:jc w:val="center"/>
        <w:rPr>
          <w:rFonts w:ascii="GHEA Grapalat" w:hAnsi="GHEA Grapalat"/>
          <w:b/>
          <w:sz w:val="20"/>
          <w:lang w:val="es-ES"/>
        </w:rPr>
      </w:pPr>
    </w:p>
    <w:p w14:paraId="21254370" w14:textId="77777777" w:rsidR="00435780" w:rsidRPr="00064ADD" w:rsidRDefault="00435780" w:rsidP="00435780">
      <w:pPr>
        <w:jc w:val="center"/>
        <w:rPr>
          <w:rFonts w:ascii="GHEA Grapalat" w:hAnsi="GHEA Grapalat" w:cs="Arial"/>
          <w:b/>
          <w:iCs/>
          <w:sz w:val="20"/>
          <w:lang w:val="af-ZA"/>
        </w:rPr>
      </w:pPr>
      <w:r w:rsidRPr="00064ADD">
        <w:rPr>
          <w:rFonts w:ascii="GHEA Grapalat" w:hAnsi="GHEA Grapalat"/>
          <w:b/>
          <w:iCs/>
          <w:sz w:val="20"/>
          <w:lang w:val="es-ES"/>
        </w:rPr>
        <w:t>9</w:t>
      </w:r>
      <w:r w:rsidRPr="00064ADD">
        <w:rPr>
          <w:rFonts w:ascii="GHEA Grapalat" w:hAnsi="GHEA Grapalat"/>
          <w:b/>
          <w:iCs/>
          <w:sz w:val="20"/>
          <w:lang w:val="af-ZA"/>
        </w:rPr>
        <w:t xml:space="preserve">. </w:t>
      </w:r>
      <w:r w:rsidRPr="00064ADD">
        <w:rPr>
          <w:rFonts w:ascii="GHEA Grapalat" w:hAnsi="GHEA Grapalat" w:cs="Sylfaen"/>
          <w:b/>
          <w:iCs/>
          <w:sz w:val="20"/>
          <w:lang w:val="af-ZA"/>
        </w:rPr>
        <w:t>ՊԱՅՄԱՆԱԳՐԻ</w:t>
      </w:r>
      <w:r w:rsidRPr="00064ADD">
        <w:rPr>
          <w:rFonts w:ascii="GHEA Grapalat" w:hAnsi="GHEA Grapalat" w:cs="Arial"/>
          <w:b/>
          <w:iCs/>
          <w:sz w:val="20"/>
          <w:lang w:val="af-ZA"/>
        </w:rPr>
        <w:t xml:space="preserve"> </w:t>
      </w:r>
      <w:r w:rsidRPr="00064ADD">
        <w:rPr>
          <w:rFonts w:ascii="GHEA Grapalat" w:hAnsi="GHEA Grapalat" w:cs="Sylfaen"/>
          <w:b/>
          <w:iCs/>
          <w:sz w:val="20"/>
          <w:lang w:val="af-ZA"/>
        </w:rPr>
        <w:t>ԿՆՔՈՒՄԸ</w:t>
      </w:r>
      <w:r w:rsidRPr="00064ADD">
        <w:rPr>
          <w:rFonts w:ascii="GHEA Grapalat" w:hAnsi="GHEA Grapalat" w:cs="Arial"/>
          <w:b/>
          <w:iCs/>
          <w:sz w:val="20"/>
          <w:lang w:val="af-ZA"/>
        </w:rPr>
        <w:t xml:space="preserve"> </w:t>
      </w:r>
    </w:p>
    <w:p w14:paraId="2D98D989" w14:textId="77777777" w:rsidR="00435780" w:rsidRPr="00064ADD" w:rsidRDefault="00435780" w:rsidP="00435780">
      <w:pPr>
        <w:jc w:val="center"/>
        <w:rPr>
          <w:rFonts w:ascii="GHEA Grapalat" w:hAnsi="GHEA Grapalat"/>
          <w:b/>
          <w:iCs/>
          <w:sz w:val="20"/>
          <w:lang w:val="af-ZA"/>
        </w:rPr>
      </w:pPr>
    </w:p>
    <w:p w14:paraId="5BDE18F0" w14:textId="77777777" w:rsidR="00435780" w:rsidRPr="00064ADD" w:rsidRDefault="00435780" w:rsidP="00435780">
      <w:pPr>
        <w:ind w:firstLine="567"/>
        <w:jc w:val="both"/>
        <w:rPr>
          <w:rFonts w:ascii="GHEA Grapalat" w:hAnsi="GHEA Grapalat" w:cs="Sylfaen"/>
          <w:sz w:val="20"/>
          <w:lang w:val="af-ZA"/>
        </w:rPr>
      </w:pPr>
      <w:r w:rsidRPr="00064ADD">
        <w:rPr>
          <w:rFonts w:ascii="GHEA Grapalat" w:hAnsi="GHEA Grapalat"/>
          <w:iCs/>
          <w:sz w:val="20"/>
          <w:lang w:val="es-ES"/>
        </w:rPr>
        <w:t>9</w:t>
      </w:r>
      <w:r w:rsidRPr="00064ADD">
        <w:rPr>
          <w:rFonts w:ascii="GHEA Grapalat" w:hAnsi="GHEA Grapalat"/>
          <w:iCs/>
          <w:sz w:val="20"/>
          <w:lang w:val="af-ZA"/>
        </w:rPr>
        <w:t xml:space="preserve">.1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հանձնաժողովի</w:t>
      </w:r>
      <w:r w:rsidRPr="00064ADD">
        <w:rPr>
          <w:rFonts w:ascii="GHEA Grapalat" w:hAnsi="GHEA Grapalat" w:cs="Sylfaen"/>
          <w:sz w:val="20"/>
          <w:lang w:val="af-ZA"/>
        </w:rPr>
        <w:t xml:space="preserve"> </w:t>
      </w:r>
      <w:r w:rsidRPr="00064ADD">
        <w:rPr>
          <w:rFonts w:ascii="GHEA Grapalat" w:hAnsi="GHEA Grapalat" w:cs="Sylfaen"/>
          <w:sz w:val="20"/>
          <w:lang w:val="ru-RU"/>
        </w:rPr>
        <w:t>որոշման</w:t>
      </w:r>
      <w:r w:rsidRPr="00064ADD">
        <w:rPr>
          <w:rFonts w:ascii="GHEA Grapalat" w:hAnsi="GHEA Grapalat" w:cs="Sylfaen"/>
          <w:sz w:val="20"/>
          <w:lang w:val="af-ZA"/>
        </w:rPr>
        <w:t xml:space="preserve"> </w:t>
      </w:r>
      <w:r w:rsidRPr="00064ADD">
        <w:rPr>
          <w:rFonts w:ascii="GHEA Grapalat" w:hAnsi="GHEA Grapalat" w:cs="Sylfaen"/>
          <w:sz w:val="20"/>
          <w:lang w:val="ru-RU"/>
        </w:rPr>
        <w:t>հիման</w:t>
      </w:r>
      <w:r w:rsidRPr="00064ADD">
        <w:rPr>
          <w:rFonts w:ascii="GHEA Grapalat" w:hAnsi="GHEA Grapalat" w:cs="Sylfaen"/>
          <w:sz w:val="20"/>
          <w:lang w:val="af-ZA"/>
        </w:rPr>
        <w:t xml:space="preserve"> </w:t>
      </w:r>
      <w:r w:rsidRPr="00064ADD">
        <w:rPr>
          <w:rFonts w:ascii="GHEA Grapalat" w:hAnsi="GHEA Grapalat" w:cs="Sylfaen"/>
          <w:sz w:val="20"/>
          <w:lang w:val="ru-RU"/>
        </w:rPr>
        <w:t>վրա</w:t>
      </w:r>
      <w:r w:rsidRPr="00064ADD">
        <w:rPr>
          <w:rFonts w:ascii="GHEA Grapalat" w:hAnsi="GHEA Grapalat" w:cs="Sylfaen"/>
          <w:sz w:val="20"/>
          <w:lang w:val="af-ZA"/>
        </w:rPr>
        <w:t xml:space="preserve">` </w:t>
      </w:r>
      <w:r w:rsidRPr="00064ADD">
        <w:rPr>
          <w:rFonts w:ascii="GHEA Grapalat" w:hAnsi="GHEA Grapalat" w:cs="Sylfaen"/>
          <w:sz w:val="20"/>
        </w:rPr>
        <w:t>պ</w:t>
      </w:r>
      <w:r w:rsidRPr="00064ADD">
        <w:rPr>
          <w:rFonts w:ascii="GHEA Grapalat" w:hAnsi="GHEA Grapalat" w:cs="Sylfaen"/>
          <w:sz w:val="20"/>
          <w:lang w:val="ru-RU"/>
        </w:rPr>
        <w:t>ատվիրատուի</w:t>
      </w:r>
      <w:r w:rsidRPr="00064ADD">
        <w:rPr>
          <w:rFonts w:ascii="GHEA Grapalat" w:hAnsi="GHEA Grapalat" w:cs="Sylfaen"/>
          <w:sz w:val="20"/>
          <w:lang w:val="af-ZA"/>
        </w:rPr>
        <w:t xml:space="preserve"> </w:t>
      </w:r>
      <w:r w:rsidRPr="00064ADD">
        <w:rPr>
          <w:rFonts w:ascii="GHEA Grapalat" w:hAnsi="GHEA Grapalat" w:cs="Sylfaen"/>
          <w:sz w:val="20"/>
          <w:lang w:val="ru-RU"/>
        </w:rPr>
        <w:t>կողմից։</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Պայմանագիրը</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գրավոր</w:t>
      </w:r>
      <w:r w:rsidRPr="00064ADD">
        <w:rPr>
          <w:rFonts w:ascii="GHEA Grapalat" w:hAnsi="GHEA Grapalat" w:cs="Sylfaen"/>
          <w:sz w:val="20"/>
          <w:lang w:val="af-ZA"/>
        </w:rPr>
        <w:t xml:space="preserve">` </w:t>
      </w:r>
      <w:r w:rsidRPr="00064ADD">
        <w:rPr>
          <w:rFonts w:ascii="GHEA Grapalat" w:hAnsi="GHEA Grapalat" w:cs="Sylfaen"/>
          <w:sz w:val="20"/>
          <w:lang w:val="ru-RU"/>
        </w:rPr>
        <w:t>մեկ</w:t>
      </w:r>
      <w:r w:rsidRPr="00064ADD">
        <w:rPr>
          <w:rFonts w:ascii="GHEA Grapalat" w:hAnsi="GHEA Grapalat" w:cs="Sylfaen"/>
          <w:sz w:val="20"/>
          <w:lang w:val="af-ZA"/>
        </w:rPr>
        <w:t xml:space="preserve"> </w:t>
      </w:r>
      <w:r w:rsidRPr="00064ADD">
        <w:rPr>
          <w:rFonts w:ascii="GHEA Grapalat" w:hAnsi="GHEA Grapalat" w:cs="Sylfaen"/>
          <w:sz w:val="20"/>
          <w:lang w:val="ru-RU"/>
        </w:rPr>
        <w:t>փաստաթուղթ</w:t>
      </w:r>
      <w:r w:rsidRPr="00064ADD">
        <w:rPr>
          <w:rFonts w:ascii="GHEA Grapalat" w:hAnsi="GHEA Grapalat" w:cs="Sylfaen"/>
          <w:sz w:val="20"/>
          <w:lang w:val="af-ZA"/>
        </w:rPr>
        <w:t xml:space="preserve"> </w:t>
      </w:r>
      <w:r w:rsidRPr="00064ADD">
        <w:rPr>
          <w:rFonts w:ascii="GHEA Grapalat" w:hAnsi="GHEA Grapalat" w:cs="Sylfaen"/>
          <w:sz w:val="20"/>
          <w:lang w:val="ru-RU"/>
        </w:rPr>
        <w:t>կազմելու</w:t>
      </w:r>
      <w:r w:rsidRPr="00064ADD">
        <w:rPr>
          <w:rFonts w:ascii="GHEA Grapalat" w:hAnsi="GHEA Grapalat" w:cs="Sylfaen"/>
          <w:sz w:val="20"/>
          <w:lang w:val="af-ZA"/>
        </w:rPr>
        <w:t xml:space="preserve"> </w:t>
      </w:r>
      <w:r w:rsidRPr="00064ADD">
        <w:rPr>
          <w:rFonts w:ascii="GHEA Grapalat" w:hAnsi="GHEA Grapalat" w:cs="Sylfaen"/>
          <w:sz w:val="20"/>
          <w:lang w:val="ru-RU"/>
        </w:rPr>
        <w:t>միջոցով։</w:t>
      </w:r>
    </w:p>
    <w:p w14:paraId="726F838E" w14:textId="77777777" w:rsidR="00435780" w:rsidRPr="00064ADD" w:rsidRDefault="00435780" w:rsidP="00435780">
      <w:pPr>
        <w:ind w:firstLine="567"/>
        <w:jc w:val="both"/>
        <w:rPr>
          <w:rFonts w:ascii="GHEA Grapalat" w:hAnsi="GHEA Grapalat" w:cs="Sylfaen"/>
          <w:sz w:val="20"/>
          <w:lang w:val="af-ZA"/>
        </w:rPr>
      </w:pPr>
      <w:r w:rsidRPr="00064ADD">
        <w:rPr>
          <w:rFonts w:ascii="GHEA Grapalat" w:hAnsi="GHEA Grapalat" w:cs="Sylfaen"/>
          <w:sz w:val="20"/>
          <w:lang w:val="af-ZA"/>
        </w:rPr>
        <w:t xml:space="preserve">9.2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1-</w:t>
      </w:r>
      <w:r w:rsidRPr="00064ADD">
        <w:rPr>
          <w:rFonts w:ascii="GHEA Grapalat" w:hAnsi="GHEA Grapalat" w:cs="Sylfaen"/>
          <w:sz w:val="20"/>
        </w:rPr>
        <w:t>ին</w:t>
      </w:r>
      <w:r w:rsidRPr="00064ADD">
        <w:rPr>
          <w:rFonts w:ascii="GHEA Grapalat" w:hAnsi="GHEA Grapalat" w:cs="Sylfaen"/>
          <w:sz w:val="20"/>
          <w:lang w:val="af-ZA"/>
        </w:rPr>
        <w:t xml:space="preserve"> </w:t>
      </w:r>
      <w:r w:rsidRPr="00064ADD">
        <w:rPr>
          <w:rFonts w:ascii="GHEA Grapalat" w:hAnsi="GHEA Grapalat" w:cs="Sylfaen"/>
          <w:sz w:val="20"/>
        </w:rPr>
        <w:t>մասի</w:t>
      </w:r>
      <w:r w:rsidRPr="00064ADD">
        <w:rPr>
          <w:rFonts w:ascii="GHEA Grapalat" w:hAnsi="GHEA Grapalat" w:cs="Sylfaen"/>
          <w:sz w:val="20"/>
          <w:lang w:val="af-ZA"/>
        </w:rPr>
        <w:t xml:space="preserve"> 8</w:t>
      </w:r>
      <w:r w:rsidRPr="00064ADD">
        <w:rPr>
          <w:rFonts w:ascii="GHEA Grapalat" w:hAnsi="GHEA Grapalat" w:cs="Sylfaen"/>
          <w:sz w:val="20"/>
          <w:lang w:val="hy-AM"/>
        </w:rPr>
        <w:t>.</w:t>
      </w:r>
      <w:r w:rsidRPr="00064ADD">
        <w:rPr>
          <w:rFonts w:ascii="GHEA Grapalat" w:hAnsi="GHEA Grapalat" w:cs="Sylfaen"/>
          <w:sz w:val="20"/>
          <w:lang w:val="af-ZA"/>
        </w:rPr>
        <w:t>2</w:t>
      </w:r>
      <w:r w:rsidRPr="00064ADD">
        <w:rPr>
          <w:rFonts w:ascii="GHEA Grapalat" w:hAnsi="GHEA Grapalat" w:cs="Sylfaen"/>
          <w:sz w:val="20"/>
          <w:lang w:val="hy-AM"/>
        </w:rPr>
        <w:t>3</w:t>
      </w:r>
      <w:r w:rsidRPr="00064ADD">
        <w:rPr>
          <w:rFonts w:ascii="GHEA Grapalat" w:hAnsi="GHEA Grapalat" w:cs="Sylfaen"/>
          <w:sz w:val="20"/>
          <w:lang w:val="af-ZA"/>
        </w:rPr>
        <w:t xml:space="preserve"> </w:t>
      </w:r>
      <w:r w:rsidRPr="00064ADD">
        <w:rPr>
          <w:rFonts w:ascii="GHEA Grapalat" w:hAnsi="GHEA Grapalat" w:cs="Sylfaen"/>
          <w:sz w:val="20"/>
          <w:lang w:val="ru-RU"/>
        </w:rPr>
        <w:t>կետով</w:t>
      </w:r>
      <w:r w:rsidRPr="00064ADD">
        <w:rPr>
          <w:rFonts w:ascii="GHEA Grapalat" w:hAnsi="GHEA Grapalat" w:cs="Sylfaen"/>
          <w:sz w:val="20"/>
          <w:lang w:val="af-ZA"/>
        </w:rPr>
        <w:t xml:space="preserve"> </w:t>
      </w:r>
      <w:r w:rsidRPr="00064ADD">
        <w:rPr>
          <w:rFonts w:ascii="GHEA Grapalat" w:hAnsi="GHEA Grapalat" w:cs="Sylfaen"/>
          <w:sz w:val="20"/>
          <w:lang w:val="ru-RU"/>
        </w:rPr>
        <w:t>սահմանված</w:t>
      </w:r>
      <w:r w:rsidRPr="00064ADD">
        <w:rPr>
          <w:rFonts w:ascii="GHEA Grapalat" w:hAnsi="GHEA Grapalat" w:cs="Sylfaen"/>
          <w:sz w:val="20"/>
          <w:lang w:val="af-ZA"/>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af-ZA"/>
        </w:rPr>
        <w:t xml:space="preserve"> </w:t>
      </w:r>
      <w:r w:rsidRPr="00064ADD">
        <w:rPr>
          <w:rFonts w:ascii="GHEA Grapalat" w:hAnsi="GHEA Grapalat" w:cs="Sylfaen"/>
          <w:sz w:val="20"/>
          <w:lang w:val="ru-RU"/>
        </w:rPr>
        <w:t>ժամկետը</w:t>
      </w:r>
      <w:r w:rsidRPr="00064ADD">
        <w:rPr>
          <w:rFonts w:ascii="GHEA Grapalat" w:hAnsi="GHEA Grapalat" w:cs="Sylfaen"/>
          <w:sz w:val="20"/>
          <w:lang w:val="af-ZA"/>
        </w:rPr>
        <w:t xml:space="preserve"> </w:t>
      </w:r>
      <w:r w:rsidRPr="00064ADD">
        <w:rPr>
          <w:rFonts w:ascii="GHEA Grapalat" w:hAnsi="GHEA Grapalat" w:cs="Sylfaen"/>
          <w:sz w:val="20"/>
          <w:lang w:val="ru-RU"/>
        </w:rPr>
        <w:t>լրանալուն</w:t>
      </w:r>
      <w:r w:rsidRPr="00064ADD">
        <w:rPr>
          <w:rFonts w:ascii="GHEA Grapalat" w:hAnsi="GHEA Grapalat" w:cs="Sylfaen"/>
          <w:sz w:val="20"/>
          <w:lang w:val="af-ZA"/>
        </w:rPr>
        <w:t xml:space="preserve"> </w:t>
      </w:r>
      <w:r w:rsidRPr="00064ADD">
        <w:rPr>
          <w:rFonts w:ascii="GHEA Grapalat" w:hAnsi="GHEA Grapalat" w:cs="Sylfaen"/>
          <w:sz w:val="20"/>
          <w:lang w:val="ru-RU"/>
        </w:rPr>
        <w:t>հաջորդող</w:t>
      </w:r>
      <w:r w:rsidRPr="00064ADD">
        <w:rPr>
          <w:rFonts w:ascii="GHEA Grapalat" w:hAnsi="GHEA Grapalat" w:cs="Sylfaen"/>
          <w:sz w:val="20"/>
          <w:lang w:val="af-ZA"/>
        </w:rPr>
        <w:t xml:space="preserve"> </w:t>
      </w:r>
      <w:r w:rsidRPr="00064ADD">
        <w:rPr>
          <w:rFonts w:ascii="GHEA Grapalat" w:hAnsi="GHEA Grapalat" w:cs="Sylfaen"/>
          <w:sz w:val="20"/>
          <w:lang w:val="hy-AM"/>
        </w:rPr>
        <w:t>չորրորդ</w:t>
      </w:r>
      <w:r w:rsidRPr="00064ADD">
        <w:rPr>
          <w:rFonts w:ascii="GHEA Grapalat" w:hAnsi="GHEA Grapalat" w:cs="Sylfaen"/>
          <w:sz w:val="20"/>
          <w:lang w:val="af-ZA"/>
        </w:rPr>
        <w:t xml:space="preserve"> </w:t>
      </w:r>
      <w:r w:rsidRPr="00064ADD">
        <w:rPr>
          <w:rFonts w:ascii="GHEA Grapalat" w:hAnsi="GHEA Grapalat" w:cs="Sylfaen"/>
          <w:sz w:val="20"/>
          <w:lang w:val="ru-RU"/>
        </w:rPr>
        <w:t>աշխատանքային</w:t>
      </w:r>
      <w:r w:rsidRPr="00064ADD">
        <w:rPr>
          <w:rFonts w:ascii="GHEA Grapalat" w:hAnsi="GHEA Grapalat" w:cs="Sylfaen"/>
          <w:sz w:val="20"/>
          <w:lang w:val="af-ZA"/>
        </w:rPr>
        <w:t xml:space="preserve"> </w:t>
      </w:r>
      <w:r w:rsidRPr="00064ADD">
        <w:rPr>
          <w:rFonts w:ascii="GHEA Grapalat" w:hAnsi="GHEA Grapalat" w:cs="Sylfaen"/>
          <w:sz w:val="20"/>
          <w:lang w:val="hy-AM"/>
        </w:rPr>
        <w:t>օրը</w:t>
      </w:r>
      <w:r w:rsidRPr="00064ADD">
        <w:rPr>
          <w:rFonts w:ascii="GHEA Grapalat" w:hAnsi="GHEA Grapalat" w:cs="Sylfaen"/>
          <w:sz w:val="20"/>
          <w:lang w:val="af-ZA"/>
        </w:rPr>
        <w:t xml:space="preserve"> </w:t>
      </w:r>
      <w:r w:rsidRPr="00064ADD">
        <w:rPr>
          <w:rFonts w:ascii="GHEA Grapalat" w:hAnsi="GHEA Grapalat" w:cs="Sylfaen"/>
          <w:sz w:val="20"/>
        </w:rPr>
        <w:t>պ</w:t>
      </w:r>
      <w:r w:rsidRPr="00064ADD">
        <w:rPr>
          <w:rFonts w:ascii="GHEA Grapalat" w:hAnsi="GHEA Grapalat" w:cs="Sylfaen"/>
          <w:sz w:val="20"/>
          <w:lang w:val="ru-RU"/>
        </w:rPr>
        <w:t>ատվիրատուն</w:t>
      </w:r>
      <w:r w:rsidRPr="00064ADD">
        <w:rPr>
          <w:rFonts w:ascii="GHEA Grapalat" w:hAnsi="GHEA Grapalat" w:cs="Sylfaen"/>
          <w:sz w:val="20"/>
          <w:lang w:val="af-ZA"/>
        </w:rPr>
        <w:t xml:space="preserve"> </w:t>
      </w:r>
      <w:r w:rsidRPr="00064ADD">
        <w:rPr>
          <w:rFonts w:ascii="GHEA Grapalat" w:hAnsi="GHEA Grapalat" w:cs="Sylfaen"/>
          <w:sz w:val="20"/>
          <w:lang w:val="ru-RU"/>
        </w:rPr>
        <w:t>ծանուցում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ընտրված</w:t>
      </w:r>
      <w:r w:rsidRPr="00064ADD">
        <w:rPr>
          <w:rFonts w:ascii="GHEA Grapalat" w:hAnsi="GHEA Grapalat" w:cs="Sylfaen"/>
          <w:sz w:val="20"/>
          <w:lang w:val="af-ZA"/>
        </w:rPr>
        <w:t xml:space="preserve"> </w:t>
      </w:r>
      <w:r w:rsidRPr="00064ADD">
        <w:rPr>
          <w:rFonts w:ascii="GHEA Grapalat" w:hAnsi="GHEA Grapalat" w:cs="Sylfaen"/>
          <w:sz w:val="20"/>
        </w:rPr>
        <w:t>մ</w:t>
      </w:r>
      <w:r w:rsidRPr="00064ADD">
        <w:rPr>
          <w:rFonts w:ascii="GHEA Grapalat" w:hAnsi="GHEA Grapalat" w:cs="Sylfaen"/>
          <w:sz w:val="20"/>
          <w:lang w:val="ru-RU"/>
        </w:rPr>
        <w:t>ասնակցին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ներկայացնելով</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կնքելու</w:t>
      </w:r>
      <w:r w:rsidRPr="00064ADD">
        <w:rPr>
          <w:rFonts w:ascii="GHEA Grapalat" w:hAnsi="GHEA Grapalat" w:cs="Sylfaen"/>
          <w:sz w:val="20"/>
          <w:lang w:val="af-ZA"/>
        </w:rPr>
        <w:t xml:space="preserve"> </w:t>
      </w:r>
      <w:r w:rsidRPr="00064ADD">
        <w:rPr>
          <w:rFonts w:ascii="GHEA Grapalat" w:hAnsi="GHEA Grapalat" w:cs="Sylfaen"/>
          <w:sz w:val="20"/>
          <w:lang w:val="ru-RU"/>
        </w:rPr>
        <w:t>առաջարկը</w:t>
      </w:r>
      <w:r w:rsidRPr="00064ADD">
        <w:rPr>
          <w:rFonts w:ascii="GHEA Grapalat" w:hAnsi="GHEA Grapalat" w:cs="Sylfaen"/>
          <w:sz w:val="20"/>
          <w:lang w:val="af-ZA"/>
        </w:rPr>
        <w:t xml:space="preserve"> </w:t>
      </w:r>
      <w:r w:rsidRPr="00064ADD">
        <w:rPr>
          <w:rFonts w:ascii="GHEA Grapalat" w:hAnsi="GHEA Grapalat" w:cs="Sylfaen"/>
          <w:sz w:val="20"/>
          <w:lang w:val="ru-RU"/>
        </w:rPr>
        <w:t>և</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պայմանագրի</w:t>
      </w:r>
      <w:r w:rsidRPr="00064ADD">
        <w:rPr>
          <w:rFonts w:ascii="GHEA Grapalat" w:hAnsi="GHEA Grapalat" w:cs="Sylfaen"/>
          <w:sz w:val="20"/>
          <w:lang w:val="af-ZA"/>
        </w:rPr>
        <w:t xml:space="preserve"> </w:t>
      </w:r>
      <w:r w:rsidRPr="00064ADD">
        <w:rPr>
          <w:rFonts w:ascii="GHEA Grapalat" w:hAnsi="GHEA Grapalat" w:cs="Sylfaen"/>
          <w:sz w:val="20"/>
          <w:lang w:val="ru-RU"/>
        </w:rPr>
        <w:t>նախագիծը</w:t>
      </w:r>
      <w:r w:rsidRPr="00064ADD">
        <w:rPr>
          <w:rFonts w:ascii="GHEA Grapalat" w:hAnsi="GHEA Grapalat" w:cs="Sylfaen"/>
          <w:sz w:val="20"/>
          <w:lang w:val="af-ZA"/>
        </w:rPr>
        <w:t xml:space="preserve">: </w:t>
      </w:r>
      <w:r w:rsidRPr="00064ADD">
        <w:rPr>
          <w:rFonts w:ascii="GHEA Grapalat" w:hAnsi="GHEA Grapalat" w:cs="Sylfaen"/>
          <w:sz w:val="20"/>
          <w:lang w:val="ru-RU"/>
        </w:rPr>
        <w:t>Ընդ</w:t>
      </w:r>
      <w:r w:rsidRPr="00064ADD">
        <w:rPr>
          <w:rFonts w:ascii="GHEA Grapalat" w:hAnsi="GHEA Grapalat" w:cs="Sylfaen"/>
          <w:sz w:val="20"/>
          <w:lang w:val="af-ZA"/>
        </w:rPr>
        <w:t xml:space="preserve"> </w:t>
      </w:r>
      <w:r w:rsidRPr="00064ADD">
        <w:rPr>
          <w:rFonts w:ascii="GHEA Grapalat" w:hAnsi="GHEA Grapalat" w:cs="Sylfaen"/>
          <w:sz w:val="20"/>
          <w:lang w:val="ru-RU"/>
        </w:rPr>
        <w:t>որում</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պայմանագիրը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կնքվել</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շուտ</w:t>
      </w:r>
      <w:r w:rsidRPr="00064ADD">
        <w:rPr>
          <w:rFonts w:ascii="GHEA Grapalat" w:hAnsi="GHEA Grapalat" w:cs="Sylfaen"/>
          <w:sz w:val="20"/>
          <w:lang w:val="af-ZA"/>
        </w:rPr>
        <w:t xml:space="preserve">, </w:t>
      </w:r>
      <w:r w:rsidRPr="00064ADD">
        <w:rPr>
          <w:rFonts w:ascii="GHEA Grapalat" w:hAnsi="GHEA Grapalat" w:cs="Sylfaen"/>
          <w:sz w:val="20"/>
          <w:lang w:val="ru-RU"/>
        </w:rPr>
        <w:t>քան</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1-</w:t>
      </w:r>
      <w:r w:rsidRPr="00064ADD">
        <w:rPr>
          <w:rFonts w:ascii="GHEA Grapalat" w:hAnsi="GHEA Grapalat" w:cs="Sylfaen"/>
          <w:sz w:val="20"/>
        </w:rPr>
        <w:t>ին</w:t>
      </w:r>
      <w:r w:rsidRPr="00064ADD">
        <w:rPr>
          <w:rFonts w:ascii="GHEA Grapalat" w:hAnsi="GHEA Grapalat" w:cs="Sylfaen"/>
          <w:sz w:val="20"/>
          <w:lang w:val="af-ZA"/>
        </w:rPr>
        <w:t xml:space="preserve"> </w:t>
      </w:r>
      <w:r w:rsidRPr="00064ADD">
        <w:rPr>
          <w:rFonts w:ascii="GHEA Grapalat" w:hAnsi="GHEA Grapalat" w:cs="Sylfaen"/>
          <w:sz w:val="20"/>
        </w:rPr>
        <w:t>մասի</w:t>
      </w:r>
      <w:r w:rsidRPr="00064ADD">
        <w:rPr>
          <w:rFonts w:ascii="GHEA Grapalat" w:hAnsi="GHEA Grapalat" w:cs="Sylfaen"/>
          <w:sz w:val="20"/>
          <w:lang w:val="af-ZA"/>
        </w:rPr>
        <w:t xml:space="preserve"> 8</w:t>
      </w:r>
      <w:r w:rsidRPr="00064ADD">
        <w:rPr>
          <w:rFonts w:ascii="GHEA Grapalat" w:hAnsi="GHEA Grapalat" w:cs="Sylfaen"/>
          <w:sz w:val="20"/>
          <w:lang w:val="hy-AM"/>
        </w:rPr>
        <w:t>.23</w:t>
      </w:r>
      <w:r w:rsidRPr="00064ADD">
        <w:rPr>
          <w:rFonts w:ascii="GHEA Grapalat" w:hAnsi="GHEA Grapalat" w:cs="Sylfaen"/>
          <w:sz w:val="20"/>
          <w:lang w:val="af-ZA"/>
        </w:rPr>
        <w:t xml:space="preserve"> </w:t>
      </w:r>
      <w:r w:rsidRPr="00064ADD">
        <w:rPr>
          <w:rFonts w:ascii="GHEA Grapalat" w:hAnsi="GHEA Grapalat" w:cs="Sylfaen"/>
          <w:sz w:val="20"/>
          <w:lang w:val="ru-RU"/>
        </w:rPr>
        <w:t>կետով</w:t>
      </w:r>
      <w:r w:rsidRPr="00064ADD">
        <w:rPr>
          <w:rFonts w:ascii="GHEA Grapalat" w:hAnsi="GHEA Grapalat" w:cs="Sylfaen"/>
          <w:sz w:val="20"/>
          <w:lang w:val="af-ZA"/>
        </w:rPr>
        <w:t xml:space="preserve"> </w:t>
      </w:r>
      <w:r w:rsidRPr="00064ADD">
        <w:rPr>
          <w:rFonts w:ascii="GHEA Grapalat" w:hAnsi="GHEA Grapalat" w:cs="Sylfaen"/>
          <w:sz w:val="20"/>
          <w:lang w:val="ru-RU"/>
        </w:rPr>
        <w:t>սահմանված</w:t>
      </w:r>
      <w:r w:rsidRPr="00064ADD">
        <w:rPr>
          <w:rFonts w:ascii="GHEA Grapalat" w:hAnsi="GHEA Grapalat" w:cs="Sylfaen"/>
          <w:sz w:val="20"/>
          <w:lang w:val="af-ZA"/>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af-ZA"/>
        </w:rPr>
        <w:t xml:space="preserve"> </w:t>
      </w:r>
      <w:r w:rsidRPr="00064ADD">
        <w:rPr>
          <w:rFonts w:ascii="GHEA Grapalat" w:hAnsi="GHEA Grapalat" w:cs="Sylfaen"/>
          <w:sz w:val="20"/>
          <w:lang w:val="ru-RU"/>
        </w:rPr>
        <w:t>ժամկետը</w:t>
      </w:r>
      <w:r w:rsidRPr="00064ADD">
        <w:rPr>
          <w:rFonts w:ascii="GHEA Grapalat" w:hAnsi="GHEA Grapalat" w:cs="Sylfaen"/>
          <w:sz w:val="20"/>
          <w:lang w:val="af-ZA"/>
        </w:rPr>
        <w:t xml:space="preserve"> </w:t>
      </w:r>
      <w:r w:rsidRPr="00064ADD">
        <w:rPr>
          <w:rFonts w:ascii="GHEA Grapalat" w:hAnsi="GHEA Grapalat" w:cs="Sylfaen"/>
          <w:sz w:val="20"/>
          <w:lang w:val="ru-RU"/>
        </w:rPr>
        <w:t>լրանալու</w:t>
      </w:r>
      <w:r w:rsidRPr="00064ADD">
        <w:rPr>
          <w:rFonts w:ascii="GHEA Grapalat" w:hAnsi="GHEA Grapalat" w:cs="Sylfaen"/>
          <w:sz w:val="20"/>
          <w:lang w:val="af-ZA"/>
        </w:rPr>
        <w:t xml:space="preserve"> </w:t>
      </w:r>
      <w:r w:rsidRPr="00064ADD">
        <w:rPr>
          <w:rFonts w:ascii="GHEA Grapalat" w:hAnsi="GHEA Grapalat" w:cs="Sylfaen"/>
          <w:sz w:val="20"/>
          <w:lang w:val="ru-RU"/>
        </w:rPr>
        <w:t>օրվան</w:t>
      </w:r>
      <w:r w:rsidRPr="00064ADD">
        <w:rPr>
          <w:rFonts w:ascii="GHEA Grapalat" w:hAnsi="GHEA Grapalat" w:cs="Sylfaen"/>
          <w:sz w:val="20"/>
          <w:lang w:val="af-ZA"/>
        </w:rPr>
        <w:t xml:space="preserve"> </w:t>
      </w:r>
      <w:r w:rsidRPr="00064ADD">
        <w:rPr>
          <w:rFonts w:ascii="GHEA Grapalat" w:hAnsi="GHEA Grapalat" w:cs="Sylfaen"/>
          <w:sz w:val="20"/>
          <w:lang w:val="ru-RU"/>
        </w:rPr>
        <w:t>հաջորդող</w:t>
      </w:r>
      <w:r w:rsidRPr="00064ADD">
        <w:rPr>
          <w:rFonts w:ascii="GHEA Grapalat" w:hAnsi="GHEA Grapalat" w:cs="Sylfaen"/>
          <w:sz w:val="20"/>
          <w:lang w:val="af-ZA"/>
        </w:rPr>
        <w:t xml:space="preserve"> </w:t>
      </w:r>
      <w:r w:rsidRPr="00064ADD">
        <w:rPr>
          <w:rFonts w:ascii="GHEA Grapalat" w:hAnsi="GHEA Grapalat" w:cs="Sylfaen"/>
          <w:sz w:val="20"/>
          <w:lang w:val="hy-AM"/>
        </w:rPr>
        <w:t>չորրորդ</w:t>
      </w:r>
      <w:r w:rsidRPr="00064ADD">
        <w:rPr>
          <w:rFonts w:ascii="GHEA Grapalat" w:hAnsi="GHEA Grapalat" w:cs="Sylfaen"/>
          <w:sz w:val="20"/>
          <w:lang w:val="af-ZA"/>
        </w:rPr>
        <w:t xml:space="preserve"> </w:t>
      </w:r>
      <w:r w:rsidRPr="00064ADD">
        <w:rPr>
          <w:rFonts w:ascii="GHEA Grapalat" w:hAnsi="GHEA Grapalat" w:cs="Sylfaen"/>
          <w:sz w:val="20"/>
          <w:lang w:val="ru-RU"/>
        </w:rPr>
        <w:t>աշխատանքային</w:t>
      </w:r>
      <w:r w:rsidRPr="00064ADD">
        <w:rPr>
          <w:rFonts w:ascii="GHEA Grapalat" w:hAnsi="GHEA Grapalat" w:cs="Sylfaen"/>
          <w:sz w:val="20"/>
          <w:lang w:val="af-ZA"/>
        </w:rPr>
        <w:t xml:space="preserve"> </w:t>
      </w:r>
      <w:r w:rsidRPr="00064ADD">
        <w:rPr>
          <w:rFonts w:ascii="GHEA Grapalat" w:hAnsi="GHEA Grapalat" w:cs="Sylfaen"/>
          <w:sz w:val="20"/>
          <w:lang w:val="ru-RU"/>
        </w:rPr>
        <w:t>օրը</w:t>
      </w:r>
      <w:r w:rsidRPr="00064ADD">
        <w:rPr>
          <w:rFonts w:ascii="GHEA Grapalat" w:hAnsi="GHEA Grapalat" w:cs="Sylfaen"/>
          <w:sz w:val="20"/>
          <w:lang w:val="af-ZA"/>
        </w:rPr>
        <w:t>:</w:t>
      </w:r>
    </w:p>
    <w:p w14:paraId="3B16CCA8" w14:textId="77777777" w:rsidR="00435780" w:rsidRPr="00064ADD" w:rsidRDefault="00435780" w:rsidP="00435780">
      <w:pPr>
        <w:ind w:firstLine="567"/>
        <w:jc w:val="both"/>
        <w:rPr>
          <w:rFonts w:ascii="GHEA Grapalat" w:hAnsi="GHEA Grapalat" w:cs="Sylfaen"/>
          <w:sz w:val="20"/>
          <w:lang w:val="af-ZA"/>
        </w:rPr>
      </w:pPr>
      <w:r w:rsidRPr="00064ADD">
        <w:rPr>
          <w:rFonts w:ascii="GHEA Grapalat" w:hAnsi="GHEA Grapalat" w:cs="Sylfaen"/>
          <w:sz w:val="20"/>
          <w:lang w:val="af-ZA"/>
        </w:rPr>
        <w:t>9</w:t>
      </w:r>
      <w:r w:rsidRPr="00064ADD">
        <w:rPr>
          <w:rFonts w:ascii="GHEA Grapalat" w:hAnsi="GHEA Grapalat" w:cs="Sylfaen"/>
          <w:sz w:val="20"/>
          <w:lang w:val="hy-AM"/>
        </w:rPr>
        <w:t>.3</w:t>
      </w:r>
      <w:r w:rsidRPr="00064ADD">
        <w:rPr>
          <w:rFonts w:ascii="GHEA Grapalat" w:hAnsi="GHEA Grapalat" w:cs="Sylfaen"/>
          <w:sz w:val="20"/>
          <w:lang w:val="af-ZA"/>
        </w:rPr>
        <w:t xml:space="preserve"> </w:t>
      </w:r>
      <w:r w:rsidRPr="00064ADD">
        <w:rPr>
          <w:rFonts w:ascii="GHEA Grapalat" w:hAnsi="GHEA Grapalat" w:cs="Sylfaen"/>
          <w:sz w:val="20"/>
          <w:lang w:val="ru-RU"/>
        </w:rPr>
        <w:t>Ընտրված</w:t>
      </w:r>
      <w:r w:rsidRPr="00064ADD">
        <w:rPr>
          <w:rFonts w:ascii="GHEA Grapalat" w:hAnsi="GHEA Grapalat" w:cs="Sylfaen"/>
          <w:sz w:val="20"/>
          <w:lang w:val="af-ZA"/>
        </w:rPr>
        <w:t xml:space="preserve"> </w:t>
      </w:r>
      <w:r w:rsidRPr="00064ADD">
        <w:rPr>
          <w:rFonts w:ascii="GHEA Grapalat" w:hAnsi="GHEA Grapalat" w:cs="Sylfaen"/>
          <w:sz w:val="20"/>
        </w:rPr>
        <w:t>մ</w:t>
      </w:r>
      <w:r w:rsidRPr="00064ADD">
        <w:rPr>
          <w:rFonts w:ascii="GHEA Grapalat" w:hAnsi="GHEA Grapalat" w:cs="Sylfaen"/>
          <w:sz w:val="20"/>
          <w:lang w:val="ru-RU"/>
        </w:rPr>
        <w:t>ասնակցին</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կնքելու</w:t>
      </w:r>
      <w:r w:rsidRPr="00064ADD">
        <w:rPr>
          <w:rFonts w:ascii="GHEA Grapalat" w:hAnsi="GHEA Grapalat" w:cs="Sylfaen"/>
          <w:sz w:val="20"/>
          <w:lang w:val="af-ZA"/>
        </w:rPr>
        <w:t xml:space="preserve"> </w:t>
      </w:r>
      <w:r w:rsidRPr="00064ADD">
        <w:rPr>
          <w:rFonts w:ascii="GHEA Grapalat" w:hAnsi="GHEA Grapalat" w:cs="Sylfaen"/>
          <w:sz w:val="20"/>
          <w:lang w:val="ru-RU"/>
        </w:rPr>
        <w:t>առաջարկը</w:t>
      </w:r>
      <w:r w:rsidRPr="00064ADD">
        <w:rPr>
          <w:rFonts w:ascii="GHEA Grapalat" w:hAnsi="GHEA Grapalat" w:cs="Sylfaen"/>
          <w:sz w:val="20"/>
          <w:lang w:val="af-ZA"/>
        </w:rPr>
        <w:t xml:space="preserve"> </w:t>
      </w:r>
      <w:r w:rsidRPr="00064ADD">
        <w:rPr>
          <w:rFonts w:ascii="GHEA Grapalat" w:hAnsi="GHEA Grapalat" w:cs="Sylfaen"/>
          <w:sz w:val="20"/>
          <w:lang w:val="ru-RU"/>
        </w:rPr>
        <w:t>և</w:t>
      </w:r>
      <w:r w:rsidRPr="00064ADD">
        <w:rPr>
          <w:rFonts w:ascii="GHEA Grapalat" w:hAnsi="GHEA Grapalat" w:cs="Sylfaen"/>
          <w:sz w:val="20"/>
          <w:lang w:val="af-ZA"/>
        </w:rPr>
        <w:t xml:space="preserve"> </w:t>
      </w:r>
      <w:r w:rsidRPr="00064ADD">
        <w:rPr>
          <w:rFonts w:ascii="GHEA Grapalat" w:hAnsi="GHEA Grapalat" w:cs="Sylfaen"/>
          <w:sz w:val="20"/>
          <w:lang w:val="ru-RU"/>
        </w:rPr>
        <w:t>կնքվելիք</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պայմանագրի</w:t>
      </w:r>
      <w:r w:rsidRPr="00064ADD">
        <w:rPr>
          <w:rFonts w:ascii="GHEA Grapalat" w:hAnsi="GHEA Grapalat" w:cs="Sylfaen"/>
          <w:sz w:val="20"/>
          <w:lang w:val="af-ZA"/>
        </w:rPr>
        <w:t xml:space="preserve"> </w:t>
      </w:r>
      <w:r w:rsidRPr="00064ADD">
        <w:rPr>
          <w:rFonts w:ascii="GHEA Grapalat" w:hAnsi="GHEA Grapalat" w:cs="Sylfaen"/>
          <w:sz w:val="20"/>
          <w:lang w:val="ru-RU"/>
        </w:rPr>
        <w:t>նախագիծը</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հանձնաժողովի</w:t>
      </w:r>
      <w:r w:rsidRPr="00064ADD">
        <w:rPr>
          <w:rFonts w:ascii="GHEA Grapalat" w:hAnsi="GHEA Grapalat" w:cs="Sylfaen"/>
          <w:sz w:val="20"/>
          <w:lang w:val="af-ZA"/>
        </w:rPr>
        <w:t xml:space="preserve"> </w:t>
      </w:r>
      <w:r w:rsidRPr="00064ADD">
        <w:rPr>
          <w:rFonts w:ascii="GHEA Grapalat" w:hAnsi="GHEA Grapalat" w:cs="Sylfaen"/>
          <w:sz w:val="20"/>
          <w:lang w:val="ru-RU"/>
        </w:rPr>
        <w:t>քարտուղարը</w:t>
      </w:r>
      <w:r w:rsidRPr="00064ADD">
        <w:rPr>
          <w:rFonts w:ascii="GHEA Grapalat" w:hAnsi="GHEA Grapalat" w:cs="Sylfaen"/>
          <w:sz w:val="20"/>
          <w:lang w:val="af-ZA"/>
        </w:rPr>
        <w:t xml:space="preserve"> </w:t>
      </w:r>
      <w:r w:rsidRPr="00064ADD">
        <w:rPr>
          <w:rFonts w:ascii="GHEA Grapalat" w:hAnsi="GHEA Grapalat" w:cs="Sylfaen"/>
          <w:sz w:val="20"/>
          <w:lang w:val="ru-RU"/>
        </w:rPr>
        <w:t>տրամադրում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էլեկտրոնային</w:t>
      </w:r>
      <w:r w:rsidRPr="00064ADD">
        <w:rPr>
          <w:rFonts w:ascii="GHEA Grapalat" w:hAnsi="GHEA Grapalat" w:cs="Sylfaen"/>
          <w:sz w:val="20"/>
          <w:lang w:val="af-ZA"/>
        </w:rPr>
        <w:t xml:space="preserve"> </w:t>
      </w:r>
      <w:r w:rsidRPr="00064ADD">
        <w:rPr>
          <w:rFonts w:ascii="GHEA Grapalat" w:hAnsi="GHEA Grapalat" w:cs="Sylfaen"/>
          <w:sz w:val="20"/>
          <w:lang w:val="ru-RU"/>
        </w:rPr>
        <w:t>եղանակով</w:t>
      </w:r>
      <w:r w:rsidRPr="00064ADD">
        <w:rPr>
          <w:rFonts w:ascii="GHEA Grapalat" w:hAnsi="GHEA Grapalat" w:cs="Sylfaen"/>
          <w:sz w:val="20"/>
          <w:lang w:val="af-ZA"/>
        </w:rPr>
        <w:t xml:space="preserve">: </w:t>
      </w:r>
    </w:p>
    <w:p w14:paraId="74B61C6C" w14:textId="77777777" w:rsidR="00435780" w:rsidRPr="00064ADD" w:rsidRDefault="00435780" w:rsidP="00435780">
      <w:pPr>
        <w:ind w:firstLine="567"/>
        <w:jc w:val="both"/>
        <w:rPr>
          <w:rFonts w:ascii="GHEA Grapalat" w:hAnsi="GHEA Grapalat" w:cs="Sylfaen"/>
          <w:sz w:val="20"/>
          <w:lang w:val="hy-AM"/>
        </w:rPr>
      </w:pPr>
      <w:r w:rsidRPr="00064ADD">
        <w:rPr>
          <w:rFonts w:ascii="GHEA Grapalat" w:hAnsi="GHEA Grapalat" w:cs="Sylfaen"/>
          <w:sz w:val="20"/>
          <w:lang w:val="af-ZA"/>
        </w:rPr>
        <w:t>9</w:t>
      </w:r>
      <w:r w:rsidRPr="00064ADD">
        <w:rPr>
          <w:rFonts w:ascii="GHEA Grapalat" w:hAnsi="GHEA Grapalat" w:cs="Sylfaen"/>
          <w:sz w:val="20"/>
          <w:lang w:val="hy-AM"/>
        </w:rPr>
        <w:t>.</w:t>
      </w:r>
      <w:r w:rsidRPr="00064ADD">
        <w:rPr>
          <w:rFonts w:ascii="GHEA Grapalat" w:hAnsi="GHEA Grapalat" w:cs="Sylfaen"/>
          <w:sz w:val="20"/>
          <w:lang w:val="af-ZA"/>
        </w:rPr>
        <w:t xml:space="preserve">4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ընտրված</w:t>
      </w:r>
      <w:r w:rsidRPr="00064ADD">
        <w:rPr>
          <w:rFonts w:ascii="GHEA Grapalat" w:hAnsi="GHEA Grapalat" w:cs="Sylfaen"/>
          <w:sz w:val="20"/>
          <w:lang w:val="af-ZA"/>
        </w:rPr>
        <w:t xml:space="preserve"> </w:t>
      </w:r>
      <w:r w:rsidRPr="00064ADD">
        <w:rPr>
          <w:rFonts w:ascii="GHEA Grapalat" w:hAnsi="GHEA Grapalat" w:cs="Sylfaen"/>
          <w:sz w:val="20"/>
          <w:lang w:val="hy-AM"/>
        </w:rPr>
        <w:t>մասնակիցը</w:t>
      </w:r>
      <w:r w:rsidRPr="00064ADD">
        <w:rPr>
          <w:rFonts w:ascii="GHEA Grapalat" w:hAnsi="GHEA Grapalat" w:cs="Sylfaen"/>
          <w:sz w:val="20"/>
          <w:lang w:val="af-ZA"/>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hy-AM"/>
        </w:rPr>
        <w:t>կնքելու</w:t>
      </w:r>
      <w:r w:rsidRPr="00064ADD">
        <w:rPr>
          <w:rFonts w:ascii="GHEA Grapalat" w:hAnsi="GHEA Grapalat" w:cs="Sylfaen"/>
          <w:sz w:val="20"/>
          <w:lang w:val="af-ZA"/>
        </w:rPr>
        <w:t xml:space="preserve"> </w:t>
      </w:r>
      <w:r w:rsidRPr="00064ADD">
        <w:rPr>
          <w:rFonts w:ascii="GHEA Grapalat" w:hAnsi="GHEA Grapalat" w:cs="Sylfaen"/>
          <w:sz w:val="20"/>
          <w:lang w:val="hy-AM"/>
        </w:rPr>
        <w:t>մասին</w:t>
      </w:r>
      <w:r w:rsidRPr="00064ADD">
        <w:rPr>
          <w:rFonts w:ascii="GHEA Grapalat" w:hAnsi="GHEA Grapalat" w:cs="Sylfaen"/>
          <w:sz w:val="20"/>
          <w:lang w:val="af-ZA"/>
        </w:rPr>
        <w:t xml:space="preserve"> </w:t>
      </w:r>
      <w:r w:rsidRPr="00064ADD">
        <w:rPr>
          <w:rFonts w:ascii="GHEA Grapalat" w:hAnsi="GHEA Grapalat" w:cs="Sylfaen"/>
          <w:sz w:val="20"/>
          <w:lang w:val="hy-AM"/>
        </w:rPr>
        <w:t>ծանուցումը</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նախագիծն</w:t>
      </w:r>
      <w:r w:rsidRPr="00064ADD">
        <w:rPr>
          <w:rFonts w:ascii="GHEA Grapalat" w:hAnsi="GHEA Grapalat" w:cs="Sylfaen"/>
          <w:sz w:val="20"/>
          <w:lang w:val="af-ZA"/>
        </w:rPr>
        <w:t xml:space="preserve"> </w:t>
      </w:r>
      <w:r w:rsidRPr="00064ADD">
        <w:rPr>
          <w:rFonts w:ascii="GHEA Grapalat" w:hAnsi="GHEA Grapalat" w:cs="Sylfaen"/>
          <w:sz w:val="20"/>
          <w:lang w:val="hy-AM"/>
        </w:rPr>
        <w:t>ստանալուց</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հետո </w:t>
      </w:r>
      <w:r w:rsidRPr="00064ADD">
        <w:rPr>
          <w:rFonts w:ascii="GHEA Grapalat" w:hAnsi="GHEA Grapalat" w:cs="Sylfaen"/>
          <w:sz w:val="20"/>
          <w:lang w:val="af-ZA"/>
        </w:rPr>
        <w:t xml:space="preserve">` </w:t>
      </w:r>
      <w:r w:rsidRPr="00064ADD">
        <w:rPr>
          <w:rFonts w:ascii="GHEA Grapalat" w:hAnsi="GHEA Grapalat" w:cs="Sylfaen"/>
          <w:sz w:val="20"/>
          <w:lang w:val="hy-AM"/>
        </w:rPr>
        <w:t>սույն հրավերի 10</w:t>
      </w:r>
      <w:r w:rsidRPr="00064ADD">
        <w:rPr>
          <w:rFonts w:ascii="Cambria Math" w:hAnsi="Cambria Math" w:cs="Cambria Math"/>
          <w:sz w:val="20"/>
          <w:lang w:val="hy-AM"/>
        </w:rPr>
        <w:t>․</w:t>
      </w:r>
      <w:r w:rsidRPr="00064ADD">
        <w:rPr>
          <w:rFonts w:ascii="GHEA Grapalat" w:hAnsi="GHEA Grapalat" w:cs="Sylfaen"/>
          <w:sz w:val="20"/>
          <w:lang w:val="hy-AM"/>
        </w:rPr>
        <w:t xml:space="preserve">1 </w:t>
      </w:r>
      <w:r w:rsidRPr="00064ADD">
        <w:rPr>
          <w:rFonts w:ascii="GHEA Grapalat" w:hAnsi="GHEA Grapalat" w:cs="GHEA Grapalat"/>
          <w:sz w:val="20"/>
          <w:lang w:val="hy-AM"/>
        </w:rPr>
        <w:t>կետով</w:t>
      </w:r>
      <w:r w:rsidRPr="00064ADD">
        <w:rPr>
          <w:rFonts w:ascii="GHEA Grapalat" w:hAnsi="GHEA Grapalat" w:cs="Sylfaen"/>
          <w:sz w:val="20"/>
          <w:lang w:val="hy-AM"/>
        </w:rPr>
        <w:t xml:space="preserve"> նախատեսված ժամկետում, իսկ կնքվելիք պայմանագրի նախագծով</w:t>
      </w:r>
      <w:r w:rsidRPr="00064ADD">
        <w:rPr>
          <w:rFonts w:ascii="Courier New" w:hAnsi="Courier New" w:cs="Courier New"/>
          <w:sz w:val="20"/>
          <w:lang w:val="hy-AM"/>
        </w:rPr>
        <w:t> </w:t>
      </w:r>
      <w:r w:rsidRPr="00064ADD">
        <w:rPr>
          <w:rFonts w:ascii="GHEA Grapalat" w:hAnsi="GHEA Grapalat" w:cs="Sylfaen"/>
          <w:sz w:val="20"/>
          <w:lang w:val="hy-AM"/>
        </w:rPr>
        <w:t>կանխավճար նախատեսված լինելու դեպքում՝ 10 աշխատանքային օրվա ընթացքում չի</w:t>
      </w:r>
      <w:r w:rsidRPr="00064ADD">
        <w:rPr>
          <w:rFonts w:ascii="GHEA Grapalat" w:hAnsi="GHEA Grapalat" w:cs="Sylfaen"/>
          <w:sz w:val="20"/>
          <w:lang w:val="af-ZA"/>
        </w:rPr>
        <w:t xml:space="preserve"> </w:t>
      </w:r>
      <w:r w:rsidRPr="00064ADD">
        <w:rPr>
          <w:rFonts w:ascii="GHEA Grapalat" w:hAnsi="GHEA Grapalat" w:cs="Sylfaen"/>
          <w:sz w:val="20"/>
          <w:lang w:val="hy-AM"/>
        </w:rPr>
        <w:t>ստորագրում</w:t>
      </w:r>
      <w:r w:rsidRPr="00064ADD">
        <w:rPr>
          <w:rFonts w:ascii="GHEA Grapalat" w:hAnsi="GHEA Grapalat" w:cs="Sylfaen"/>
          <w:sz w:val="20"/>
          <w:lang w:val="af-ZA"/>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պ</w:t>
      </w:r>
      <w:r w:rsidRPr="00064ADD">
        <w:rPr>
          <w:rFonts w:ascii="GHEA Grapalat" w:hAnsi="GHEA Grapalat" w:cs="Sylfaen"/>
          <w:sz w:val="20"/>
          <w:lang w:val="hy-AM"/>
        </w:rPr>
        <w:t>ատվիրատուին</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ներկայացնում</w:t>
      </w:r>
      <w:r w:rsidRPr="00064ADD">
        <w:rPr>
          <w:rFonts w:ascii="GHEA Grapalat" w:hAnsi="GHEA Grapalat" w:cs="Sylfaen"/>
          <w:sz w:val="20"/>
          <w:lang w:val="af-ZA"/>
        </w:rPr>
        <w:t xml:space="preserve"> որակավորման և </w:t>
      </w:r>
      <w:r w:rsidRPr="00064ADD">
        <w:rPr>
          <w:rFonts w:ascii="GHEA Grapalat" w:hAnsi="GHEA Grapalat" w:cs="Sylfaen"/>
          <w:sz w:val="20"/>
          <w:lang w:val="hy-AM"/>
        </w:rPr>
        <w:t>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ապահովումները</w:t>
      </w:r>
      <w:r w:rsidRPr="00064ADD">
        <w:rPr>
          <w:rFonts w:ascii="GHEA Grapalat" w:hAnsi="GHEA Grapalat" w:cs="Sylfaen"/>
          <w:sz w:val="20"/>
          <w:lang w:val="af-ZA"/>
        </w:rPr>
        <w:t>,</w:t>
      </w:r>
      <w:r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Pr="00064ADD">
        <w:rPr>
          <w:rFonts w:ascii="GHEA Grapalat" w:hAnsi="GHEA Grapalat" w:cs="Sylfaen"/>
          <w:i/>
          <w:sz w:val="20"/>
          <w:lang w:val="af-ZA"/>
        </w:rPr>
        <w:t xml:space="preserve"> </w:t>
      </w:r>
      <w:r w:rsidRPr="00064ADD">
        <w:rPr>
          <w:rFonts w:ascii="GHEA Grapalat" w:hAnsi="GHEA Grapalat" w:cs="Sylfaen"/>
          <w:sz w:val="20"/>
          <w:lang w:val="hy-AM"/>
        </w:rPr>
        <w:t>ապա նա զրկվում է պայմանագիրը ստորագրելու իրավունքից։</w:t>
      </w:r>
      <w:r w:rsidRPr="00064ADD">
        <w:rPr>
          <w:rFonts w:ascii="GHEA Grapalat" w:hAnsi="GHEA Grapalat" w:cs="Sylfaen"/>
          <w:sz w:val="20"/>
          <w:lang w:val="af-ZA"/>
        </w:rPr>
        <w:t xml:space="preserve"> </w:t>
      </w:r>
    </w:p>
    <w:p w14:paraId="096D61CF" w14:textId="77777777" w:rsidR="00435780" w:rsidRPr="00064ADD" w:rsidRDefault="00435780" w:rsidP="00435780">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հաստատմանը</w:t>
      </w:r>
      <w:r w:rsidRPr="00064ADD">
        <w:rPr>
          <w:rFonts w:ascii="GHEA Grapalat" w:hAnsi="GHEA Grapalat" w:cs="Sylfaen"/>
          <w:sz w:val="20"/>
          <w:lang w:val="af-ZA"/>
        </w:rPr>
        <w:t xml:space="preserve"> </w:t>
      </w:r>
      <w:r w:rsidRPr="00064ADD">
        <w:rPr>
          <w:rFonts w:ascii="GHEA Grapalat" w:hAnsi="GHEA Grapalat" w:cs="Sylfaen"/>
          <w:sz w:val="20"/>
          <w:lang w:val="hy-AM"/>
        </w:rPr>
        <w:t>հաջորդող</w:t>
      </w:r>
      <w:r w:rsidRPr="00064ADD">
        <w:rPr>
          <w:rFonts w:ascii="GHEA Grapalat" w:hAnsi="GHEA Grapalat" w:cs="Sylfaen"/>
          <w:sz w:val="20"/>
          <w:lang w:val="af-ZA"/>
        </w:rPr>
        <w:t xml:space="preserve"> </w:t>
      </w:r>
      <w:r w:rsidRPr="00064ADD">
        <w:rPr>
          <w:rFonts w:ascii="GHEA Grapalat" w:hAnsi="GHEA Grapalat" w:cs="Sylfaen"/>
          <w:sz w:val="20"/>
          <w:lang w:val="hy-AM"/>
        </w:rPr>
        <w:t>աշխատանքային</w:t>
      </w:r>
      <w:r w:rsidRPr="00064ADD">
        <w:rPr>
          <w:rFonts w:ascii="GHEA Grapalat" w:hAnsi="GHEA Grapalat" w:cs="Sylfaen"/>
          <w:sz w:val="20"/>
          <w:lang w:val="af-ZA"/>
        </w:rPr>
        <w:t xml:space="preserve"> </w:t>
      </w:r>
      <w:r w:rsidRPr="00064ADD">
        <w:rPr>
          <w:rFonts w:ascii="GHEA Grapalat" w:hAnsi="GHEA Grapalat" w:cs="Sylfaen"/>
          <w:sz w:val="20"/>
          <w:lang w:val="hy-AM"/>
        </w:rPr>
        <w:t>օրը</w:t>
      </w:r>
      <w:r w:rsidRPr="00064ADD">
        <w:rPr>
          <w:rFonts w:ascii="GHEA Grapalat" w:hAnsi="GHEA Grapalat" w:cs="Sylfaen"/>
          <w:sz w:val="20"/>
          <w:lang w:val="af-ZA"/>
        </w:rPr>
        <w:t xml:space="preserve"> </w:t>
      </w:r>
      <w:r w:rsidRPr="00064ADD">
        <w:rPr>
          <w:rFonts w:ascii="GHEA Grapalat" w:hAnsi="GHEA Grapalat" w:cs="Sylfaen"/>
          <w:sz w:val="20"/>
          <w:lang w:val="hy-AM"/>
        </w:rPr>
        <w:t>ուղեկցող</w:t>
      </w:r>
      <w:r w:rsidRPr="00064ADD">
        <w:rPr>
          <w:rFonts w:ascii="GHEA Grapalat" w:hAnsi="GHEA Grapalat" w:cs="Sylfaen"/>
          <w:sz w:val="20"/>
          <w:lang w:val="af-ZA"/>
        </w:rPr>
        <w:t xml:space="preserve"> </w:t>
      </w:r>
      <w:r w:rsidRPr="00064ADD">
        <w:rPr>
          <w:rFonts w:ascii="GHEA Grapalat" w:hAnsi="GHEA Grapalat" w:cs="Sylfaen"/>
          <w:sz w:val="20"/>
          <w:lang w:val="hy-AM"/>
        </w:rPr>
        <w:t>գրությամբ</w:t>
      </w:r>
      <w:r w:rsidRPr="00064ADD">
        <w:rPr>
          <w:rFonts w:ascii="GHEA Grapalat" w:hAnsi="GHEA Grapalat" w:cs="Sylfaen"/>
          <w:sz w:val="20"/>
          <w:lang w:val="af-ZA"/>
        </w:rPr>
        <w:t xml:space="preserve"> </w:t>
      </w:r>
      <w:r w:rsidRPr="00064ADD">
        <w:rPr>
          <w:rFonts w:ascii="GHEA Grapalat" w:hAnsi="GHEA Grapalat" w:cs="Sylfaen"/>
          <w:sz w:val="20"/>
          <w:lang w:val="hy-AM"/>
        </w:rPr>
        <w:t>տրամադրվում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ընտրված</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մասնակցին:</w:t>
      </w:r>
    </w:p>
    <w:p w14:paraId="444DFE5E" w14:textId="77777777" w:rsidR="00435780" w:rsidRPr="00064ADD" w:rsidRDefault="00435780" w:rsidP="00435780">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 xml:space="preserve">9.5 </w:t>
      </w:r>
      <w:r w:rsidRPr="00064ADD">
        <w:rPr>
          <w:rFonts w:ascii="GHEA Grapalat" w:hAnsi="GHEA Grapalat" w:cs="Sylfaen"/>
          <w:i w:val="0"/>
          <w:szCs w:val="24"/>
          <w:lang w:val="ru-RU"/>
        </w:rPr>
        <w:t>Մինչև</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սույն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1-ին մասի 9</w:t>
      </w:r>
      <w:r w:rsidRPr="00064ADD">
        <w:rPr>
          <w:rFonts w:ascii="GHEA Grapalat" w:hAnsi="GHEA Grapalat" w:cs="Sylfaen"/>
          <w:i w:val="0"/>
          <w:szCs w:val="24"/>
          <w:lang w:val="hy-AM"/>
        </w:rPr>
        <w:t>.</w:t>
      </w:r>
      <w:r w:rsidRPr="00064ADD">
        <w:rPr>
          <w:rFonts w:ascii="GHEA Grapalat" w:hAnsi="GHEA Grapalat" w:cs="Sylfaen"/>
          <w:i w:val="0"/>
          <w:szCs w:val="24"/>
          <w:lang w:val="af-ZA"/>
        </w:rPr>
        <w:t xml:space="preserve">4 </w:t>
      </w:r>
      <w:r w:rsidRPr="00064ADD">
        <w:rPr>
          <w:rFonts w:ascii="GHEA Grapalat" w:hAnsi="GHEA Grapalat" w:cs="Sylfaen"/>
          <w:i w:val="0"/>
          <w:szCs w:val="24"/>
          <w:lang w:val="ru-RU"/>
        </w:rPr>
        <w:t>կետով</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նախատեսված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ժամկետի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ավարտը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կողմերի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համաձայնությամբ</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կարող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պայմանագրի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նախագծում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կատարվել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փոփոխություններ</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սակայն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դրանք</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չեն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կարող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հանգեցնել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առարկայի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բնութագրերի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փոփոխմանը</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կանխավճարի չափի կամ</w:t>
      </w:r>
      <w:r w:rsidRPr="00064ADD" w:rsidDel="00D42D0A">
        <w:rPr>
          <w:rFonts w:ascii="GHEA Grapalat" w:hAnsi="GHEA Grapalat" w:cs="Sylfaen"/>
          <w:i w:val="0"/>
          <w:szCs w:val="24"/>
          <w:lang w:val="af-ZA"/>
        </w:rPr>
        <w:t xml:space="preserve"> </w:t>
      </w:r>
      <w:r w:rsidRPr="00064ADD">
        <w:rPr>
          <w:rFonts w:ascii="GHEA Grapalat" w:hAnsi="GHEA Grapalat" w:cs="Sylfaen"/>
          <w:i w:val="0"/>
          <w:szCs w:val="24"/>
          <w:lang w:val="ru-RU"/>
        </w:rPr>
        <w:t>ընտրված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մասնակցի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առաջարկած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ավելացմանը։</w:t>
      </w:r>
      <w:r w:rsidRPr="00064ADD">
        <w:rPr>
          <w:rFonts w:ascii="GHEA Mariam" w:hAnsi="GHEA Mariam"/>
          <w:spacing w:val="-8"/>
          <w:lang w:val="af-ZA"/>
        </w:rPr>
        <w:t xml:space="preserve"> </w:t>
      </w:r>
    </w:p>
    <w:p w14:paraId="7F243084" w14:textId="77777777" w:rsidR="00435780" w:rsidRPr="00064ADD" w:rsidRDefault="00435780" w:rsidP="00435780">
      <w:pPr>
        <w:jc w:val="center"/>
        <w:rPr>
          <w:rFonts w:ascii="GHEA Grapalat" w:hAnsi="GHEA Grapalat"/>
          <w:b/>
          <w:iCs/>
          <w:sz w:val="20"/>
          <w:lang w:val="af-ZA"/>
        </w:rPr>
      </w:pPr>
    </w:p>
    <w:p w14:paraId="131C6261" w14:textId="77777777" w:rsidR="00583092" w:rsidRPr="00435780" w:rsidRDefault="00583092" w:rsidP="00EF3662">
      <w:pPr>
        <w:ind w:firstLine="567"/>
        <w:jc w:val="center"/>
        <w:rPr>
          <w:rFonts w:ascii="GHEA Grapalat" w:hAnsi="GHEA Grapalat"/>
          <w:b/>
          <w:sz w:val="20"/>
          <w:lang w:val="af-ZA"/>
        </w:rPr>
      </w:pPr>
    </w:p>
    <w:p w14:paraId="42F6D9A3" w14:textId="77777777" w:rsidR="00037DDE" w:rsidRPr="00064ADD" w:rsidRDefault="00037DDE" w:rsidP="00EF3662">
      <w:pPr>
        <w:ind w:firstLine="567"/>
        <w:jc w:val="center"/>
        <w:rPr>
          <w:rFonts w:ascii="GHEA Grapalat" w:hAnsi="GHEA Grapalat"/>
          <w:b/>
          <w:sz w:val="20"/>
          <w:lang w:val="es-ES"/>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77777777" w:rsidR="00B004E0" w:rsidRDefault="00030D40" w:rsidP="00781235">
      <w:pPr>
        <w:ind w:firstLine="567"/>
        <w:jc w:val="both"/>
        <w:rPr>
          <w:rFonts w:ascii="GHEA Grapalat" w:hAnsi="GHEA Grapalat" w:cs="Sylfaen"/>
          <w:sz w:val="20"/>
          <w:vertAlign w:val="superscript"/>
          <w:lang w:val="hy-AM"/>
        </w:rPr>
      </w:pPr>
      <w:r w:rsidRPr="00104F1B">
        <w:rPr>
          <w:rFonts w:ascii="GHEA Grapalat" w:hAnsi="GHEA Grapalat"/>
          <w:b/>
          <w:iCs/>
          <w:sz w:val="20"/>
          <w:lang w:val="af-ZA"/>
        </w:rPr>
        <w:t>10</w:t>
      </w:r>
      <w:r w:rsidR="00096865" w:rsidRPr="00104F1B">
        <w:rPr>
          <w:rFonts w:ascii="GHEA Grapalat" w:hAnsi="GHEA Grapalat"/>
          <w:b/>
          <w:iCs/>
          <w:sz w:val="20"/>
          <w:lang w:val="af-ZA"/>
        </w:rPr>
        <w:t>.</w:t>
      </w:r>
      <w:r w:rsidR="00096865" w:rsidRPr="00104F1B">
        <w:rPr>
          <w:rFonts w:ascii="GHEA Grapalat" w:hAnsi="GHEA Grapalat" w:cs="Sylfaen"/>
          <w:b/>
          <w:sz w:val="20"/>
          <w:lang w:val="af-ZA"/>
        </w:rPr>
        <w:t xml:space="preserve">1 </w:t>
      </w:r>
      <w:r w:rsidR="00BE198C" w:rsidRPr="00104F1B">
        <w:rPr>
          <w:rFonts w:ascii="GHEA Grapalat" w:hAnsi="GHEA Grapalat" w:cs="Sylfaen"/>
          <w:b/>
          <w:sz w:val="20"/>
          <w:lang w:val="hy-AM"/>
        </w:rPr>
        <w:t>Որակավորման</w:t>
      </w:r>
      <w:r w:rsidR="00BE198C" w:rsidRPr="00104F1B">
        <w:rPr>
          <w:rFonts w:ascii="GHEA Grapalat" w:hAnsi="GHEA Grapalat" w:cs="Sylfaen"/>
          <w:b/>
          <w:sz w:val="20"/>
          <w:lang w:val="af-ZA"/>
        </w:rPr>
        <w:t xml:space="preserve"> </w:t>
      </w:r>
      <w:r w:rsidR="00BE198C" w:rsidRPr="00104F1B">
        <w:rPr>
          <w:rFonts w:ascii="GHEA Grapalat" w:hAnsi="GHEA Grapalat" w:cs="Sylfaen"/>
          <w:b/>
          <w:sz w:val="20"/>
          <w:lang w:val="hy-AM"/>
        </w:rPr>
        <w:t>և</w:t>
      </w:r>
      <w:r w:rsidR="00BE198C" w:rsidRPr="00104F1B">
        <w:rPr>
          <w:rFonts w:ascii="GHEA Grapalat" w:hAnsi="GHEA Grapalat" w:cs="Sylfaen"/>
          <w:b/>
          <w:sz w:val="20"/>
          <w:lang w:val="af-ZA"/>
        </w:rPr>
        <w:t xml:space="preserve"> </w:t>
      </w:r>
      <w:r w:rsidR="00BE198C" w:rsidRPr="00104F1B">
        <w:rPr>
          <w:rFonts w:ascii="GHEA Grapalat" w:hAnsi="GHEA Grapalat" w:cs="Sylfaen"/>
          <w:b/>
          <w:sz w:val="20"/>
          <w:lang w:val="hy-AM"/>
        </w:rPr>
        <w:t>պ</w:t>
      </w:r>
      <w:r w:rsidR="00BE198C" w:rsidRPr="00104F1B">
        <w:rPr>
          <w:rFonts w:ascii="GHEA Grapalat" w:hAnsi="GHEA Grapalat" w:cs="Sylfaen"/>
          <w:b/>
          <w:sz w:val="20"/>
          <w:lang w:val="ru-RU"/>
        </w:rPr>
        <w:t>այմանագրի</w:t>
      </w:r>
      <w:r w:rsidR="00BE198C" w:rsidRPr="00104F1B">
        <w:rPr>
          <w:rFonts w:ascii="GHEA Grapalat" w:hAnsi="GHEA Grapalat" w:cs="Sylfaen"/>
          <w:b/>
          <w:sz w:val="20"/>
          <w:lang w:val="hy-AM"/>
        </w:rPr>
        <w:t xml:space="preserve"> </w:t>
      </w:r>
      <w:r w:rsidR="00BE198C" w:rsidRPr="00104F1B">
        <w:rPr>
          <w:rFonts w:ascii="GHEA Grapalat" w:hAnsi="GHEA Grapalat" w:cs="Sylfaen"/>
          <w:b/>
          <w:sz w:val="20"/>
          <w:lang w:val="ru-RU"/>
        </w:rPr>
        <w:t>ապահովում</w:t>
      </w:r>
      <w:r w:rsidR="00BE198C" w:rsidRPr="00104F1B">
        <w:rPr>
          <w:rFonts w:ascii="GHEA Grapalat" w:hAnsi="GHEA Grapalat" w:cs="Sylfaen"/>
          <w:b/>
          <w:sz w:val="20"/>
          <w:lang w:val="hy-AM"/>
        </w:rPr>
        <w:t>ները</w:t>
      </w:r>
      <w:r w:rsidR="00BE198C" w:rsidRPr="00104F1B">
        <w:rPr>
          <w:rFonts w:ascii="GHEA Grapalat" w:hAnsi="GHEA Grapalat" w:cs="Sylfaen"/>
          <w:b/>
          <w:sz w:val="20"/>
          <w:lang w:val="af-ZA"/>
        </w:rPr>
        <w:t xml:space="preserve"> </w:t>
      </w:r>
      <w:r w:rsidR="00BE198C" w:rsidRPr="00104F1B">
        <w:rPr>
          <w:rFonts w:ascii="GHEA Grapalat" w:hAnsi="GHEA Grapalat" w:cs="Sylfaen"/>
          <w:b/>
          <w:sz w:val="20"/>
          <w:lang w:val="ru-RU"/>
        </w:rPr>
        <w:t>ներկայացնելու</w:t>
      </w:r>
      <w:r w:rsidR="00BE198C" w:rsidRPr="00104F1B">
        <w:rPr>
          <w:rFonts w:ascii="GHEA Grapalat" w:hAnsi="GHEA Grapalat" w:cs="Sylfaen"/>
          <w:b/>
          <w:sz w:val="20"/>
          <w:lang w:val="af-ZA"/>
        </w:rPr>
        <w:t xml:space="preserve"> </w:t>
      </w:r>
      <w:r w:rsidR="00BE198C" w:rsidRPr="00104F1B">
        <w:rPr>
          <w:rFonts w:ascii="GHEA Grapalat" w:hAnsi="GHEA Grapalat" w:cs="Sylfaen"/>
          <w:b/>
          <w:sz w:val="20"/>
          <w:lang w:val="ru-RU"/>
        </w:rPr>
        <w:t>պահանջի</w:t>
      </w:r>
      <w:r w:rsidR="00BE198C" w:rsidRPr="00104F1B">
        <w:rPr>
          <w:rFonts w:ascii="GHEA Grapalat" w:hAnsi="GHEA Grapalat" w:cs="Sylfaen"/>
          <w:b/>
          <w:sz w:val="20"/>
          <w:lang w:val="af-ZA"/>
        </w:rPr>
        <w:t xml:space="preserve"> </w:t>
      </w:r>
      <w:r w:rsidR="00BE198C" w:rsidRPr="00104F1B">
        <w:rPr>
          <w:rFonts w:ascii="GHEA Grapalat" w:hAnsi="GHEA Grapalat" w:cs="Sylfaen"/>
          <w:b/>
          <w:sz w:val="20"/>
          <w:lang w:val="ru-RU"/>
        </w:rPr>
        <w:t>հիման</w:t>
      </w:r>
      <w:r w:rsidR="00BE198C" w:rsidRPr="00104F1B">
        <w:rPr>
          <w:rFonts w:ascii="GHEA Grapalat" w:hAnsi="GHEA Grapalat" w:cs="Sylfaen"/>
          <w:b/>
          <w:sz w:val="20"/>
          <w:lang w:val="af-ZA"/>
        </w:rPr>
        <w:t xml:space="preserve"> </w:t>
      </w:r>
      <w:r w:rsidR="00BE198C" w:rsidRPr="00104F1B">
        <w:rPr>
          <w:rFonts w:ascii="GHEA Grapalat" w:hAnsi="GHEA Grapalat" w:cs="Sylfaen"/>
          <w:b/>
          <w:sz w:val="20"/>
          <w:lang w:val="ru-RU"/>
        </w:rPr>
        <w:t>վրա</w:t>
      </w:r>
      <w:r w:rsidR="00BE198C" w:rsidRPr="00104F1B">
        <w:rPr>
          <w:rFonts w:ascii="GHEA Grapalat" w:hAnsi="GHEA Grapalat" w:cs="Sylfaen"/>
          <w:b/>
          <w:sz w:val="20"/>
          <w:lang w:val="af-ZA"/>
        </w:rPr>
        <w:t xml:space="preserve">, </w:t>
      </w:r>
      <w:r w:rsidR="00BE198C" w:rsidRPr="00104F1B">
        <w:rPr>
          <w:rFonts w:ascii="GHEA Grapalat" w:hAnsi="GHEA Grapalat" w:cs="Sylfaen"/>
          <w:b/>
          <w:sz w:val="20"/>
          <w:lang w:val="ru-RU"/>
        </w:rPr>
        <w:t>այն</w:t>
      </w:r>
      <w:r w:rsidR="00BE198C" w:rsidRPr="00104F1B">
        <w:rPr>
          <w:rFonts w:ascii="GHEA Grapalat" w:hAnsi="GHEA Grapalat" w:cs="Sylfaen"/>
          <w:b/>
          <w:sz w:val="20"/>
          <w:lang w:val="af-ZA"/>
        </w:rPr>
        <w:t xml:space="preserve"> </w:t>
      </w:r>
      <w:r w:rsidR="00BE198C" w:rsidRPr="00104F1B">
        <w:rPr>
          <w:rFonts w:ascii="GHEA Grapalat" w:hAnsi="GHEA Grapalat" w:cs="Sylfaen"/>
          <w:b/>
          <w:sz w:val="20"/>
          <w:lang w:val="ru-RU"/>
        </w:rPr>
        <w:t>ստանալու</w:t>
      </w:r>
      <w:r w:rsidR="00BE198C" w:rsidRPr="00104F1B">
        <w:rPr>
          <w:rFonts w:ascii="GHEA Grapalat" w:hAnsi="GHEA Grapalat" w:cs="Sylfaen"/>
          <w:b/>
          <w:sz w:val="20"/>
          <w:lang w:val="af-ZA"/>
        </w:rPr>
        <w:t xml:space="preserve"> </w:t>
      </w:r>
      <w:r w:rsidR="00BE198C" w:rsidRPr="00104F1B">
        <w:rPr>
          <w:rFonts w:ascii="GHEA Grapalat" w:hAnsi="GHEA Grapalat" w:cs="Sylfaen"/>
          <w:b/>
          <w:sz w:val="20"/>
          <w:lang w:val="ru-RU"/>
        </w:rPr>
        <w:t>օրվանից</w:t>
      </w:r>
      <w:r w:rsidR="00BE198C" w:rsidRPr="00104F1B">
        <w:rPr>
          <w:rFonts w:ascii="GHEA Grapalat" w:hAnsi="GHEA Grapalat" w:cs="Sylfaen"/>
          <w:b/>
          <w:sz w:val="20"/>
          <w:lang w:val="af-ZA"/>
        </w:rPr>
        <w:t xml:space="preserve"> </w:t>
      </w:r>
      <w:r w:rsidR="00BE198C" w:rsidRPr="00104F1B">
        <w:rPr>
          <w:rFonts w:ascii="GHEA Grapalat" w:hAnsi="GHEA Grapalat" w:cs="Sylfaen"/>
          <w:b/>
          <w:sz w:val="20"/>
          <w:lang w:val="hy-AM"/>
        </w:rPr>
        <w:t xml:space="preserve">5 </w:t>
      </w:r>
      <w:r w:rsidR="00BE198C" w:rsidRPr="00104F1B">
        <w:rPr>
          <w:rFonts w:ascii="GHEA Grapalat" w:hAnsi="GHEA Grapalat" w:cs="Sylfaen"/>
          <w:b/>
          <w:sz w:val="20"/>
          <w:lang w:val="af-ZA"/>
        </w:rPr>
        <w:t xml:space="preserve">աշխատանքային </w:t>
      </w:r>
      <w:r w:rsidR="00BE198C" w:rsidRPr="00104F1B">
        <w:rPr>
          <w:rFonts w:ascii="GHEA Grapalat" w:hAnsi="GHEA Grapalat" w:cs="Sylfaen"/>
          <w:b/>
          <w:sz w:val="20"/>
          <w:lang w:val="ru-RU"/>
        </w:rPr>
        <w:t>օրվա</w:t>
      </w:r>
      <w:r w:rsidR="00BE198C" w:rsidRPr="00104F1B">
        <w:rPr>
          <w:rFonts w:ascii="GHEA Grapalat" w:hAnsi="GHEA Grapalat" w:cs="Sylfaen"/>
          <w:b/>
          <w:sz w:val="20"/>
          <w:lang w:val="af-ZA"/>
        </w:rPr>
        <w:t xml:space="preserve"> </w:t>
      </w:r>
      <w:r w:rsidR="00BE198C" w:rsidRPr="00104F1B">
        <w:rPr>
          <w:rFonts w:ascii="GHEA Grapalat" w:hAnsi="GHEA Grapalat" w:cs="Sylfaen"/>
          <w:b/>
          <w:sz w:val="20"/>
          <w:lang w:val="ru-RU"/>
        </w:rPr>
        <w:t>ընթացքում</w:t>
      </w:r>
      <w:r w:rsidR="00BE198C" w:rsidRPr="00104F1B">
        <w:rPr>
          <w:rFonts w:ascii="GHEA Grapalat" w:hAnsi="GHEA Grapalat" w:cs="Sylfaen"/>
          <w:b/>
          <w:sz w:val="20"/>
          <w:lang w:val="af-ZA"/>
        </w:rPr>
        <w:t xml:space="preserve">, </w:t>
      </w:r>
      <w:r w:rsidR="00BE198C" w:rsidRPr="00104F1B">
        <w:rPr>
          <w:rFonts w:ascii="GHEA Grapalat" w:hAnsi="GHEA Grapalat" w:cs="Sylfaen"/>
          <w:b/>
          <w:sz w:val="20"/>
          <w:lang w:val="ru-RU"/>
        </w:rPr>
        <w:t>ընտրված</w:t>
      </w:r>
      <w:r w:rsidR="00BE198C" w:rsidRPr="00104F1B">
        <w:rPr>
          <w:rFonts w:ascii="GHEA Grapalat" w:hAnsi="GHEA Grapalat" w:cs="Sylfaen"/>
          <w:b/>
          <w:sz w:val="20"/>
          <w:lang w:val="af-ZA"/>
        </w:rPr>
        <w:t xml:space="preserve"> </w:t>
      </w:r>
      <w:r w:rsidR="00BE198C" w:rsidRPr="00104F1B">
        <w:rPr>
          <w:rFonts w:ascii="GHEA Grapalat" w:hAnsi="GHEA Grapalat" w:cs="Sylfaen"/>
          <w:b/>
          <w:sz w:val="20"/>
          <w:lang w:val="ru-RU"/>
        </w:rPr>
        <w:t>մասնակիցը</w:t>
      </w:r>
      <w:r w:rsidR="00BE198C" w:rsidRPr="00104F1B">
        <w:rPr>
          <w:rFonts w:ascii="GHEA Grapalat" w:hAnsi="GHEA Grapalat" w:cs="Sylfaen"/>
          <w:b/>
          <w:sz w:val="20"/>
          <w:lang w:val="af-ZA"/>
        </w:rPr>
        <w:t xml:space="preserve"> </w:t>
      </w:r>
      <w:r w:rsidR="00BE198C" w:rsidRPr="00104F1B">
        <w:rPr>
          <w:rFonts w:ascii="GHEA Grapalat" w:hAnsi="GHEA Grapalat" w:cs="Sylfaen"/>
          <w:b/>
          <w:sz w:val="20"/>
          <w:lang w:val="ru-RU"/>
        </w:rPr>
        <w:t>պարտավոր</w:t>
      </w:r>
      <w:r w:rsidR="00BE198C" w:rsidRPr="00104F1B">
        <w:rPr>
          <w:rFonts w:ascii="GHEA Grapalat" w:hAnsi="GHEA Grapalat" w:cs="Sylfaen"/>
          <w:b/>
          <w:sz w:val="20"/>
          <w:lang w:val="af-ZA"/>
        </w:rPr>
        <w:t xml:space="preserve"> </w:t>
      </w:r>
      <w:r w:rsidR="00BE198C" w:rsidRPr="00104F1B">
        <w:rPr>
          <w:rFonts w:ascii="GHEA Grapalat" w:hAnsi="GHEA Grapalat" w:cs="Sylfaen"/>
          <w:b/>
          <w:sz w:val="20"/>
          <w:lang w:val="ru-RU"/>
        </w:rPr>
        <w:t>է</w:t>
      </w:r>
      <w:r w:rsidR="00BE198C" w:rsidRPr="00104F1B">
        <w:rPr>
          <w:rFonts w:ascii="GHEA Grapalat" w:hAnsi="GHEA Grapalat" w:cs="Sylfaen"/>
          <w:b/>
          <w:sz w:val="20"/>
          <w:lang w:val="af-ZA"/>
        </w:rPr>
        <w:t xml:space="preserve"> </w:t>
      </w:r>
      <w:r w:rsidR="00BE198C" w:rsidRPr="00104F1B">
        <w:rPr>
          <w:rFonts w:ascii="GHEA Grapalat" w:hAnsi="GHEA Grapalat" w:cs="Sylfaen"/>
          <w:b/>
          <w:sz w:val="20"/>
          <w:lang w:val="ru-RU"/>
        </w:rPr>
        <w:t>ներկայացնել</w:t>
      </w:r>
      <w:r w:rsidR="00BE198C" w:rsidRPr="00104F1B">
        <w:rPr>
          <w:rFonts w:ascii="GHEA Grapalat" w:hAnsi="GHEA Grapalat" w:cs="Sylfaen"/>
          <w:b/>
          <w:sz w:val="20"/>
          <w:lang w:val="af-ZA"/>
        </w:rPr>
        <w:t xml:space="preserve"> </w:t>
      </w:r>
      <w:r w:rsidR="00BE198C" w:rsidRPr="00104F1B">
        <w:rPr>
          <w:rFonts w:ascii="GHEA Grapalat" w:hAnsi="GHEA Grapalat" w:cs="Sylfaen"/>
          <w:b/>
          <w:sz w:val="20"/>
          <w:lang w:val="hy-AM"/>
        </w:rPr>
        <w:t>որակավորման</w:t>
      </w:r>
      <w:r w:rsidR="00BE198C" w:rsidRPr="00104F1B">
        <w:rPr>
          <w:rFonts w:ascii="GHEA Grapalat" w:hAnsi="GHEA Grapalat" w:cs="Sylfaen"/>
          <w:b/>
          <w:sz w:val="20"/>
          <w:lang w:val="af-ZA"/>
        </w:rPr>
        <w:t xml:space="preserve"> </w:t>
      </w:r>
      <w:r w:rsidR="00BE198C" w:rsidRPr="00104F1B">
        <w:rPr>
          <w:rFonts w:ascii="GHEA Grapalat" w:hAnsi="GHEA Grapalat" w:cs="Sylfaen"/>
          <w:b/>
          <w:sz w:val="20"/>
          <w:lang w:val="hy-AM"/>
        </w:rPr>
        <w:t>և</w:t>
      </w:r>
      <w:r w:rsidR="00BE198C" w:rsidRPr="00104F1B">
        <w:rPr>
          <w:rFonts w:ascii="GHEA Grapalat" w:hAnsi="GHEA Grapalat" w:cs="Sylfaen"/>
          <w:b/>
          <w:sz w:val="20"/>
          <w:lang w:val="af-ZA"/>
        </w:rPr>
        <w:t xml:space="preserve"> </w:t>
      </w:r>
      <w:r w:rsidR="00BE198C" w:rsidRPr="00104F1B">
        <w:rPr>
          <w:rFonts w:ascii="GHEA Grapalat" w:hAnsi="GHEA Grapalat" w:cs="Sylfaen"/>
          <w:b/>
          <w:sz w:val="20"/>
          <w:lang w:val="ru-RU"/>
        </w:rPr>
        <w:t>պայմանագրի</w:t>
      </w:r>
      <w:r w:rsidR="00BE198C" w:rsidRPr="00104F1B">
        <w:rPr>
          <w:rFonts w:ascii="GHEA Grapalat" w:hAnsi="GHEA Grapalat" w:cs="Sylfaen"/>
          <w:b/>
          <w:sz w:val="20"/>
          <w:lang w:val="hy-AM"/>
        </w:rPr>
        <w:t xml:space="preserve"> </w:t>
      </w:r>
      <w:r w:rsidR="00BE198C" w:rsidRPr="00104F1B">
        <w:rPr>
          <w:rFonts w:ascii="GHEA Grapalat" w:hAnsi="GHEA Grapalat" w:cs="Sylfaen"/>
          <w:b/>
          <w:sz w:val="20"/>
          <w:lang w:val="ru-RU"/>
        </w:rPr>
        <w:t>ապահովում</w:t>
      </w:r>
      <w:r w:rsidR="00BE198C" w:rsidRPr="00104F1B">
        <w:rPr>
          <w:rFonts w:ascii="GHEA Grapalat" w:hAnsi="GHEA Grapalat" w:cs="Sylfaen"/>
          <w:b/>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 </w:t>
      </w:r>
      <w:r w:rsidR="00BE198C" w:rsidRPr="00064ADD">
        <w:rPr>
          <w:rFonts w:ascii="GHEA Grapalat" w:hAnsi="GHEA Grapalat" w:cs="Sylfaen"/>
          <w:sz w:val="20"/>
          <w:vertAlign w:val="superscript"/>
          <w:lang w:val="hy-AM"/>
        </w:rPr>
        <w:t>10.1</w:t>
      </w:r>
    </w:p>
    <w:p w14:paraId="177F3ECB" w14:textId="5DFF1548"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բանկերի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կողմից</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տրամադրված</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երաշխիքների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FC415D" w:rsidRPr="00064ADD">
        <w:rPr>
          <w:rStyle w:val="af6"/>
          <w:rFonts w:ascii="GHEA Grapalat" w:hAnsi="GHEA Grapalat" w:cs="Sylfaen"/>
          <w:sz w:val="20"/>
          <w:lang w:val="af-ZA"/>
        </w:rPr>
        <w:footnoteReference w:id="7"/>
      </w:r>
      <w:r w:rsidR="006E2E11" w:rsidRPr="00064ADD">
        <w:rPr>
          <w:rFonts w:ascii="GHEA Grapalat" w:hAnsi="GHEA Grapalat" w:cs="Sylfaen"/>
          <w:sz w:val="20"/>
          <w:vertAlign w:val="superscript"/>
          <w:lang w:val="hy-AM"/>
        </w:rPr>
        <w:t>.1</w:t>
      </w:r>
      <w:r w:rsidR="00130331" w:rsidRPr="00064ADD">
        <w:rPr>
          <w:rFonts w:ascii="GHEA Grapalat" w:hAnsi="GHEA Grapalat" w:cs="Sylfaen"/>
          <w:sz w:val="20"/>
          <w:lang w:val="af-ZA"/>
        </w:rPr>
        <w:t>:</w:t>
      </w:r>
    </w:p>
    <w:p w14:paraId="0798AF1E" w14:textId="77777777"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104F1B" w:rsidRDefault="00CF19D1" w:rsidP="00493DAD">
      <w:pPr>
        <w:ind w:firstLine="567"/>
        <w:jc w:val="both"/>
        <w:rPr>
          <w:rFonts w:ascii="GHEA Grapalat" w:hAnsi="GHEA Grapalat" w:cs="Sylfaen"/>
          <w:b/>
          <w:sz w:val="20"/>
          <w:lang w:val="af-ZA"/>
        </w:rPr>
      </w:pPr>
      <w:r w:rsidRPr="00104F1B">
        <w:rPr>
          <w:rFonts w:ascii="GHEA Grapalat" w:hAnsi="GHEA Grapalat" w:cs="Sylfaen"/>
          <w:b/>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104F1B">
        <w:rPr>
          <w:rFonts w:ascii="GHEA Grapalat" w:hAnsi="GHEA Grapalat" w:cs="Sylfaen"/>
          <w:b/>
          <w:sz w:val="20"/>
          <w:lang w:val="af-ZA"/>
        </w:rPr>
        <w:t>:</w:t>
      </w:r>
    </w:p>
    <w:p w14:paraId="3D7EF532"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4A91587A"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Ընդ որում, եթե </w:t>
      </w:r>
      <w:r w:rsidR="00495E41" w:rsidRPr="00064ADD">
        <w:rPr>
          <w:rFonts w:ascii="GHEA Grapalat" w:hAnsi="GHEA Grapalat" w:cs="Arial"/>
          <w:sz w:val="20"/>
          <w:lang w:val="hy-AM"/>
        </w:rPr>
        <w:t>ծառայությունների</w:t>
      </w:r>
      <w:r w:rsidRPr="00064ADD">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504366FD" w:rsidR="00281740" w:rsidRPr="00064ADD" w:rsidRDefault="00281740" w:rsidP="00281740">
      <w:pPr>
        <w:ind w:firstLine="567"/>
        <w:jc w:val="both"/>
        <w:rPr>
          <w:rFonts w:ascii="GHEA Grapalat" w:hAnsi="GHEA Grapalat" w:cs="Sylfaen"/>
          <w:sz w:val="20"/>
          <w:vertAlign w:val="superscript"/>
          <w:lang w:val="hy-AM"/>
        </w:rPr>
      </w:pPr>
      <w:r w:rsidRPr="00104F1B">
        <w:rPr>
          <w:rFonts w:ascii="GHEA Grapalat" w:hAnsi="GHEA Grapalat" w:cs="Sylfaen"/>
          <w:b/>
          <w:sz w:val="20"/>
          <w:lang w:val="hy-AM"/>
        </w:rPr>
        <w:t>10.3. Պայմանագրի</w:t>
      </w:r>
      <w:r w:rsidRPr="00104F1B">
        <w:rPr>
          <w:rFonts w:ascii="GHEA Grapalat" w:hAnsi="GHEA Grapalat" w:cs="Sylfaen"/>
          <w:b/>
          <w:sz w:val="20"/>
          <w:lang w:val="af-ZA"/>
        </w:rPr>
        <w:t xml:space="preserve"> </w:t>
      </w:r>
      <w:r w:rsidRPr="00104F1B">
        <w:rPr>
          <w:rFonts w:ascii="GHEA Grapalat" w:hAnsi="GHEA Grapalat" w:cs="Sylfaen"/>
          <w:b/>
          <w:sz w:val="20"/>
          <w:lang w:val="hy-AM"/>
        </w:rPr>
        <w:t>ապահովման</w:t>
      </w:r>
      <w:r w:rsidRPr="00104F1B">
        <w:rPr>
          <w:rFonts w:ascii="GHEA Grapalat" w:hAnsi="GHEA Grapalat" w:cs="Sylfaen"/>
          <w:b/>
          <w:sz w:val="20"/>
          <w:lang w:val="af-ZA"/>
        </w:rPr>
        <w:t xml:space="preserve"> </w:t>
      </w:r>
      <w:r w:rsidRPr="00104F1B">
        <w:rPr>
          <w:rFonts w:ascii="GHEA Grapalat" w:hAnsi="GHEA Grapalat" w:cs="Sylfaen"/>
          <w:b/>
          <w:sz w:val="20"/>
          <w:lang w:val="hy-AM"/>
        </w:rPr>
        <w:t>չափը</w:t>
      </w:r>
      <w:r w:rsidRPr="00104F1B">
        <w:rPr>
          <w:rFonts w:ascii="GHEA Grapalat" w:hAnsi="GHEA Grapalat" w:cs="Sylfaen"/>
          <w:b/>
          <w:sz w:val="20"/>
          <w:lang w:val="af-ZA"/>
        </w:rPr>
        <w:t xml:space="preserve"> </w:t>
      </w:r>
      <w:r w:rsidRPr="00104F1B">
        <w:rPr>
          <w:rFonts w:ascii="GHEA Grapalat" w:hAnsi="GHEA Grapalat" w:cs="Sylfaen"/>
          <w:b/>
          <w:sz w:val="20"/>
          <w:lang w:val="hy-AM"/>
        </w:rPr>
        <w:t>կազմում</w:t>
      </w:r>
      <w:r w:rsidRPr="00104F1B">
        <w:rPr>
          <w:rFonts w:ascii="GHEA Grapalat" w:hAnsi="GHEA Grapalat" w:cs="Sylfaen"/>
          <w:b/>
          <w:sz w:val="20"/>
          <w:lang w:val="af-ZA"/>
        </w:rPr>
        <w:t xml:space="preserve"> </w:t>
      </w:r>
      <w:r w:rsidRPr="00104F1B">
        <w:rPr>
          <w:rFonts w:ascii="GHEA Grapalat" w:hAnsi="GHEA Grapalat" w:cs="Sylfaen"/>
          <w:b/>
          <w:sz w:val="20"/>
          <w:lang w:val="hy-AM"/>
        </w:rPr>
        <w:t>է</w:t>
      </w:r>
      <w:r w:rsidRPr="00104F1B">
        <w:rPr>
          <w:rFonts w:ascii="GHEA Grapalat" w:hAnsi="GHEA Grapalat" w:cs="Sylfaen"/>
          <w:b/>
          <w:sz w:val="20"/>
          <w:lang w:val="af-ZA"/>
        </w:rPr>
        <w:t xml:space="preserve"> </w:t>
      </w:r>
      <w:r w:rsidR="00BE198C" w:rsidRPr="00104F1B">
        <w:rPr>
          <w:rFonts w:ascii="GHEA Grapalat" w:hAnsi="GHEA Grapalat" w:cs="Sylfaen"/>
          <w:b/>
          <w:sz w:val="20"/>
          <w:lang w:val="hy-AM"/>
        </w:rPr>
        <w:t>գնման</w:t>
      </w:r>
      <w:r w:rsidRPr="00104F1B">
        <w:rPr>
          <w:rFonts w:ascii="GHEA Grapalat" w:hAnsi="GHEA Grapalat" w:cs="Sylfaen"/>
          <w:b/>
          <w:sz w:val="20"/>
          <w:lang w:val="af-ZA"/>
        </w:rPr>
        <w:t xml:space="preserve"> </w:t>
      </w:r>
      <w:r w:rsidRPr="00104F1B">
        <w:rPr>
          <w:rFonts w:ascii="GHEA Grapalat" w:hAnsi="GHEA Grapalat" w:cs="Sylfaen"/>
          <w:b/>
          <w:sz w:val="20"/>
          <w:lang w:val="hy-AM"/>
        </w:rPr>
        <w:t>գնի</w:t>
      </w:r>
      <w:r w:rsidRPr="00104F1B">
        <w:rPr>
          <w:rFonts w:ascii="GHEA Grapalat" w:hAnsi="GHEA Grapalat" w:cs="Sylfaen"/>
          <w:b/>
          <w:sz w:val="20"/>
          <w:lang w:val="af-ZA"/>
        </w:rPr>
        <w:t xml:space="preserve"> 10  </w:t>
      </w:r>
      <w:r w:rsidRPr="00104F1B">
        <w:rPr>
          <w:rFonts w:ascii="GHEA Grapalat" w:hAnsi="GHEA Grapalat" w:cs="Sylfaen"/>
          <w:b/>
          <w:sz w:val="20"/>
          <w:lang w:val="hy-AM"/>
        </w:rPr>
        <w:t>տոկոսը:</w:t>
      </w:r>
      <w:r w:rsidR="00501A05" w:rsidRPr="00104F1B">
        <w:rPr>
          <w:rFonts w:ascii="GHEA Grapalat" w:hAnsi="GHEA Grapalat" w:cs="Sylfaen"/>
          <w:b/>
          <w:sz w:val="20"/>
          <w:lang w:val="hy-AM"/>
        </w:rPr>
        <w:t xml:space="preserve"> </w:t>
      </w:r>
      <w:r w:rsidR="00BE198C" w:rsidRPr="00104F1B">
        <w:rPr>
          <w:rFonts w:ascii="GHEA Grapalat" w:hAnsi="GHEA Grapalat" w:cs="Sylfaen"/>
          <w:b/>
          <w:sz w:val="20"/>
          <w:lang w:val="hy-AM"/>
        </w:rPr>
        <w:t xml:space="preserve">Եթե պայմանագրի նախագծով նախատեսված </w:t>
      </w:r>
      <w:r w:rsidR="00495E41" w:rsidRPr="00104F1B">
        <w:rPr>
          <w:rFonts w:ascii="GHEA Grapalat" w:hAnsi="GHEA Grapalat" w:cs="Sylfaen"/>
          <w:b/>
          <w:sz w:val="20"/>
          <w:lang w:val="hy-AM"/>
        </w:rPr>
        <w:t>ծառայությունների</w:t>
      </w:r>
      <w:r w:rsidR="00BE198C" w:rsidRPr="00104F1B">
        <w:rPr>
          <w:rFonts w:ascii="GHEA Grapalat" w:hAnsi="GHEA Grapalat" w:cs="Sylfaen"/>
          <w:b/>
          <w:sz w:val="20"/>
          <w:lang w:val="hy-AM"/>
        </w:rPr>
        <w:t xml:space="preserve"> գնման գինը պակաս է կնքվելիք պայմանագրի գնից, ապա պայմանագրի ապահովման չափը հաշվարկվում է պայմանագրի գնի նկատմամբ:</w:t>
      </w:r>
      <w:r w:rsidR="00BE198C" w:rsidRPr="00064ADD">
        <w:rPr>
          <w:rFonts w:ascii="GHEA Grapalat" w:hAnsi="GHEA Grapalat" w:cs="Sylfaen"/>
          <w:sz w:val="20"/>
          <w:lang w:val="hy-AM"/>
        </w:rPr>
        <w:t xml:space="preserve"> </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104F1B">
        <w:rPr>
          <w:rFonts w:ascii="GHEA Grapalat" w:hAnsi="GHEA Grapalat" w:cs="Sylfaen"/>
          <w:b/>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04F1B">
        <w:rPr>
          <w:rFonts w:ascii="GHEA Grapalat" w:hAnsi="GHEA Grapalat" w:cs="Sylfaen"/>
          <w:b/>
          <w:sz w:val="20"/>
          <w:lang w:val="hy-AM"/>
        </w:rPr>
        <w:t xml:space="preserve">ամբողջական կատարման վերջին օրվան հաջորդող </w:t>
      </w:r>
      <w:r w:rsidR="00DB10F0" w:rsidRPr="00104F1B">
        <w:rPr>
          <w:rFonts w:ascii="GHEA Grapalat" w:hAnsi="GHEA Grapalat" w:cs="Sylfaen"/>
          <w:b/>
          <w:sz w:val="20"/>
          <w:lang w:val="hy-AM"/>
        </w:rPr>
        <w:t>9</w:t>
      </w:r>
      <w:r w:rsidRPr="00104F1B">
        <w:rPr>
          <w:rFonts w:ascii="GHEA Grapalat" w:hAnsi="GHEA Grapalat" w:cs="Sylfaen"/>
          <w:b/>
          <w:sz w:val="20"/>
          <w:lang w:val="hy-AM"/>
        </w:rPr>
        <w:t xml:space="preserve">0-րդ </w:t>
      </w:r>
      <w:r w:rsidR="00A558B9" w:rsidRPr="00104F1B">
        <w:rPr>
          <w:rFonts w:ascii="GHEA Grapalat" w:hAnsi="GHEA Grapalat" w:cs="Sylfaen"/>
          <w:b/>
          <w:sz w:val="20"/>
          <w:lang w:val="hy-AM"/>
        </w:rPr>
        <w:t>աշխատանքային</w:t>
      </w:r>
      <w:r w:rsidRPr="00104F1B">
        <w:rPr>
          <w:rFonts w:ascii="GHEA Grapalat" w:hAnsi="GHEA Grapalat" w:cs="Sylfaen"/>
          <w:b/>
          <w:sz w:val="20"/>
          <w:lang w:val="hy-AM"/>
        </w:rPr>
        <w:t xml:space="preserve"> օրը ներառյալ:</w:t>
      </w:r>
      <w:r w:rsidRPr="00104F1B">
        <w:rPr>
          <w:rFonts w:ascii="GHEA Grapalat" w:hAnsi="GHEA Grapalat"/>
          <w:b/>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r w:rsidRPr="00064ADD">
        <w:rPr>
          <w:rFonts w:ascii="GHEA Grapalat" w:hAnsi="GHEA Grapalat"/>
          <w:sz w:val="20"/>
          <w:szCs w:val="20"/>
          <w:lang w:val="hy-AM"/>
        </w:rPr>
        <w:t>:</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77777777" w:rsidR="00A04C67" w:rsidRPr="00064ADD"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F650A41" w14:textId="77777777" w:rsidR="00A04C67" w:rsidRPr="00064ADD" w:rsidRDefault="00A04C67" w:rsidP="00EF3662">
      <w:pPr>
        <w:ind w:firstLine="567"/>
        <w:jc w:val="both"/>
        <w:rPr>
          <w:rFonts w:ascii="GHEA Grapalat" w:hAnsi="GHEA Grapalat" w:cs="Sylfaen"/>
          <w:sz w:val="20"/>
          <w:lang w:val="af-ZA"/>
        </w:rPr>
      </w:pPr>
    </w:p>
    <w:p w14:paraId="5AFE4AC8" w14:textId="77777777" w:rsidR="00435780" w:rsidRPr="00064ADD" w:rsidRDefault="00435780" w:rsidP="00435780">
      <w:pPr>
        <w:jc w:val="center"/>
        <w:rPr>
          <w:rFonts w:ascii="GHEA Grapalat" w:hAnsi="GHEA Grapalat"/>
          <w:b/>
          <w:szCs w:val="22"/>
          <w:lang w:val="af-ZA"/>
        </w:rPr>
      </w:pPr>
    </w:p>
    <w:p w14:paraId="6887B11F" w14:textId="77777777" w:rsidR="00435780" w:rsidRPr="00064ADD" w:rsidRDefault="00435780" w:rsidP="00435780">
      <w:pPr>
        <w:jc w:val="center"/>
        <w:rPr>
          <w:rFonts w:ascii="GHEA Grapalat" w:hAnsi="GHEA Grapalat" w:cs="Arial"/>
          <w:b/>
          <w:sz w:val="20"/>
          <w:lang w:val="af-ZA"/>
        </w:rPr>
      </w:pPr>
      <w:r w:rsidRPr="00064ADD">
        <w:rPr>
          <w:rFonts w:ascii="GHEA Grapalat" w:hAnsi="GHEA Grapalat"/>
          <w:b/>
          <w:sz w:val="20"/>
          <w:lang w:val="af-ZA"/>
        </w:rPr>
        <w:t xml:space="preserve">11.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14:paraId="38A2E3A1" w14:textId="77777777" w:rsidR="00435780" w:rsidRPr="00064ADD" w:rsidRDefault="00435780" w:rsidP="00435780">
      <w:pPr>
        <w:jc w:val="center"/>
        <w:rPr>
          <w:rFonts w:ascii="GHEA Grapalat" w:hAnsi="GHEA Grapalat"/>
          <w:b/>
          <w:sz w:val="20"/>
          <w:lang w:val="af-ZA"/>
        </w:rPr>
      </w:pPr>
    </w:p>
    <w:p w14:paraId="5C036A82" w14:textId="77777777" w:rsidR="00435780" w:rsidRPr="00064ADD" w:rsidRDefault="00435780" w:rsidP="00435780">
      <w:pPr>
        <w:ind w:firstLine="567"/>
        <w:jc w:val="both"/>
        <w:rPr>
          <w:rFonts w:ascii="GHEA Grapalat" w:hAnsi="GHEA Grapalat" w:cs="Sylfaen"/>
          <w:sz w:val="20"/>
          <w:lang w:val="af-ZA"/>
        </w:rPr>
      </w:pPr>
      <w:r w:rsidRPr="00064ADD">
        <w:rPr>
          <w:rFonts w:ascii="GHEA Grapalat" w:hAnsi="GHEA Grapalat"/>
          <w:sz w:val="20"/>
          <w:lang w:val="af-ZA"/>
        </w:rPr>
        <w:t>11.</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37-</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14:paraId="0A19E0F6" w14:textId="77777777" w:rsidR="00435780" w:rsidRPr="00064ADD" w:rsidRDefault="00435780" w:rsidP="00435780">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14:paraId="1DD7E7C7" w14:textId="77777777" w:rsidR="00435780" w:rsidRPr="00064ADD" w:rsidRDefault="00435780" w:rsidP="00435780">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Pr="00064ADD">
        <w:rPr>
          <w:rFonts w:ascii="GHEA Grapalat" w:hAnsi="GHEA Grapalat" w:cs="Sylfaen"/>
          <w:sz w:val="20"/>
          <w:lang w:val="ru-RU"/>
        </w:rPr>
        <w:t>դադարում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գոյություն</w:t>
      </w:r>
      <w:r w:rsidRPr="00064ADD">
        <w:rPr>
          <w:rFonts w:ascii="GHEA Grapalat" w:hAnsi="GHEA Grapalat" w:cs="Sylfaen"/>
          <w:sz w:val="20"/>
          <w:lang w:val="af-ZA"/>
        </w:rPr>
        <w:t xml:space="preserve"> </w:t>
      </w:r>
      <w:r w:rsidRPr="00064ADD">
        <w:rPr>
          <w:rFonts w:ascii="GHEA Grapalat" w:hAnsi="GHEA Grapalat" w:cs="Sylfaen"/>
          <w:sz w:val="20"/>
          <w:lang w:val="ru-RU"/>
        </w:rPr>
        <w:t>ունենալ</w:t>
      </w:r>
      <w:r w:rsidRPr="00064ADD">
        <w:rPr>
          <w:rFonts w:ascii="GHEA Grapalat" w:hAnsi="GHEA Grapalat" w:cs="Sylfaen"/>
          <w:sz w:val="20"/>
          <w:lang w:val="af-ZA"/>
        </w:rPr>
        <w:t xml:space="preserve"> </w:t>
      </w:r>
      <w:r w:rsidRPr="00064ADD">
        <w:rPr>
          <w:rFonts w:ascii="GHEA Grapalat" w:hAnsi="GHEA Grapalat" w:cs="Sylfaen"/>
          <w:sz w:val="20"/>
          <w:lang w:val="ru-RU"/>
        </w:rPr>
        <w:t>գնման</w:t>
      </w:r>
      <w:r w:rsidRPr="00064ADD">
        <w:rPr>
          <w:rFonts w:ascii="GHEA Grapalat" w:hAnsi="GHEA Grapalat" w:cs="Sylfaen"/>
          <w:sz w:val="20"/>
          <w:lang w:val="af-ZA"/>
        </w:rPr>
        <w:t xml:space="preserve"> </w:t>
      </w:r>
      <w:r w:rsidRPr="00064ADD">
        <w:rPr>
          <w:rFonts w:ascii="GHEA Grapalat" w:hAnsi="GHEA Grapalat" w:cs="Sylfaen"/>
          <w:sz w:val="20"/>
          <w:lang w:val="ru-RU"/>
        </w:rPr>
        <w:t>պահանջը</w:t>
      </w:r>
      <w:r w:rsidRPr="00064ADD">
        <w:rPr>
          <w:rFonts w:ascii="GHEA Grapalat" w:hAnsi="GHEA Grapalat" w:cs="Sylfaen"/>
          <w:sz w:val="20"/>
          <w:lang w:val="hy-AM"/>
        </w:rPr>
        <w:t>: Ընդ որում պ</w:t>
      </w:r>
      <w:r w:rsidRPr="00064ADD">
        <w:rPr>
          <w:rFonts w:ascii="GHEA Grapalat" w:hAnsi="GHEA Grapalat" w:cs="Sylfaen"/>
          <w:sz w:val="20"/>
          <w:lang w:val="ru-RU"/>
        </w:rPr>
        <w:t>ետության</w:t>
      </w:r>
      <w:r w:rsidRPr="00064ADD">
        <w:rPr>
          <w:rFonts w:ascii="GHEA Grapalat" w:hAnsi="GHEA Grapalat" w:cs="Sylfaen"/>
          <w:sz w:val="20"/>
          <w:lang w:val="af-ZA"/>
        </w:rPr>
        <w:t xml:space="preserve"> </w:t>
      </w:r>
      <w:r w:rsidRPr="00064ADD">
        <w:rPr>
          <w:rFonts w:ascii="GHEA Grapalat" w:hAnsi="GHEA Grapalat" w:cs="Sylfaen"/>
          <w:sz w:val="20"/>
          <w:lang w:val="ru-RU"/>
        </w:rPr>
        <w:t>կամ</w:t>
      </w:r>
      <w:r w:rsidRPr="00064ADD">
        <w:rPr>
          <w:rFonts w:ascii="GHEA Grapalat" w:hAnsi="GHEA Grapalat" w:cs="Sylfaen"/>
          <w:sz w:val="20"/>
          <w:lang w:val="af-ZA"/>
        </w:rPr>
        <w:t xml:space="preserve"> </w:t>
      </w:r>
      <w:r w:rsidRPr="00064ADD">
        <w:rPr>
          <w:rFonts w:ascii="GHEA Grapalat" w:hAnsi="GHEA Grapalat" w:cs="Sylfaen"/>
          <w:sz w:val="20"/>
          <w:lang w:val="ru-RU"/>
        </w:rPr>
        <w:t>համայնքների</w:t>
      </w:r>
      <w:r w:rsidRPr="00064ADD">
        <w:rPr>
          <w:rFonts w:ascii="GHEA Grapalat" w:hAnsi="GHEA Grapalat" w:cs="Sylfaen"/>
          <w:sz w:val="20"/>
          <w:lang w:val="af-ZA"/>
        </w:rPr>
        <w:t xml:space="preserve"> </w:t>
      </w:r>
      <w:r w:rsidRPr="00064ADD">
        <w:rPr>
          <w:rFonts w:ascii="GHEA Grapalat" w:hAnsi="GHEA Grapalat" w:cs="Sylfaen"/>
          <w:sz w:val="20"/>
          <w:lang w:val="ru-RU"/>
        </w:rPr>
        <w:t>կարիքների</w:t>
      </w:r>
      <w:r w:rsidRPr="00064ADD">
        <w:rPr>
          <w:rFonts w:ascii="GHEA Grapalat" w:hAnsi="GHEA Grapalat" w:cs="Sylfaen"/>
          <w:sz w:val="20"/>
          <w:lang w:val="af-ZA"/>
        </w:rPr>
        <w:t xml:space="preserve"> </w:t>
      </w:r>
      <w:r w:rsidRPr="00064ADD">
        <w:rPr>
          <w:rFonts w:ascii="GHEA Grapalat" w:hAnsi="GHEA Grapalat" w:cs="Sylfaen"/>
          <w:sz w:val="20"/>
          <w:lang w:val="ru-RU"/>
        </w:rPr>
        <w:t>համար</w:t>
      </w:r>
      <w:r w:rsidRPr="00064ADD">
        <w:rPr>
          <w:rFonts w:ascii="GHEA Grapalat" w:hAnsi="GHEA Grapalat" w:cs="Sylfaen"/>
          <w:sz w:val="20"/>
          <w:lang w:val="af-ZA"/>
        </w:rPr>
        <w:t xml:space="preserve"> </w:t>
      </w:r>
      <w:r w:rsidRPr="00064ADD">
        <w:rPr>
          <w:rFonts w:ascii="GHEA Grapalat" w:hAnsi="GHEA Grapalat" w:cs="Sylfaen"/>
          <w:sz w:val="20"/>
          <w:lang w:val="ru-RU"/>
        </w:rPr>
        <w:t>կազմակերպված</w:t>
      </w:r>
      <w:r w:rsidRPr="00064ADD">
        <w:rPr>
          <w:rFonts w:ascii="GHEA Grapalat" w:hAnsi="GHEA Grapalat" w:cs="Sylfaen"/>
          <w:sz w:val="20"/>
          <w:lang w:val="af-ZA"/>
        </w:rPr>
        <w:t xml:space="preserve"> </w:t>
      </w:r>
      <w:r w:rsidRPr="00064ADD">
        <w:rPr>
          <w:rFonts w:ascii="GHEA Grapalat" w:hAnsi="GHEA Grapalat" w:cs="Sylfaen"/>
          <w:sz w:val="20"/>
          <w:lang w:val="ru-RU"/>
        </w:rPr>
        <w:t>գնման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ամբողջությամբ</w:t>
      </w:r>
      <w:r w:rsidRPr="00064ADD">
        <w:rPr>
          <w:rFonts w:ascii="GHEA Grapalat" w:hAnsi="GHEA Grapalat" w:cs="Sylfaen"/>
          <w:sz w:val="20"/>
          <w:lang w:val="af-ZA"/>
        </w:rPr>
        <w:t xml:space="preserve"> </w:t>
      </w:r>
      <w:r w:rsidRPr="00064ADD">
        <w:rPr>
          <w:rFonts w:ascii="GHEA Grapalat" w:hAnsi="GHEA Grapalat" w:cs="Sylfaen"/>
          <w:sz w:val="20"/>
          <w:lang w:val="ru-RU"/>
        </w:rPr>
        <w:t>կամ</w:t>
      </w:r>
      <w:r w:rsidRPr="00064ADD">
        <w:rPr>
          <w:rFonts w:ascii="GHEA Grapalat" w:hAnsi="GHEA Grapalat" w:cs="Sylfaen"/>
          <w:sz w:val="20"/>
          <w:lang w:val="af-ZA"/>
        </w:rPr>
        <w:t xml:space="preserve"> </w:t>
      </w:r>
      <w:r w:rsidRPr="00064ADD">
        <w:rPr>
          <w:rFonts w:ascii="GHEA Grapalat" w:hAnsi="GHEA Grapalat" w:cs="Sylfaen"/>
          <w:sz w:val="20"/>
          <w:lang w:val="ru-RU"/>
        </w:rPr>
        <w:t>մասնակի</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հայտարարվել</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համապատասխանաբար</w:t>
      </w:r>
      <w:r w:rsidRPr="00064ADD">
        <w:rPr>
          <w:rFonts w:ascii="GHEA Grapalat" w:hAnsi="GHEA Grapalat" w:cs="Sylfaen"/>
          <w:sz w:val="20"/>
          <w:lang w:val="af-ZA"/>
        </w:rPr>
        <w:t xml:space="preserve"> </w:t>
      </w:r>
      <w:r w:rsidRPr="00064ADD">
        <w:rPr>
          <w:rFonts w:ascii="GHEA Grapalat" w:hAnsi="GHEA Grapalat" w:cs="Sylfaen"/>
          <w:sz w:val="20"/>
          <w:lang w:val="ru-RU"/>
        </w:rPr>
        <w:t>Հայաստանի</w:t>
      </w:r>
      <w:r w:rsidRPr="00064ADD">
        <w:rPr>
          <w:rFonts w:ascii="GHEA Grapalat" w:hAnsi="GHEA Grapalat" w:cs="Sylfaen"/>
          <w:sz w:val="20"/>
          <w:lang w:val="af-ZA"/>
        </w:rPr>
        <w:t xml:space="preserve"> </w:t>
      </w:r>
      <w:r w:rsidRPr="00064ADD">
        <w:rPr>
          <w:rFonts w:ascii="GHEA Grapalat" w:hAnsi="GHEA Grapalat" w:cs="Sylfaen"/>
          <w:sz w:val="20"/>
          <w:lang w:val="ru-RU"/>
        </w:rPr>
        <w:t>Հանրապետության</w:t>
      </w:r>
      <w:r w:rsidRPr="00064ADD">
        <w:rPr>
          <w:rFonts w:ascii="GHEA Grapalat" w:hAnsi="GHEA Grapalat" w:cs="Sylfaen"/>
          <w:sz w:val="20"/>
          <w:lang w:val="af-ZA"/>
        </w:rPr>
        <w:t xml:space="preserve"> </w:t>
      </w:r>
      <w:r w:rsidRPr="00064ADD">
        <w:rPr>
          <w:rFonts w:ascii="GHEA Grapalat" w:hAnsi="GHEA Grapalat" w:cs="Sylfaen"/>
          <w:sz w:val="20"/>
          <w:lang w:val="ru-RU"/>
        </w:rPr>
        <w:t>կառավարության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կամ</w:t>
      </w:r>
      <w:r w:rsidRPr="00064ADD">
        <w:rPr>
          <w:rFonts w:ascii="GHEA Grapalat" w:hAnsi="GHEA Grapalat" w:cs="Sylfaen"/>
          <w:sz w:val="20"/>
          <w:lang w:val="af-ZA"/>
        </w:rPr>
        <w:t xml:space="preserve"> </w:t>
      </w:r>
      <w:r w:rsidRPr="00064ADD">
        <w:rPr>
          <w:rFonts w:ascii="GHEA Grapalat" w:hAnsi="GHEA Grapalat" w:cs="Sylfaen"/>
          <w:sz w:val="20"/>
          <w:lang w:val="ru-RU"/>
        </w:rPr>
        <w:t>համայնքի</w:t>
      </w:r>
      <w:r w:rsidRPr="00064ADD">
        <w:rPr>
          <w:rFonts w:ascii="GHEA Grapalat" w:hAnsi="GHEA Grapalat" w:cs="Sylfaen"/>
          <w:sz w:val="20"/>
          <w:lang w:val="af-ZA"/>
        </w:rPr>
        <w:t xml:space="preserve"> </w:t>
      </w:r>
      <w:r w:rsidRPr="00064ADD">
        <w:rPr>
          <w:rFonts w:ascii="GHEA Grapalat" w:hAnsi="GHEA Grapalat" w:cs="Sylfaen"/>
          <w:sz w:val="20"/>
          <w:lang w:val="ru-RU"/>
        </w:rPr>
        <w:t>ավագանու</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պատվիրատուների</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Pr="00064ADD">
        <w:rPr>
          <w:rFonts w:ascii="GHEA Grapalat" w:hAnsi="GHEA Grapalat" w:cs="Sylfaen"/>
          <w:sz w:val="20"/>
          <w:lang w:val="ru-RU"/>
        </w:rPr>
        <w:t>ընդհանուր</w:t>
      </w:r>
      <w:r w:rsidRPr="00064ADD">
        <w:rPr>
          <w:rFonts w:ascii="GHEA Grapalat" w:hAnsi="GHEA Grapalat" w:cs="Sylfaen"/>
          <w:sz w:val="20"/>
          <w:lang w:val="af-ZA"/>
        </w:rPr>
        <w:t xml:space="preserve"> </w:t>
      </w:r>
      <w:r w:rsidRPr="00064ADD">
        <w:rPr>
          <w:rFonts w:ascii="GHEA Grapalat" w:hAnsi="GHEA Grapalat" w:cs="Sylfaen"/>
          <w:sz w:val="20"/>
          <w:lang w:val="ru-RU"/>
        </w:rPr>
        <w:t>կառավարումն</w:t>
      </w:r>
      <w:r w:rsidRPr="00064ADD">
        <w:rPr>
          <w:rFonts w:ascii="GHEA Grapalat" w:hAnsi="GHEA Grapalat" w:cs="Sylfaen"/>
          <w:sz w:val="20"/>
          <w:lang w:val="af-ZA"/>
        </w:rPr>
        <w:t xml:space="preserve"> </w:t>
      </w:r>
      <w:r w:rsidRPr="00064ADD">
        <w:rPr>
          <w:rFonts w:ascii="GHEA Grapalat" w:hAnsi="GHEA Grapalat" w:cs="Sylfaen"/>
          <w:sz w:val="20"/>
          <w:lang w:val="ru-RU"/>
        </w:rPr>
        <w:t>իրականացնող</w:t>
      </w:r>
      <w:r w:rsidRPr="00064ADD">
        <w:rPr>
          <w:rFonts w:ascii="GHEA Grapalat" w:hAnsi="GHEA Grapalat" w:cs="Sylfaen"/>
          <w:sz w:val="20"/>
          <w:lang w:val="af-ZA"/>
        </w:rPr>
        <w:t xml:space="preserve"> </w:t>
      </w:r>
      <w:r w:rsidRPr="00064ADD">
        <w:rPr>
          <w:rFonts w:ascii="GHEA Grapalat" w:hAnsi="GHEA Grapalat" w:cs="Sylfaen"/>
          <w:sz w:val="20"/>
          <w:lang w:val="ru-RU"/>
        </w:rPr>
        <w:t>լիազորված</w:t>
      </w:r>
      <w:r w:rsidRPr="00064ADD">
        <w:rPr>
          <w:rFonts w:ascii="GHEA Grapalat" w:hAnsi="GHEA Grapalat" w:cs="Sylfaen"/>
          <w:sz w:val="20"/>
          <w:lang w:val="af-ZA"/>
        </w:rPr>
        <w:t xml:space="preserve"> </w:t>
      </w:r>
      <w:r w:rsidRPr="00064ADD">
        <w:rPr>
          <w:rFonts w:ascii="GHEA Grapalat" w:hAnsi="GHEA Grapalat" w:cs="Sylfaen"/>
          <w:sz w:val="20"/>
          <w:lang w:val="ru-RU"/>
        </w:rPr>
        <w:t>մարմնի</w:t>
      </w:r>
      <w:r w:rsidRPr="00064ADD">
        <w:rPr>
          <w:rFonts w:ascii="GHEA Grapalat" w:hAnsi="GHEA Grapalat" w:cs="Sylfaen"/>
          <w:sz w:val="20"/>
          <w:lang w:val="af-ZA"/>
        </w:rPr>
        <w:t xml:space="preserve"> </w:t>
      </w:r>
      <w:r w:rsidRPr="00064ADD">
        <w:rPr>
          <w:rFonts w:ascii="GHEA Grapalat" w:hAnsi="GHEA Grapalat" w:cs="Sylfaen"/>
          <w:sz w:val="20"/>
          <w:lang w:val="ru-RU"/>
        </w:rPr>
        <w:t>ղեկավարի</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հիմնադրամների</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հոգաբարձուների</w:t>
      </w:r>
      <w:r w:rsidRPr="00064ADD">
        <w:rPr>
          <w:rFonts w:ascii="GHEA Grapalat" w:hAnsi="GHEA Grapalat" w:cs="Sylfaen"/>
          <w:sz w:val="20"/>
          <w:lang w:val="af-ZA"/>
        </w:rPr>
        <w:t xml:space="preserve"> </w:t>
      </w:r>
      <w:r w:rsidRPr="00064ADD">
        <w:rPr>
          <w:rFonts w:ascii="GHEA Grapalat" w:hAnsi="GHEA Grapalat" w:cs="Sylfaen"/>
          <w:sz w:val="20"/>
        </w:rPr>
        <w:t>խորհրդի</w:t>
      </w:r>
      <w:r w:rsidRPr="00064ADD">
        <w:rPr>
          <w:rFonts w:ascii="GHEA Grapalat" w:hAnsi="GHEA Grapalat" w:cs="Sylfaen"/>
          <w:sz w:val="20"/>
          <w:lang w:val="af-ZA"/>
        </w:rPr>
        <w:t xml:space="preserve"> </w:t>
      </w:r>
      <w:r w:rsidRPr="00064ADD">
        <w:rPr>
          <w:rFonts w:ascii="GHEA Grapalat" w:hAnsi="GHEA Grapalat" w:cs="Sylfaen"/>
          <w:sz w:val="20"/>
        </w:rPr>
        <w:t>որոշման</w:t>
      </w:r>
      <w:r w:rsidRPr="00064ADD">
        <w:rPr>
          <w:rFonts w:ascii="GHEA Grapalat" w:hAnsi="GHEA Grapalat" w:cs="Sylfaen"/>
          <w:sz w:val="20"/>
          <w:lang w:val="af-ZA"/>
        </w:rPr>
        <w:t xml:space="preserve"> </w:t>
      </w:r>
      <w:r w:rsidRPr="00064ADD">
        <w:rPr>
          <w:rFonts w:ascii="GHEA Grapalat" w:hAnsi="GHEA Grapalat" w:cs="Sylfaen"/>
          <w:sz w:val="20"/>
        </w:rPr>
        <w:t>հիման</w:t>
      </w:r>
      <w:r w:rsidRPr="00064ADD">
        <w:rPr>
          <w:rFonts w:ascii="GHEA Grapalat" w:hAnsi="GHEA Grapalat" w:cs="Sylfaen"/>
          <w:sz w:val="20"/>
          <w:lang w:val="af-ZA"/>
        </w:rPr>
        <w:t xml:space="preserve"> </w:t>
      </w:r>
      <w:r w:rsidRPr="00064ADD">
        <w:rPr>
          <w:rFonts w:ascii="GHEA Grapalat" w:hAnsi="GHEA Grapalat" w:cs="Sylfaen"/>
          <w:sz w:val="20"/>
        </w:rPr>
        <w:t>վրա</w:t>
      </w:r>
      <w:r w:rsidRPr="00064ADD">
        <w:rPr>
          <w:rStyle w:val="af6"/>
          <w:rFonts w:ascii="GHEA Grapalat" w:hAnsi="GHEA Grapalat" w:cs="Sylfaen"/>
          <w:color w:val="FFFFFF"/>
          <w:sz w:val="20"/>
        </w:rPr>
        <w:footnoteReference w:id="8"/>
      </w:r>
      <w:r w:rsidRPr="00064ADD">
        <w:rPr>
          <w:rFonts w:ascii="GHEA Grapalat" w:hAnsi="GHEA Grapalat" w:cs="Sylfaen"/>
          <w:sz w:val="20"/>
          <w:lang w:val="hy-AM"/>
        </w:rPr>
        <w:t>:</w:t>
      </w:r>
      <w:r w:rsidRPr="00064ADD">
        <w:rPr>
          <w:rFonts w:ascii="GHEA Grapalat" w:hAnsi="GHEA Grapalat" w:cs="Sylfaen"/>
          <w:sz w:val="20"/>
          <w:vertAlign w:val="superscript"/>
          <w:lang w:val="af-ZA"/>
        </w:rPr>
        <w:t>13</w:t>
      </w:r>
    </w:p>
    <w:p w14:paraId="7EE38FC9" w14:textId="77777777" w:rsidR="00435780" w:rsidRPr="00064ADD" w:rsidRDefault="00435780" w:rsidP="00435780">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14:paraId="7B1011B2" w14:textId="77777777" w:rsidR="00435780" w:rsidRPr="00064ADD" w:rsidRDefault="00435780" w:rsidP="00435780">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p>
    <w:p w14:paraId="3283C749" w14:textId="77777777" w:rsidR="00435780" w:rsidRPr="00064ADD" w:rsidRDefault="00435780" w:rsidP="00435780">
      <w:pPr>
        <w:ind w:firstLine="567"/>
        <w:jc w:val="both"/>
        <w:rPr>
          <w:rFonts w:ascii="GHEA Grapalat" w:hAnsi="GHEA Grapalat" w:cs="Sylfaen"/>
          <w:sz w:val="20"/>
          <w:lang w:val="af-ZA"/>
        </w:rPr>
      </w:pPr>
      <w:r w:rsidRPr="00064ADD">
        <w:rPr>
          <w:rFonts w:ascii="GHEA Grapalat" w:hAnsi="GHEA Grapalat" w:cs="Sylfaen"/>
          <w:sz w:val="20"/>
          <w:lang w:val="af-ZA"/>
        </w:rPr>
        <w:t>11.2 Գ</w:t>
      </w:r>
      <w:r w:rsidRPr="00064ADD">
        <w:rPr>
          <w:rFonts w:ascii="GHEA Grapalat" w:hAnsi="GHEA Grapalat" w:cs="Sylfaen"/>
          <w:sz w:val="20"/>
          <w:lang w:val="ru-RU"/>
        </w:rPr>
        <w:t>նման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հայտարարվելու</w:t>
      </w:r>
      <w:r w:rsidRPr="00064ADD">
        <w:rPr>
          <w:rFonts w:ascii="GHEA Grapalat" w:hAnsi="GHEA Grapalat" w:cs="Sylfaen"/>
          <w:sz w:val="20"/>
        </w:rPr>
        <w:t>ն</w:t>
      </w:r>
      <w:r w:rsidRPr="00064ADD">
        <w:rPr>
          <w:rFonts w:ascii="GHEA Grapalat" w:hAnsi="GHEA Grapalat" w:cs="Sylfaen"/>
          <w:sz w:val="20"/>
          <w:lang w:val="af-ZA"/>
        </w:rPr>
        <w:t xml:space="preserve"> </w:t>
      </w:r>
      <w:r w:rsidRPr="00064ADD">
        <w:rPr>
          <w:rFonts w:ascii="GHEA Grapalat" w:hAnsi="GHEA Grapalat" w:cs="Sylfaen"/>
          <w:sz w:val="20"/>
        </w:rPr>
        <w:t>հաջորդող</w:t>
      </w:r>
      <w:r w:rsidRPr="00064ADD">
        <w:rPr>
          <w:rFonts w:ascii="GHEA Grapalat" w:hAnsi="GHEA Grapalat" w:cs="Sylfaen"/>
          <w:sz w:val="20"/>
          <w:lang w:val="af-ZA"/>
        </w:rPr>
        <w:t xml:space="preserve"> </w:t>
      </w:r>
      <w:r w:rsidRPr="00064ADD">
        <w:rPr>
          <w:rFonts w:ascii="GHEA Grapalat" w:hAnsi="GHEA Grapalat" w:cs="Sylfaen"/>
          <w:sz w:val="20"/>
        </w:rPr>
        <w:t>աշխատանքային</w:t>
      </w:r>
      <w:r w:rsidRPr="00064ADD">
        <w:rPr>
          <w:rFonts w:ascii="GHEA Grapalat" w:hAnsi="GHEA Grapalat" w:cs="Sylfaen"/>
          <w:sz w:val="20"/>
          <w:lang w:val="af-ZA"/>
        </w:rPr>
        <w:t xml:space="preserve"> </w:t>
      </w:r>
      <w:r w:rsidRPr="00064ADD">
        <w:rPr>
          <w:rFonts w:ascii="GHEA Grapalat" w:hAnsi="GHEA Grapalat" w:cs="Sylfaen"/>
          <w:sz w:val="20"/>
          <w:lang w:val="ru-RU"/>
        </w:rPr>
        <w:t>օրվա</w:t>
      </w:r>
      <w:r w:rsidRPr="00064ADD">
        <w:rPr>
          <w:rFonts w:ascii="GHEA Grapalat" w:hAnsi="GHEA Grapalat" w:cs="Sylfaen"/>
          <w:sz w:val="20"/>
          <w:lang w:val="af-ZA"/>
        </w:rPr>
        <w:t xml:space="preserve"> </w:t>
      </w:r>
      <w:r w:rsidRPr="00064ADD">
        <w:rPr>
          <w:rFonts w:ascii="GHEA Grapalat" w:hAnsi="GHEA Grapalat" w:cs="Sylfaen"/>
          <w:sz w:val="20"/>
          <w:lang w:val="ru-RU"/>
        </w:rPr>
        <w:t>ընթացքում</w:t>
      </w:r>
      <w:r w:rsidRPr="00064ADD">
        <w:rPr>
          <w:rFonts w:ascii="GHEA Grapalat" w:hAnsi="GHEA Grapalat" w:cs="Sylfaen"/>
          <w:sz w:val="20"/>
          <w:lang w:val="af-ZA"/>
        </w:rPr>
        <w:t>, պ</w:t>
      </w:r>
      <w:r w:rsidRPr="00064ADD">
        <w:rPr>
          <w:rFonts w:ascii="GHEA Grapalat" w:hAnsi="GHEA Grapalat" w:cs="Sylfaen"/>
          <w:sz w:val="20"/>
          <w:lang w:val="ru-RU"/>
        </w:rPr>
        <w:t>ատվիրատուն</w:t>
      </w:r>
      <w:r w:rsidRPr="00064ADD">
        <w:rPr>
          <w:rFonts w:ascii="GHEA Grapalat" w:hAnsi="GHEA Grapalat" w:cs="Sylfaen"/>
          <w:sz w:val="20"/>
          <w:lang w:val="af-ZA"/>
        </w:rPr>
        <w:t xml:space="preserve"> տեղեկագրում հրապարակում է </w:t>
      </w:r>
      <w:r w:rsidRPr="00064ADD">
        <w:rPr>
          <w:rFonts w:ascii="GHEA Grapalat" w:hAnsi="GHEA Grapalat" w:cs="Sylfaen"/>
          <w:sz w:val="20"/>
          <w:lang w:val="ru-RU"/>
        </w:rPr>
        <w:t>հայտարարություն</w:t>
      </w:r>
      <w:r w:rsidRPr="00064ADD">
        <w:rPr>
          <w:rFonts w:ascii="GHEA Grapalat" w:hAnsi="GHEA Grapalat" w:cs="Sylfaen"/>
          <w:sz w:val="20"/>
          <w:lang w:val="af-ZA"/>
        </w:rPr>
        <w:t xml:space="preserve">, </w:t>
      </w:r>
      <w:r w:rsidRPr="00064ADD">
        <w:rPr>
          <w:rFonts w:ascii="GHEA Grapalat" w:hAnsi="GHEA Grapalat" w:cs="Sylfaen"/>
          <w:sz w:val="20"/>
          <w:lang w:val="ru-RU"/>
        </w:rPr>
        <w:t>որում</w:t>
      </w:r>
      <w:r w:rsidRPr="00064ADD">
        <w:rPr>
          <w:rFonts w:ascii="GHEA Grapalat" w:hAnsi="GHEA Grapalat" w:cs="Sylfaen"/>
          <w:sz w:val="20"/>
          <w:lang w:val="af-ZA"/>
        </w:rPr>
        <w:t xml:space="preserve"> </w:t>
      </w:r>
      <w:r w:rsidRPr="00064ADD">
        <w:rPr>
          <w:rFonts w:ascii="GHEA Grapalat" w:hAnsi="GHEA Grapalat" w:cs="Sylfaen"/>
          <w:sz w:val="20"/>
          <w:lang w:val="ru-RU"/>
        </w:rPr>
        <w:t>նշվում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գնման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հայտարարվելու</w:t>
      </w:r>
      <w:r w:rsidRPr="00064ADD">
        <w:rPr>
          <w:rFonts w:ascii="GHEA Grapalat" w:hAnsi="GHEA Grapalat" w:cs="Sylfaen"/>
          <w:sz w:val="20"/>
          <w:lang w:val="af-ZA"/>
        </w:rPr>
        <w:t xml:space="preserve"> </w:t>
      </w:r>
      <w:r w:rsidRPr="00064ADD">
        <w:rPr>
          <w:rFonts w:ascii="GHEA Grapalat" w:hAnsi="GHEA Grapalat" w:cs="Sylfaen"/>
          <w:sz w:val="20"/>
          <w:lang w:val="ru-RU"/>
        </w:rPr>
        <w:t>հիմնավորումը։</w:t>
      </w:r>
      <w:r w:rsidRPr="00064ADD">
        <w:rPr>
          <w:rFonts w:ascii="GHEA Grapalat" w:hAnsi="GHEA Grapalat" w:cs="Sylfaen"/>
          <w:sz w:val="20"/>
          <w:lang w:val="af-ZA"/>
        </w:rPr>
        <w:t xml:space="preserve"> </w:t>
      </w:r>
    </w:p>
    <w:p w14:paraId="04810B79" w14:textId="77777777" w:rsidR="00435780" w:rsidRPr="00064ADD" w:rsidRDefault="00435780" w:rsidP="00435780">
      <w:pPr>
        <w:ind w:firstLine="567"/>
        <w:jc w:val="both"/>
        <w:rPr>
          <w:rFonts w:ascii="GHEA Grapalat" w:hAnsi="GHEA Grapalat" w:cs="Sylfaen"/>
          <w:sz w:val="20"/>
          <w:lang w:val="af-ZA"/>
        </w:rPr>
      </w:pPr>
    </w:p>
    <w:p w14:paraId="65A1CD2A" w14:textId="77777777" w:rsidR="00435780" w:rsidRPr="00064ADD" w:rsidRDefault="00435780" w:rsidP="00435780">
      <w:pPr>
        <w:pStyle w:val="a3"/>
        <w:spacing w:line="240" w:lineRule="auto"/>
        <w:rPr>
          <w:rFonts w:ascii="GHEA Grapalat" w:hAnsi="GHEA Grapalat"/>
          <w:i w:val="0"/>
          <w:sz w:val="18"/>
          <w:szCs w:val="18"/>
          <w:u w:val="single"/>
          <w:lang w:val="af-ZA"/>
        </w:rPr>
      </w:pPr>
    </w:p>
    <w:p w14:paraId="0B48A48B" w14:textId="77777777" w:rsidR="00435780" w:rsidRPr="00064ADD" w:rsidRDefault="00435780" w:rsidP="00435780">
      <w:pPr>
        <w:jc w:val="center"/>
        <w:rPr>
          <w:rFonts w:ascii="GHEA Grapalat" w:hAnsi="GHEA Grapalat"/>
          <w:b/>
          <w:sz w:val="20"/>
          <w:lang w:val="af-ZA"/>
        </w:rPr>
      </w:pPr>
      <w:r w:rsidRPr="00064ADD">
        <w:rPr>
          <w:rFonts w:ascii="GHEA Grapalat" w:hAnsi="GHEA Grapalat"/>
          <w:b/>
          <w:sz w:val="20"/>
          <w:lang w:val="af-ZA"/>
        </w:rPr>
        <w:t xml:space="preserve">12. ԳՆՄԱՆ ԳՈՐԾԸՆԹԱՑԻ ՀԵՏ ԿԱՊՎԱԾ ԳՈՐԾՈՂՈՒԹՅՈՒՆՆԵՐԸ ԵՎ (ԿԱՄ) </w:t>
      </w:r>
    </w:p>
    <w:p w14:paraId="7CDD2BA1" w14:textId="77777777" w:rsidR="00435780" w:rsidRPr="00064ADD" w:rsidRDefault="00435780" w:rsidP="00435780">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14:paraId="4BDFB619" w14:textId="77777777" w:rsidR="00435780" w:rsidRPr="00064ADD" w:rsidRDefault="00435780" w:rsidP="00435780">
      <w:pPr>
        <w:jc w:val="center"/>
        <w:rPr>
          <w:rFonts w:ascii="GHEA Grapalat" w:hAnsi="GHEA Grapalat"/>
          <w:b/>
          <w:sz w:val="20"/>
          <w:lang w:val="af-ZA"/>
        </w:rPr>
      </w:pPr>
      <w:r w:rsidRPr="00064ADD">
        <w:rPr>
          <w:rFonts w:ascii="GHEA Grapalat" w:hAnsi="GHEA Grapalat"/>
          <w:b/>
          <w:sz w:val="20"/>
          <w:lang w:val="af-ZA"/>
        </w:rPr>
        <w:t>ԻՐԱՎՈՒՆՔԸ ԵՎ ԿԱՐԳԸ</w:t>
      </w:r>
    </w:p>
    <w:p w14:paraId="6059CB9A" w14:textId="77777777" w:rsidR="00435780" w:rsidRPr="00064ADD" w:rsidRDefault="00435780" w:rsidP="00435780">
      <w:pPr>
        <w:jc w:val="center"/>
        <w:rPr>
          <w:rFonts w:ascii="GHEA Grapalat" w:hAnsi="GHEA Grapalat"/>
          <w:b/>
          <w:sz w:val="20"/>
          <w:lang w:val="af-ZA"/>
        </w:rPr>
      </w:pPr>
    </w:p>
    <w:p w14:paraId="6FE4A9B6" w14:textId="77777777" w:rsidR="00435780" w:rsidRPr="00064ADD" w:rsidRDefault="00435780" w:rsidP="00435780">
      <w:pPr>
        <w:ind w:firstLine="567"/>
        <w:jc w:val="center"/>
        <w:rPr>
          <w:rFonts w:ascii="GHEA Grapalat" w:hAnsi="GHEA Grapalat" w:cs="Sylfaen"/>
          <w:b/>
          <w:szCs w:val="22"/>
          <w:lang w:val="es-ES"/>
        </w:rPr>
      </w:pPr>
    </w:p>
    <w:p w14:paraId="324F91FF" w14:textId="77777777" w:rsidR="00435780" w:rsidRPr="00064ADD" w:rsidRDefault="00435780" w:rsidP="00435780">
      <w:pPr>
        <w:ind w:firstLine="567"/>
        <w:jc w:val="center"/>
        <w:rPr>
          <w:rFonts w:ascii="GHEA Grapalat" w:hAnsi="GHEA Grapalat" w:cs="Sylfaen"/>
          <w:b/>
          <w:szCs w:val="22"/>
          <w:lang w:val="es-ES"/>
        </w:rPr>
      </w:pPr>
    </w:p>
    <w:p w14:paraId="31A0A640" w14:textId="77777777" w:rsidR="00435780" w:rsidRPr="00064ADD" w:rsidRDefault="00435780" w:rsidP="00435780">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7B16AB14" w14:textId="77777777" w:rsidR="00435780" w:rsidRPr="00064ADD" w:rsidRDefault="00435780" w:rsidP="00435780">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2FAE298F" w14:textId="77777777" w:rsidR="00435780" w:rsidRPr="00064ADD" w:rsidRDefault="00435780" w:rsidP="00435780">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477D2033" w14:textId="77777777" w:rsidR="00435780" w:rsidRPr="00064ADD" w:rsidRDefault="00435780" w:rsidP="00435780">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264928C9" w14:textId="77777777" w:rsidR="00435780" w:rsidRPr="00064ADD" w:rsidRDefault="00435780" w:rsidP="00435780">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proofErr w:type="gramStart"/>
      <w:r w:rsidRPr="00064ADD">
        <w:rPr>
          <w:rFonts w:ascii="GHEA Grapalat" w:hAnsi="GHEA Grapalat"/>
          <w:sz w:val="20"/>
          <w:szCs w:val="20"/>
        </w:rPr>
        <w:t>է</w:t>
      </w:r>
      <w:r w:rsidRPr="00064ADD">
        <w:rPr>
          <w:rFonts w:ascii="GHEA Grapalat" w:hAnsi="GHEA Grapalat"/>
          <w:sz w:val="20"/>
          <w:szCs w:val="20"/>
          <w:lang w:val="es-ES"/>
        </w:rPr>
        <w:t>::</w:t>
      </w:r>
      <w:proofErr w:type="gramEnd"/>
    </w:p>
    <w:p w14:paraId="5FAE5BD8" w14:textId="77777777" w:rsidR="00435780" w:rsidRPr="00064ADD" w:rsidRDefault="00435780" w:rsidP="00435780">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14:paraId="3F06497B" w14:textId="77777777" w:rsidR="00435780" w:rsidRPr="00064ADD" w:rsidRDefault="00435780" w:rsidP="00435780">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F3DCF9E" w14:textId="77777777" w:rsidR="00435780" w:rsidRPr="00064ADD" w:rsidRDefault="00435780" w:rsidP="00435780">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3152DBBB" w14:textId="77777777" w:rsidR="00435780" w:rsidRPr="00064ADD" w:rsidRDefault="00435780" w:rsidP="00435780">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2C46E2C" w14:textId="77777777" w:rsidR="00435780" w:rsidRPr="00064ADD" w:rsidRDefault="00435780" w:rsidP="00435780">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54C374A3" w14:textId="77777777" w:rsidR="00435780" w:rsidRPr="00064ADD" w:rsidRDefault="00435780" w:rsidP="00435780">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695E6535" w14:textId="77777777" w:rsidR="00435780" w:rsidRPr="00064ADD" w:rsidRDefault="00435780" w:rsidP="00435780">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655D93D8" w14:textId="77777777" w:rsidR="00435780" w:rsidRPr="00064ADD" w:rsidRDefault="00435780" w:rsidP="00435780">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1FDAD65" w14:textId="77777777" w:rsidR="00435780" w:rsidRPr="00064ADD" w:rsidRDefault="00435780" w:rsidP="00435780">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0BF1D310" w14:textId="77777777" w:rsidR="00435780" w:rsidRPr="00064ADD" w:rsidRDefault="00435780" w:rsidP="00435780">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573AB858" w14:textId="77777777" w:rsidR="00435780" w:rsidRPr="00064ADD" w:rsidRDefault="00435780" w:rsidP="00435780">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02BEF644" w14:textId="77777777" w:rsidR="00435780" w:rsidRPr="00064ADD" w:rsidRDefault="00435780" w:rsidP="00435780">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72FA5090" w14:textId="77777777" w:rsidR="00435780" w:rsidRPr="00064ADD" w:rsidRDefault="00435780" w:rsidP="00435780">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07F1978F" w14:textId="77777777" w:rsidR="00435780" w:rsidRPr="00064ADD" w:rsidRDefault="00435780" w:rsidP="00435780">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5A4FFB13" w14:textId="77777777" w:rsidR="00435780" w:rsidRPr="00064ADD" w:rsidRDefault="00435780" w:rsidP="00435780">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495FF599" w14:textId="77777777" w:rsidR="00435780" w:rsidRPr="00064ADD" w:rsidRDefault="00435780" w:rsidP="00435780">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015DC56E" w14:textId="77777777" w:rsidR="00435780" w:rsidRPr="00064ADD" w:rsidRDefault="00435780" w:rsidP="00435780">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056BAE15" w14:textId="77777777" w:rsidR="00435780" w:rsidRPr="00064ADD" w:rsidRDefault="00435780" w:rsidP="00435780">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0F021A0C" w14:textId="77777777" w:rsidR="00435780" w:rsidRPr="00064ADD" w:rsidRDefault="00435780" w:rsidP="00435780">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5EAE0918" w14:textId="77777777" w:rsidR="00435780" w:rsidRPr="00064ADD" w:rsidRDefault="00435780" w:rsidP="00435780">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559FCA45" w:rsidR="00096865" w:rsidRPr="00064ADD" w:rsidRDefault="00435780" w:rsidP="00435780">
      <w:pPr>
        <w:ind w:firstLine="708"/>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Բ</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Ց</w:t>
      </w:r>
      <w:r w:rsidRPr="00064ADD">
        <w:rPr>
          <w:rFonts w:ascii="GHEA Grapalat" w:hAnsi="GHEA Grapalat"/>
          <w:b/>
          <w:szCs w:val="22"/>
          <w:lang w:val="af-ZA"/>
        </w:rPr>
        <w:t xml:space="preserve">   </w:t>
      </w:r>
      <w:r w:rsidR="00F141E2" w:rsidRPr="00064ADD">
        <w:rPr>
          <w:rFonts w:ascii="GHEA Grapalat" w:hAnsi="GHEA Grapalat" w:cs="Sylfaen"/>
          <w:b/>
          <w:szCs w:val="22"/>
          <w:lang w:val="es-ES"/>
        </w:rPr>
        <w:t>Մ Ր Ց ՈՒ Յ Թ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77777777"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94544B" w:rsidRPr="00064ADD">
        <w:rPr>
          <w:rFonts w:ascii="GHEA Grapalat" w:hAnsi="GHEA Grapalat" w:cs="Sylfaen"/>
          <w:sz w:val="20"/>
          <w:szCs w:val="24"/>
          <w:vertAlign w:val="superscript"/>
          <w:lang w:val="af-ZA" w:eastAsia="en-US"/>
        </w:rPr>
        <w:t>14</w:t>
      </w:r>
      <w:r w:rsidR="00E02338" w:rsidRPr="00064ADD">
        <w:rPr>
          <w:rFonts w:ascii="GHEA Grapalat" w:hAnsi="GHEA Grapalat" w:cs="Sylfaen"/>
          <w:sz w:val="20"/>
          <w:szCs w:val="24"/>
          <w:lang w:val="af-ZA" w:eastAsia="en-US"/>
        </w:rPr>
        <w:t xml:space="preserve"> </w:t>
      </w:r>
      <w:r w:rsidR="00E02338" w:rsidRPr="00064ADD">
        <w:rPr>
          <w:rFonts w:ascii="GHEA Grapalat" w:hAnsi="GHEA Grapalat" w:cs="Sylfaen"/>
          <w:color w:val="FFFFFF"/>
          <w:sz w:val="20"/>
          <w:szCs w:val="24"/>
          <w:lang w:val="af-ZA" w:eastAsia="en-US"/>
        </w:rPr>
        <w:t xml:space="preserve">  </w:t>
      </w:r>
      <w:r w:rsidRPr="00064ADD">
        <w:rPr>
          <w:rStyle w:val="af6"/>
          <w:rFonts w:ascii="GHEA Grapalat" w:hAnsi="GHEA Grapalat" w:cs="Sylfaen"/>
          <w:color w:val="FFFFFF"/>
          <w:sz w:val="20"/>
          <w:szCs w:val="24"/>
          <w:lang w:val="af-ZA" w:eastAsia="en-US"/>
        </w:rPr>
        <w:footnoteReference w:id="9"/>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2684816C"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435780">
        <w:rPr>
          <w:rFonts w:ascii="GHEA Grapalat" w:hAnsi="GHEA Grapalat"/>
          <w:sz w:val="20"/>
          <w:szCs w:val="20"/>
          <w:lang w:val="hy-AM"/>
        </w:rPr>
        <w:t>2 երկու</w:t>
      </w:r>
      <w:r w:rsidRPr="00064ADD">
        <w:rPr>
          <w:rFonts w:ascii="GHEA Grapalat" w:hAnsi="GHEA Grapalat"/>
          <w:sz w:val="20"/>
          <w:szCs w:val="20"/>
          <w:lang w:val="es-ES"/>
        </w:rPr>
        <w:t>_</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44D2C948" w14:textId="77777777" w:rsidR="00104F1B" w:rsidRDefault="00104F1B" w:rsidP="00960BE9">
      <w:pPr>
        <w:ind w:firstLine="720"/>
        <w:jc w:val="both"/>
        <w:rPr>
          <w:rFonts w:ascii="GHEA Grapalat" w:hAnsi="GHEA Grapalat" w:cs="Sylfaen"/>
          <w:sz w:val="20"/>
          <w:szCs w:val="20"/>
          <w:lang w:val="af-ZA"/>
        </w:rPr>
      </w:pPr>
    </w:p>
    <w:p w14:paraId="6580B309" w14:textId="77777777" w:rsidR="00104F1B" w:rsidRDefault="00104F1B" w:rsidP="00960BE9">
      <w:pPr>
        <w:ind w:firstLine="720"/>
        <w:jc w:val="both"/>
        <w:rPr>
          <w:rFonts w:ascii="GHEA Grapalat" w:hAnsi="GHEA Grapalat" w:cs="Sylfaen"/>
          <w:sz w:val="20"/>
          <w:szCs w:val="20"/>
          <w:lang w:val="af-ZA"/>
        </w:rPr>
      </w:pPr>
    </w:p>
    <w:p w14:paraId="15613EFB" w14:textId="77777777" w:rsidR="00104F1B" w:rsidRPr="00064ADD" w:rsidRDefault="00104F1B" w:rsidP="00960BE9">
      <w:pPr>
        <w:ind w:firstLine="720"/>
        <w:jc w:val="both"/>
        <w:rPr>
          <w:rFonts w:ascii="GHEA Grapalat" w:hAnsi="GHEA Grapalat" w:cs="Sylfaen"/>
          <w:sz w:val="20"/>
          <w:szCs w:val="20"/>
          <w:lang w:val="af-ZA"/>
        </w:rPr>
      </w:pP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14:paraId="02FEE334" w14:textId="5A2C912E" w:rsidR="00B2572B" w:rsidRPr="00064ADD" w:rsidRDefault="001E6960" w:rsidP="00EF3662">
      <w:pPr>
        <w:pStyle w:val="31"/>
        <w:spacing w:line="240" w:lineRule="auto"/>
        <w:jc w:val="right"/>
        <w:rPr>
          <w:rFonts w:ascii="GHEA Grapalat" w:hAnsi="GHEA Grapalat" w:cs="Arial"/>
          <w:b/>
          <w:lang w:val="es-ES"/>
        </w:rPr>
      </w:pPr>
      <w:r>
        <w:rPr>
          <w:rFonts w:ascii="GHEA Grapalat" w:hAnsi="GHEA Grapalat"/>
          <w:b/>
          <w:sz w:val="24"/>
          <w:szCs w:val="24"/>
          <w:lang w:val="af-ZA"/>
        </w:rPr>
        <w:t>ԴԲՊԱԱԿ-ԳՀԾՁԲ-25/3</w:t>
      </w:r>
      <w:r w:rsidR="00B2572B" w:rsidRPr="00064ADD">
        <w:rPr>
          <w:rFonts w:ascii="GHEA Grapalat" w:hAnsi="GHEA Grapalat"/>
          <w:b/>
          <w:lang w:val="es-ES"/>
        </w:rPr>
        <w:t xml:space="preserve">  </w:t>
      </w:r>
      <w:r w:rsidR="00B2572B" w:rsidRPr="00064ADD">
        <w:rPr>
          <w:rFonts w:ascii="GHEA Grapalat" w:hAnsi="GHEA Grapalat" w:cs="Sylfaen"/>
          <w:b/>
          <w:lang w:val="es-ES"/>
        </w:rPr>
        <w:t>ծածկագրով</w:t>
      </w:r>
    </w:p>
    <w:p w14:paraId="075F0508" w14:textId="45E3A35B" w:rsidR="00B2572B" w:rsidRPr="00064ADD" w:rsidRDefault="00C56918" w:rsidP="00EF3662">
      <w:pPr>
        <w:pStyle w:val="31"/>
        <w:spacing w:line="240" w:lineRule="auto"/>
        <w:jc w:val="right"/>
        <w:rPr>
          <w:rFonts w:ascii="GHEA Grapalat" w:hAnsi="GHEA Grapalat" w:cs="Arial"/>
          <w:b/>
          <w:lang w:val="es-ES"/>
        </w:rPr>
      </w:pPr>
      <w:r>
        <w:rPr>
          <w:rFonts w:ascii="GHEA Grapalat" w:hAnsi="GHEA Grapalat" w:cs="Sylfaen"/>
          <w:b/>
          <w:lang w:val="es-ES"/>
        </w:rPr>
        <w:t>գնանաշման հարցման ընթացակարգի</w:t>
      </w:r>
      <w:r w:rsidR="00B2572B" w:rsidRPr="00064ADD">
        <w:rPr>
          <w:rFonts w:ascii="GHEA Grapalat" w:hAnsi="GHEA Grapalat" w:cs="Arial"/>
          <w:b/>
          <w:lang w:val="es-ES"/>
        </w:rPr>
        <w:t xml:space="preserve"> </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6C7F44C9" w:rsidR="00B2572B" w:rsidRPr="00064ADD" w:rsidRDefault="00C5691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գնանաշման հարցման ընթացակարգի</w:t>
      </w:r>
      <w:r w:rsidR="00B2572B" w:rsidRPr="00064ADD">
        <w:rPr>
          <w:rFonts w:ascii="GHEA Grapalat" w:hAnsi="GHEA Grapalat" w:cs="Sylfaen"/>
          <w:color w:val="auto"/>
          <w:sz w:val="24"/>
          <w:szCs w:val="24"/>
          <w:lang w:val="es-ES"/>
        </w:rPr>
        <w:t>ն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4680A45F"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00104F1B">
        <w:rPr>
          <w:rFonts w:ascii="GHEA Grapalat" w:hAnsi="GHEA Grapalat" w:cs="Sylfaen"/>
          <w:sz w:val="20"/>
          <w:szCs w:val="20"/>
          <w:lang w:val="es-ES"/>
        </w:rPr>
        <w:t xml:space="preserve"> </w:t>
      </w:r>
      <w:r w:rsidR="001E6960">
        <w:rPr>
          <w:rFonts w:ascii="GHEA Grapalat" w:hAnsi="GHEA Grapalat"/>
          <w:lang w:val="es-ES"/>
        </w:rPr>
        <w:t>ԴԲՊԱԱԿ-ԳՀԾՁԲ-25/3</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41DE9F01" w:rsidR="00B2572B" w:rsidRPr="00064ADD" w:rsidRDefault="00C56918" w:rsidP="00EF3662">
      <w:pPr>
        <w:jc w:val="both"/>
        <w:rPr>
          <w:rFonts w:ascii="GHEA Grapalat" w:hAnsi="GHEA Grapalat" w:cs="Sylfaen"/>
          <w:sz w:val="20"/>
          <w:szCs w:val="20"/>
          <w:lang w:val="es-ES"/>
        </w:rPr>
      </w:pPr>
      <w:r>
        <w:rPr>
          <w:rFonts w:ascii="GHEA Grapalat" w:hAnsi="GHEA Grapalat" w:cs="Sylfaen"/>
          <w:sz w:val="20"/>
          <w:szCs w:val="20"/>
          <w:lang w:val="es-ES"/>
        </w:rPr>
        <w:t>գնանաշման հարցման ընթացակարգի</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հեռախոսի համարը</w:t>
      </w:r>
    </w:p>
    <w:p w14:paraId="1A577FC3" w14:textId="77777777" w:rsidR="005F033E" w:rsidRPr="00B864E3" w:rsidRDefault="005F033E" w:rsidP="005F033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29CD1C48" w14:textId="77777777" w:rsidR="005F033E" w:rsidRPr="00B864E3" w:rsidRDefault="005F033E" w:rsidP="005F033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3CC2B1BA" w14:textId="77777777" w:rsidR="005F033E" w:rsidRPr="00B864E3" w:rsidRDefault="005F033E" w:rsidP="005F033E">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362CBC0F" w14:textId="77777777" w:rsidR="006C3873" w:rsidRPr="00064ADD" w:rsidRDefault="006C3873" w:rsidP="00975F7E">
      <w:pPr>
        <w:jc w:val="both"/>
        <w:rPr>
          <w:rFonts w:ascii="GHEA Grapalat" w:hAnsi="GHEA Grapalat"/>
          <w:i/>
          <w:sz w:val="16"/>
          <w:vertAlign w:val="superscript"/>
          <w:lang w:val="es-ES"/>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es-ES"/>
        </w:rPr>
        <w:t xml:space="preserve">                                    </w:t>
      </w:r>
      <w:r w:rsidRPr="00064ADD">
        <w:rPr>
          <w:rFonts w:ascii="GHEA Grapalat" w:hAnsi="GHEA Grapalat" w:cs="Sylfaen"/>
          <w:vertAlign w:val="superscript"/>
          <w:lang w:val="hy-AM"/>
        </w:rPr>
        <w:t>մասնակցի անվանում</w:t>
      </w:r>
    </w:p>
    <w:p w14:paraId="6D3757CC" w14:textId="2A528479" w:rsidR="00E02338" w:rsidRPr="00064ADD" w:rsidRDefault="006C3873" w:rsidP="005F033E">
      <w:pPr>
        <w:jc w:val="both"/>
        <w:rPr>
          <w:rFonts w:ascii="GHEA Grapalat" w:hAnsi="GHEA Grapalat" w:cs="Sylfaen"/>
          <w:sz w:val="20"/>
          <w:lang w:val="hy-AM"/>
        </w:rPr>
      </w:pPr>
      <w:r w:rsidRPr="00064ADD">
        <w:rPr>
          <w:rFonts w:ascii="GHEA Grapalat" w:hAnsi="GHEA Grapalat" w:cs="Arial"/>
          <w:sz w:val="20"/>
          <w:szCs w:val="20"/>
          <w:lang w:val="es-ES"/>
        </w:rPr>
        <w:t xml:space="preserve">բավարարում է </w:t>
      </w:r>
      <w:r w:rsidR="001E6960">
        <w:rPr>
          <w:rFonts w:ascii="GHEA Grapalat" w:hAnsi="GHEA Grapalat" w:cs="Arial"/>
          <w:b/>
          <w:sz w:val="20"/>
          <w:szCs w:val="20"/>
          <w:lang w:val="es-ES"/>
        </w:rPr>
        <w:t>ԴԲՊԱԱԿ-ԳՀԾՁԲ-25/3</w:t>
      </w:r>
      <w:r w:rsidRPr="00064ADD">
        <w:rPr>
          <w:rFonts w:ascii="GHEA Grapalat" w:hAnsi="GHEA Grapalat" w:cs="Arial"/>
          <w:sz w:val="20"/>
          <w:szCs w:val="20"/>
          <w:lang w:val="es-ES"/>
        </w:rPr>
        <w:t xml:space="preserve">  ծածկագրով  </w:t>
      </w:r>
      <w:r w:rsidR="00C56918">
        <w:rPr>
          <w:rFonts w:ascii="GHEA Grapalat" w:hAnsi="GHEA Grapalat" w:cs="Arial"/>
          <w:sz w:val="20"/>
          <w:szCs w:val="20"/>
          <w:lang w:val="es-ES"/>
        </w:rPr>
        <w:t>գնանաշման հարցման ընթացակարգի</w:t>
      </w:r>
      <w:r w:rsidRPr="00064ADD">
        <w:rPr>
          <w:rFonts w:ascii="GHEA Grapalat" w:hAnsi="GHEA Grapalat" w:cs="Arial"/>
          <w:sz w:val="20"/>
          <w:szCs w:val="20"/>
          <w:lang w:val="es-ES"/>
        </w:rPr>
        <w:t xml:space="preserve"> հրավերով սահմանված մասնակցության իրավունքի պահանջներին </w:t>
      </w:r>
      <w:r w:rsidR="00EB07BB" w:rsidRPr="00064ADD">
        <w:rPr>
          <w:rFonts w:ascii="GHEA Grapalat" w:hAnsi="GHEA Grapalat" w:cs="Arial"/>
          <w:sz w:val="20"/>
          <w:szCs w:val="20"/>
          <w:lang w:val="hy-AM"/>
        </w:rPr>
        <w:t xml:space="preserve"> և </w:t>
      </w:r>
      <w:r w:rsidR="00361308" w:rsidRPr="00064ADD">
        <w:rPr>
          <w:rFonts w:ascii="GHEA Grapalat" w:hAnsi="GHEA Grapalat" w:cs="Sylfaen"/>
          <w:sz w:val="20"/>
          <w:lang w:val="hy-AM"/>
        </w:rPr>
        <w:t>պարտավորվում</w:t>
      </w:r>
      <w:r w:rsidR="00EB07BB" w:rsidRPr="00064ADD">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064ADD">
        <w:rPr>
          <w:rFonts w:ascii="GHEA Grapalat" w:hAnsi="GHEA Grapalat" w:cs="Sylfaen"/>
          <w:sz w:val="20"/>
          <w:lang w:val="hy-AM"/>
        </w:rPr>
        <w:t>նել</w:t>
      </w:r>
      <w:r w:rsidR="00EB07BB" w:rsidRPr="00064ADD">
        <w:rPr>
          <w:rFonts w:ascii="GHEA Grapalat" w:hAnsi="GHEA Grapalat" w:cs="Sylfaen"/>
          <w:sz w:val="20"/>
          <w:lang w:val="hy-AM"/>
        </w:rPr>
        <w:t xml:space="preserve"> որակավորման ապահովում</w:t>
      </w:r>
      <w:r w:rsidR="0070321D" w:rsidRPr="00064ADD">
        <w:rPr>
          <w:rStyle w:val="af6"/>
          <w:rFonts w:ascii="GHEA Grapalat" w:hAnsi="GHEA Grapalat" w:cs="Sylfaen"/>
          <w:sz w:val="20"/>
          <w:lang w:val="hy-AM"/>
        </w:rPr>
        <w:footnoteReference w:id="10"/>
      </w:r>
      <w:r w:rsidR="00E97AB0" w:rsidRPr="00064ADD">
        <w:rPr>
          <w:rFonts w:ascii="GHEA Grapalat" w:hAnsi="GHEA Grapalat" w:cs="Sylfaen"/>
          <w:sz w:val="20"/>
          <w:lang w:val="es-ES"/>
        </w:rPr>
        <w:t>.</w:t>
      </w:r>
      <w:r w:rsidR="00EB07BB" w:rsidRPr="00064ADD">
        <w:rPr>
          <w:rFonts w:ascii="GHEA Grapalat" w:hAnsi="GHEA Grapalat" w:cs="Sylfaen"/>
          <w:sz w:val="20"/>
          <w:lang w:val="hy-AM"/>
        </w:rPr>
        <w:t xml:space="preserve"> </w:t>
      </w:r>
    </w:p>
    <w:p w14:paraId="7F3030D4" w14:textId="2BC7B204" w:rsidR="006C3873" w:rsidRPr="00064ADD" w:rsidRDefault="00887807" w:rsidP="00975F7E">
      <w:pPr>
        <w:ind w:firstLine="708"/>
        <w:jc w:val="both"/>
        <w:rPr>
          <w:rFonts w:ascii="GHEA Grapalat" w:hAnsi="GHEA Grapalat" w:cs="Arial"/>
          <w:sz w:val="22"/>
          <w:szCs w:val="22"/>
          <w:lang w:val="es-ES"/>
        </w:rPr>
      </w:pPr>
      <w:r w:rsidRPr="00064ADD">
        <w:rPr>
          <w:rFonts w:ascii="GHEA Grapalat" w:hAnsi="GHEA Grapalat" w:cs="Arial"/>
          <w:sz w:val="20"/>
          <w:szCs w:val="20"/>
          <w:lang w:val="hy-AM"/>
        </w:rPr>
        <w:t>2</w:t>
      </w:r>
      <w:r w:rsidR="006C3873" w:rsidRPr="00064ADD">
        <w:rPr>
          <w:rFonts w:ascii="GHEA Grapalat" w:hAnsi="GHEA Grapalat" w:cs="Arial"/>
          <w:sz w:val="20"/>
          <w:szCs w:val="20"/>
          <w:lang w:val="es-ES"/>
        </w:rPr>
        <w:t xml:space="preserve">) </w:t>
      </w:r>
      <w:r w:rsidR="001E6960">
        <w:rPr>
          <w:rFonts w:ascii="GHEA Grapalat" w:hAnsi="GHEA Grapalat"/>
          <w:b/>
          <w:lang w:val="es-ES"/>
        </w:rPr>
        <w:t>ԴԲՊԱԱԿ-ԳՀԾՁԲ-25/3</w:t>
      </w:r>
      <w:r w:rsidR="006C3873" w:rsidRPr="00064ADD">
        <w:rPr>
          <w:rFonts w:ascii="GHEA Grapalat" w:hAnsi="GHEA Grapalat" w:cs="Sylfaen"/>
          <w:sz w:val="22"/>
          <w:szCs w:val="22"/>
          <w:lang w:val="hy-AM"/>
        </w:rPr>
        <w:t xml:space="preserve">  </w:t>
      </w:r>
      <w:r w:rsidR="006C3873" w:rsidRPr="00064ADD">
        <w:rPr>
          <w:rFonts w:ascii="GHEA Grapalat" w:hAnsi="GHEA Grapalat" w:cs="Arial"/>
          <w:sz w:val="20"/>
          <w:szCs w:val="20"/>
          <w:lang w:val="es-ES"/>
        </w:rPr>
        <w:t xml:space="preserve">ծածկագրով </w:t>
      </w:r>
      <w:r w:rsidR="00C56918">
        <w:rPr>
          <w:rFonts w:ascii="GHEA Grapalat" w:hAnsi="GHEA Grapalat" w:cs="Arial"/>
          <w:sz w:val="20"/>
          <w:szCs w:val="20"/>
          <w:lang w:val="es-ES"/>
        </w:rPr>
        <w:t>գնանաշման հարցման ընթացակարգի</w:t>
      </w:r>
      <w:r w:rsidR="006C3873" w:rsidRPr="00064ADD">
        <w:rPr>
          <w:rFonts w:ascii="GHEA Grapalat" w:hAnsi="GHEA Grapalat" w:cs="Arial"/>
          <w:sz w:val="20"/>
          <w:szCs w:val="20"/>
          <w:lang w:val="es-ES"/>
        </w:rPr>
        <w:t>ն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77777777"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af6"/>
          <w:rFonts w:ascii="GHEA Grapalat" w:hAnsi="GHEA Grapalat" w:cs="Arial"/>
          <w:color w:val="FFFFFF"/>
          <w:sz w:val="20"/>
          <w:lang w:val="hy-AM"/>
        </w:rPr>
        <w:footnoteReference w:id="11"/>
      </w:r>
      <w:r w:rsidRPr="00064ADD">
        <w:rPr>
          <w:rFonts w:ascii="GHEA Grapalat" w:hAnsi="GHEA Grapalat" w:cs="Arial"/>
          <w:sz w:val="20"/>
          <w:lang w:val="hy-AM"/>
        </w:rPr>
        <w:tab/>
      </w:r>
      <w:r w:rsidRPr="00064ADD">
        <w:rPr>
          <w:rFonts w:ascii="GHEA Grapalat" w:hAnsi="GHEA Grapalat" w:cs="Arial"/>
          <w:sz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78023764" w14:textId="77777777"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0595CDB9" w:rsidR="00B2572B" w:rsidRPr="00064ADD" w:rsidRDefault="001E6960" w:rsidP="00EF3662">
      <w:pPr>
        <w:pStyle w:val="31"/>
        <w:spacing w:line="240" w:lineRule="auto"/>
        <w:jc w:val="right"/>
        <w:rPr>
          <w:rFonts w:ascii="GHEA Grapalat" w:hAnsi="GHEA Grapalat" w:cs="Arial"/>
          <w:b/>
          <w:lang w:val="hy-AM"/>
        </w:rPr>
      </w:pPr>
      <w:r>
        <w:rPr>
          <w:rFonts w:ascii="GHEA Grapalat" w:hAnsi="GHEA Grapalat"/>
          <w:b/>
          <w:sz w:val="24"/>
          <w:szCs w:val="24"/>
          <w:lang w:val="hy-AM"/>
        </w:rPr>
        <w:t>ԴԲՊԱԱԿ-ԳՀԾՁԲ-25/3</w:t>
      </w:r>
      <w:r w:rsidR="00B2572B" w:rsidRPr="00064ADD">
        <w:rPr>
          <w:rFonts w:ascii="GHEA Grapalat" w:hAnsi="GHEA Grapalat"/>
          <w:b/>
          <w:lang w:val="hy-AM"/>
        </w:rPr>
        <w:t xml:space="preserve">  </w:t>
      </w:r>
      <w:r w:rsidR="00B2572B" w:rsidRPr="00064ADD">
        <w:rPr>
          <w:rFonts w:ascii="GHEA Grapalat" w:hAnsi="GHEA Grapalat" w:cs="Sylfaen"/>
          <w:b/>
          <w:lang w:val="hy-AM"/>
        </w:rPr>
        <w:t>ծածկագրով</w:t>
      </w:r>
    </w:p>
    <w:p w14:paraId="7D5B2B8E" w14:textId="1B543CB4" w:rsidR="00B2572B" w:rsidRPr="00064ADD" w:rsidRDefault="00C56918" w:rsidP="00EF3662">
      <w:pPr>
        <w:pStyle w:val="31"/>
        <w:spacing w:line="240" w:lineRule="auto"/>
        <w:jc w:val="right"/>
        <w:rPr>
          <w:rFonts w:ascii="GHEA Grapalat" w:hAnsi="GHEA Grapalat" w:cs="Arial"/>
          <w:b/>
          <w:lang w:val="hy-AM"/>
        </w:rPr>
      </w:pPr>
      <w:r>
        <w:rPr>
          <w:rFonts w:ascii="GHEA Grapalat" w:hAnsi="GHEA Grapalat" w:cs="Sylfaen"/>
          <w:b/>
          <w:lang w:val="hy-AM"/>
        </w:rPr>
        <w:t>գնանաշման հարցման ընթացակարգի</w:t>
      </w:r>
      <w:r w:rsidR="00B2572B" w:rsidRPr="00064ADD">
        <w:rPr>
          <w:rFonts w:ascii="GHEA Grapalat" w:hAnsi="GHEA Grapalat" w:cs="Arial"/>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64F811B6"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1E6960">
        <w:rPr>
          <w:rFonts w:ascii="GHEA Grapalat" w:hAnsi="GHEA Grapalat" w:cs="Arial"/>
          <w:sz w:val="20"/>
          <w:szCs w:val="20"/>
          <w:lang w:val="es-ES"/>
        </w:rPr>
        <w:t>ԴԲՊԱԱԿ-ԳՀԾՁԲ-25/3</w:t>
      </w:r>
      <w:r w:rsidR="00104F1B" w:rsidRPr="00104F1B">
        <w:rPr>
          <w:rFonts w:ascii="GHEA Grapalat" w:hAnsi="GHEA Grapalat" w:cs="Arial"/>
          <w:sz w:val="20"/>
          <w:szCs w:val="20"/>
          <w:lang w:val="es-ES"/>
        </w:rPr>
        <w:t xml:space="preserve"> </w:t>
      </w:r>
      <w:r w:rsidRPr="00064ADD">
        <w:rPr>
          <w:rFonts w:ascii="GHEA Grapalat" w:hAnsi="GHEA Grapalat" w:cs="Arial"/>
          <w:sz w:val="20"/>
          <w:szCs w:val="20"/>
          <w:lang w:val="es-ES"/>
        </w:rPr>
        <w:t xml:space="preserve">ծածկագրով </w:t>
      </w:r>
      <w:r w:rsidR="00C56918">
        <w:rPr>
          <w:rFonts w:ascii="GHEA Grapalat" w:hAnsi="GHEA Grapalat" w:cs="Arial"/>
          <w:sz w:val="20"/>
          <w:szCs w:val="20"/>
          <w:lang w:val="es-ES"/>
        </w:rPr>
        <w:t>գնանաշման հարցման ընթացակարգի</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00DA58A1">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9" w:name="_Hlk23147299"/>
      <w:r w:rsidRPr="00064ADD">
        <w:rPr>
          <w:rFonts w:ascii="GHEA Grapalat" w:hAnsi="GHEA Grapalat" w:cs="Sylfaen"/>
          <w:vertAlign w:val="superscript"/>
          <w:lang w:val="hy-AM"/>
        </w:rPr>
        <w:t xml:space="preserve">                                                                                     մասնակցի անվանումը</w:t>
      </w:r>
    </w:p>
    <w:bookmarkEnd w:id="9"/>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1E6960"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1E6960"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14:paraId="1C6B1D8F" w14:textId="77777777"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af6"/>
          <w:rFonts w:ascii="GHEA Grapalat" w:hAnsi="GHEA Grapalat"/>
          <w:color w:val="FFFFFF"/>
          <w:sz w:val="20"/>
          <w:lang w:val="hy-AM"/>
        </w:rPr>
        <w:footnoteReference w:id="12"/>
      </w:r>
      <w:r w:rsidRPr="00064ADD">
        <w:rPr>
          <w:rFonts w:ascii="GHEA Grapalat" w:hAnsi="GHEA Grapalat"/>
          <w:sz w:val="20"/>
          <w:lang w:val="hy-AM"/>
        </w:rPr>
        <w:tab/>
      </w:r>
      <w:r w:rsidRPr="00064ADD">
        <w:rPr>
          <w:rFonts w:ascii="GHEA Grapalat" w:hAnsi="GHEA Grapalat"/>
          <w:sz w:val="20"/>
          <w:lang w:val="hy-AM"/>
        </w:rPr>
        <w:tab/>
        <w:t xml:space="preserve"> </w:t>
      </w:r>
    </w:p>
    <w:p w14:paraId="5459ABD9" w14:textId="77777777" w:rsidR="00B2572B" w:rsidRPr="00064ADD" w:rsidRDefault="00B2572B" w:rsidP="00EF3662">
      <w:pPr>
        <w:jc w:val="right"/>
        <w:rPr>
          <w:rFonts w:ascii="GHEA Grapalat" w:hAnsi="GHEA Grapalat"/>
          <w:sz w:val="20"/>
          <w:lang w:val="hy-AM"/>
        </w:rPr>
      </w:pPr>
    </w:p>
    <w:p w14:paraId="0F2286D1" w14:textId="77777777" w:rsidR="00B2572B" w:rsidRPr="00064ADD" w:rsidRDefault="00B2572B" w:rsidP="00EF3662">
      <w:pPr>
        <w:rPr>
          <w:rFonts w:ascii="GHEA Grapalat" w:hAnsi="GHEA Grapalat" w:cs="Sylfaen"/>
          <w:i/>
          <w:sz w:val="16"/>
          <w:szCs w:val="16"/>
          <w:lang w:val="hy-AM" w:eastAsia="ru-RU"/>
        </w:rPr>
      </w:pPr>
    </w:p>
    <w:p w14:paraId="3A9AB161" w14:textId="77777777" w:rsidR="00B2572B" w:rsidRPr="00064ADD" w:rsidRDefault="00B2572B" w:rsidP="00EF3662">
      <w:pPr>
        <w:rPr>
          <w:rFonts w:ascii="GHEA Grapalat" w:hAnsi="GHEA Grapalat" w:cs="Sylfaen"/>
          <w:i/>
          <w:sz w:val="16"/>
          <w:szCs w:val="16"/>
          <w:lang w:val="hy-AM" w:eastAsia="ru-RU"/>
        </w:rPr>
      </w:pPr>
    </w:p>
    <w:p w14:paraId="5B93AB95" w14:textId="77777777" w:rsidR="00B2572B" w:rsidRPr="00064ADD"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18DD7335" w14:textId="77777777" w:rsidR="00B2572B" w:rsidRPr="00064ADD" w:rsidRDefault="00B2572B" w:rsidP="00EF3662">
      <w:pPr>
        <w:pStyle w:val="31"/>
        <w:spacing w:line="240" w:lineRule="auto"/>
        <w:jc w:val="right"/>
        <w:rPr>
          <w:rFonts w:ascii="GHEA Grapalat" w:hAnsi="GHEA Grapalat"/>
          <w:i/>
          <w:lang w:val="hy-AM"/>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DDE2CD1" w14:textId="749D6950"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0C686E5D" w:rsidR="007862B1" w:rsidRPr="00064ADD" w:rsidRDefault="001E6960" w:rsidP="007862B1">
      <w:pPr>
        <w:pStyle w:val="31"/>
        <w:spacing w:line="240" w:lineRule="auto"/>
        <w:jc w:val="right"/>
        <w:rPr>
          <w:rFonts w:ascii="GHEA Grapalat" w:hAnsi="GHEA Grapalat" w:cs="Arial"/>
          <w:b/>
          <w:lang w:val="hy-AM"/>
        </w:rPr>
      </w:pPr>
      <w:r>
        <w:rPr>
          <w:rFonts w:ascii="GHEA Grapalat" w:hAnsi="GHEA Grapalat"/>
          <w:b/>
          <w:sz w:val="24"/>
          <w:szCs w:val="24"/>
          <w:lang w:val="hy-AM"/>
        </w:rPr>
        <w:t>ԴԲՊԱԱԿ-ԳՀԾՁԲ-25/3</w:t>
      </w:r>
      <w:r w:rsidR="007862B1" w:rsidRPr="00064ADD">
        <w:rPr>
          <w:rFonts w:ascii="GHEA Grapalat" w:hAnsi="GHEA Grapalat"/>
          <w:b/>
          <w:lang w:val="hy-AM"/>
        </w:rPr>
        <w:t xml:space="preserve">  </w:t>
      </w:r>
      <w:r w:rsidR="007862B1" w:rsidRPr="00064ADD">
        <w:rPr>
          <w:rFonts w:ascii="GHEA Grapalat" w:hAnsi="GHEA Grapalat" w:cs="Sylfaen"/>
          <w:b/>
          <w:lang w:val="hy-AM"/>
        </w:rPr>
        <w:t>ծածկագրով</w:t>
      </w:r>
    </w:p>
    <w:p w14:paraId="16DA97FF" w14:textId="413A5FD8" w:rsidR="007862B1" w:rsidRPr="00064ADD" w:rsidRDefault="00C56918" w:rsidP="007862B1">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 ընթացակարգի</w:t>
      </w:r>
      <w:r w:rsidR="007862B1" w:rsidRPr="00064ADD">
        <w:rPr>
          <w:rFonts w:ascii="GHEA Grapalat" w:hAnsi="GHEA Grapalat" w:cs="Arial"/>
          <w:b/>
          <w:lang w:val="hy-AM"/>
        </w:rPr>
        <w:t xml:space="preserve"> </w:t>
      </w:r>
      <w:r w:rsidR="007862B1" w:rsidRPr="00064ADD">
        <w:rPr>
          <w:rFonts w:ascii="GHEA Grapalat" w:hAnsi="GHEA Grapalat" w:cs="Sylfaen"/>
          <w:b/>
          <w:lang w:val="hy-AM"/>
        </w:rPr>
        <w:t>հրավերի</w:t>
      </w:r>
    </w:p>
    <w:p w14:paraId="5B05E27C" w14:textId="77777777" w:rsidR="007862B1" w:rsidRPr="00064ADD" w:rsidRDefault="007862B1" w:rsidP="007862B1">
      <w:pPr>
        <w:pStyle w:val="31"/>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77777777"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324EC12" w14:textId="77777777"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3A811B7F"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0608B062" w14:textId="77777777"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16635088"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04F1B"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6F212A03" w:rsidR="00104F1B" w:rsidRPr="00064ADD" w:rsidRDefault="00104F1B" w:rsidP="00104F1B">
            <w:pPr>
              <w:rPr>
                <w:rFonts w:ascii="GHEA Grapalat" w:hAnsi="GHEA Grapalat" w:cs="Arial"/>
                <w:sz w:val="20"/>
                <w:szCs w:val="20"/>
              </w:rPr>
            </w:pPr>
            <w:r w:rsidRPr="0004740A">
              <w:rPr>
                <w:rFonts w:ascii="GHEA Grapalat" w:hAnsi="GHEA Grapalat" w:cs="Sylfaen"/>
                <w:sz w:val="20"/>
                <w:szCs w:val="20"/>
                <w:lang w:val="hy-AM"/>
              </w:rPr>
              <w:t>9</w:t>
            </w:r>
            <w:r w:rsidRPr="0004740A">
              <w:rPr>
                <w:rFonts w:ascii="GHEA Grapalat" w:hAnsi="GHEA Grapalat" w:cs="Sylfaen"/>
                <w:sz w:val="20"/>
                <w:szCs w:val="20"/>
              </w:rPr>
              <w:t>. Շահառու</w:t>
            </w:r>
            <w:r w:rsidRPr="0004740A">
              <w:rPr>
                <w:rFonts w:ascii="GHEA Grapalat" w:hAnsi="GHEA Grapalat" w:cs="Sylfaen"/>
                <w:sz w:val="20"/>
                <w:szCs w:val="20"/>
                <w:lang w:val="hy-AM"/>
              </w:rPr>
              <w:t>ի  անվանումը</w:t>
            </w:r>
            <w:r w:rsidRPr="0004740A">
              <w:rPr>
                <w:rFonts w:ascii="GHEA Grapalat" w:hAnsi="GHEA Grapalat" w:cs="Sylfaen"/>
                <w:sz w:val="20"/>
                <w:szCs w:val="20"/>
              </w:rPr>
              <w:t>,</w:t>
            </w:r>
            <w:r w:rsidRPr="0004740A">
              <w:rPr>
                <w:rFonts w:ascii="GHEA Grapalat" w:hAnsi="GHEA Grapalat" w:cs="Sylfaen"/>
                <w:sz w:val="20"/>
                <w:szCs w:val="20"/>
                <w:lang w:val="hy-AM"/>
              </w:rPr>
              <w:t xml:space="preserve"> կամ անուն ազգանուն </w:t>
            </w:r>
            <w:r w:rsidRPr="0004740A">
              <w:rPr>
                <w:rFonts w:ascii="GHEA Grapalat" w:hAnsi="GHEA Grapalat" w:cs="Arial"/>
                <w:sz w:val="20"/>
                <w:szCs w:val="20"/>
              </w:rPr>
              <w:t>`  ՀՀ ԱՆ “Դեղերի և բժշկական պարագաների ապահովման ազգային կենտրոն” ՊՈԱԿ</w:t>
            </w:r>
          </w:p>
        </w:tc>
      </w:tr>
      <w:tr w:rsidR="00104F1B"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F6103DA" w:rsidR="00104F1B" w:rsidRPr="00064ADD" w:rsidRDefault="00104F1B" w:rsidP="00104F1B">
            <w:pPr>
              <w:rPr>
                <w:rFonts w:ascii="GHEA Grapalat" w:hAnsi="GHEA Grapalat" w:cs="Sylfaen"/>
                <w:sz w:val="20"/>
                <w:szCs w:val="20"/>
                <w:lang w:val="ru-RU"/>
              </w:rPr>
            </w:pPr>
            <w:r w:rsidRPr="0004740A">
              <w:rPr>
                <w:rFonts w:ascii="GHEA Grapalat" w:hAnsi="GHEA Grapalat" w:cs="Sylfaen"/>
                <w:sz w:val="20"/>
                <w:szCs w:val="20"/>
                <w:lang w:val="ru-RU"/>
              </w:rPr>
              <w:t xml:space="preserve">10. </w:t>
            </w:r>
            <w:r w:rsidRPr="0004740A">
              <w:rPr>
                <w:rFonts w:ascii="GHEA Grapalat" w:hAnsi="GHEA Grapalat" w:cs="Sylfaen"/>
                <w:sz w:val="20"/>
                <w:szCs w:val="20"/>
              </w:rPr>
              <w:t xml:space="preserve"> Շահառուի</w:t>
            </w:r>
            <w:r w:rsidRPr="0004740A">
              <w:rPr>
                <w:rFonts w:ascii="GHEA Grapalat" w:hAnsi="GHEA Grapalat" w:cs="Arial"/>
                <w:sz w:val="20"/>
                <w:szCs w:val="20"/>
              </w:rPr>
              <w:t xml:space="preserve"> </w:t>
            </w:r>
            <w:r w:rsidRPr="0004740A">
              <w:rPr>
                <w:rFonts w:ascii="GHEA Grapalat" w:hAnsi="GHEA Grapalat" w:cs="Sylfaen"/>
                <w:sz w:val="20"/>
                <w:szCs w:val="20"/>
              </w:rPr>
              <w:t xml:space="preserve"> ՀԾՀ</w:t>
            </w:r>
            <w:r w:rsidRPr="0004740A">
              <w:rPr>
                <w:rFonts w:ascii="GHEA Grapalat" w:hAnsi="GHEA Grapalat" w:cs="Sylfaen"/>
                <w:sz w:val="20"/>
                <w:szCs w:val="20"/>
                <w:lang w:val="ru-RU"/>
              </w:rPr>
              <w:t xml:space="preserve"> (</w:t>
            </w:r>
            <w:r w:rsidRPr="0004740A">
              <w:rPr>
                <w:rFonts w:ascii="GHEA Grapalat" w:hAnsi="GHEA Grapalat" w:cs="Sylfaen"/>
                <w:sz w:val="20"/>
                <w:szCs w:val="20"/>
                <w:lang w:val="hy-AM"/>
              </w:rPr>
              <w:t>չի լրացվում</w:t>
            </w:r>
            <w:r w:rsidRPr="0004740A">
              <w:rPr>
                <w:rFonts w:ascii="GHEA Grapalat" w:hAnsi="GHEA Grapalat" w:cs="Sylfaen"/>
                <w:sz w:val="20"/>
                <w:szCs w:val="20"/>
                <w:lang w:val="ru-RU"/>
              </w:rPr>
              <w:t>)</w:t>
            </w:r>
          </w:p>
        </w:tc>
      </w:tr>
      <w:tr w:rsidR="00104F1B"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203E42FA" w:rsidR="00104F1B" w:rsidRPr="00064ADD" w:rsidRDefault="00104F1B" w:rsidP="00104F1B">
            <w:pPr>
              <w:rPr>
                <w:rFonts w:ascii="GHEA Grapalat" w:hAnsi="GHEA Grapalat" w:cs="Arial"/>
                <w:sz w:val="20"/>
                <w:szCs w:val="20"/>
              </w:rPr>
            </w:pPr>
            <w:r w:rsidRPr="0004740A">
              <w:rPr>
                <w:rFonts w:ascii="GHEA Grapalat" w:hAnsi="GHEA Grapalat" w:cs="Sylfaen"/>
                <w:sz w:val="20"/>
                <w:szCs w:val="20"/>
                <w:lang w:val="hy-AM"/>
              </w:rPr>
              <w:t>11</w:t>
            </w:r>
            <w:r w:rsidRPr="0004740A">
              <w:rPr>
                <w:rFonts w:ascii="GHEA Grapalat" w:hAnsi="GHEA Grapalat" w:cs="Sylfaen"/>
                <w:sz w:val="20"/>
                <w:szCs w:val="20"/>
              </w:rPr>
              <w:t>. Շահառուի</w:t>
            </w:r>
            <w:r w:rsidRPr="0004740A">
              <w:rPr>
                <w:rFonts w:ascii="GHEA Grapalat" w:hAnsi="GHEA Grapalat" w:cs="Arial"/>
                <w:sz w:val="20"/>
                <w:szCs w:val="20"/>
              </w:rPr>
              <w:t xml:space="preserve"> </w:t>
            </w:r>
            <w:r w:rsidRPr="0004740A">
              <w:rPr>
                <w:rFonts w:ascii="GHEA Grapalat" w:hAnsi="GHEA Grapalat" w:cs="Sylfaen"/>
                <w:sz w:val="20"/>
                <w:szCs w:val="20"/>
              </w:rPr>
              <w:t>ՀՎՀՀ</w:t>
            </w:r>
            <w:r w:rsidRPr="0004740A">
              <w:rPr>
                <w:rFonts w:ascii="GHEA Grapalat" w:hAnsi="GHEA Grapalat" w:cs="Arial"/>
                <w:sz w:val="20"/>
                <w:szCs w:val="20"/>
              </w:rPr>
              <w:t xml:space="preserve">` </w:t>
            </w:r>
            <w:r w:rsidRPr="0004740A">
              <w:rPr>
                <w:rFonts w:ascii="GHEA Grapalat" w:hAnsi="GHEA Grapalat" w:cs="Arial"/>
                <w:color w:val="000000"/>
                <w:sz w:val="20"/>
                <w:szCs w:val="20"/>
                <w:lang w:val="es-ES"/>
              </w:rPr>
              <w:t xml:space="preserve"> 02508003  </w:t>
            </w:r>
          </w:p>
        </w:tc>
      </w:tr>
      <w:tr w:rsidR="00104F1B"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74826545" w:rsidR="00104F1B" w:rsidRPr="00064ADD" w:rsidRDefault="00104F1B" w:rsidP="00104F1B">
            <w:pPr>
              <w:rPr>
                <w:rFonts w:ascii="GHEA Grapalat" w:hAnsi="GHEA Grapalat" w:cs="Arial"/>
                <w:sz w:val="20"/>
                <w:szCs w:val="20"/>
              </w:rPr>
            </w:pPr>
            <w:r w:rsidRPr="0004740A">
              <w:rPr>
                <w:rFonts w:ascii="GHEA Grapalat" w:hAnsi="GHEA Grapalat" w:cs="Sylfaen"/>
                <w:sz w:val="20"/>
                <w:szCs w:val="20"/>
              </w:rPr>
              <w:t>1</w:t>
            </w:r>
            <w:r w:rsidRPr="0004740A">
              <w:rPr>
                <w:rFonts w:ascii="GHEA Grapalat" w:hAnsi="GHEA Grapalat" w:cs="Sylfaen"/>
                <w:sz w:val="20"/>
                <w:szCs w:val="20"/>
                <w:lang w:val="hy-AM"/>
              </w:rPr>
              <w:t>2</w:t>
            </w:r>
            <w:r w:rsidRPr="0004740A">
              <w:rPr>
                <w:rFonts w:ascii="GHEA Grapalat" w:hAnsi="GHEA Grapalat" w:cs="Sylfaen"/>
                <w:sz w:val="20"/>
                <w:szCs w:val="20"/>
              </w:rPr>
              <w:t>.Շահառուի</w:t>
            </w:r>
            <w:r w:rsidRPr="0004740A">
              <w:rPr>
                <w:rFonts w:ascii="GHEA Grapalat" w:hAnsi="GHEA Grapalat" w:cs="Sylfaen"/>
                <w:sz w:val="20"/>
                <w:szCs w:val="20"/>
                <w:lang w:val="hy-AM"/>
              </w:rPr>
              <w:t>ն</w:t>
            </w:r>
            <w:r w:rsidRPr="0004740A">
              <w:rPr>
                <w:rFonts w:ascii="GHEA Grapalat" w:hAnsi="GHEA Grapalat" w:cs="Arial"/>
                <w:sz w:val="20"/>
                <w:szCs w:val="20"/>
              </w:rPr>
              <w:t xml:space="preserve"> </w:t>
            </w:r>
            <w:r w:rsidRPr="0004740A">
              <w:rPr>
                <w:rFonts w:ascii="GHEA Grapalat" w:hAnsi="GHEA Grapalat" w:cs="Sylfaen"/>
                <w:sz w:val="20"/>
                <w:szCs w:val="20"/>
                <w:lang w:val="hy-AM"/>
              </w:rPr>
              <w:t xml:space="preserve"> սպասարկող Ֆինանսական կազմակերպություն</w:t>
            </w:r>
            <w:r w:rsidRPr="0004740A">
              <w:rPr>
                <w:rFonts w:ascii="GHEA Grapalat" w:hAnsi="GHEA Grapalat" w:cs="Sylfaen"/>
                <w:sz w:val="20"/>
                <w:szCs w:val="20"/>
              </w:rPr>
              <w:t xml:space="preserve"> (բանկ)</w:t>
            </w:r>
            <w:r w:rsidRPr="0004740A">
              <w:rPr>
                <w:rFonts w:ascii="GHEA Grapalat" w:hAnsi="GHEA Grapalat" w:cs="Arial"/>
                <w:sz w:val="20"/>
                <w:szCs w:val="20"/>
              </w:rPr>
              <w:t xml:space="preserve">` </w:t>
            </w:r>
            <w:r w:rsidRPr="0004740A">
              <w:rPr>
                <w:rFonts w:ascii="Sylfaen" w:hAnsi="Sylfaen" w:cs="Sylfaen"/>
                <w:sz w:val="20"/>
                <w:szCs w:val="20"/>
              </w:rPr>
              <w:t xml:space="preserve"> </w:t>
            </w:r>
            <w:r w:rsidRPr="0004740A">
              <w:rPr>
                <w:rFonts w:ascii="GHEA Grapalat" w:hAnsi="GHEA Grapalat" w:cs="Arial"/>
                <w:sz w:val="20"/>
                <w:szCs w:val="20"/>
              </w:rPr>
              <w:t>ՀՀ ՖՆ Գործառնական վարչություն</w:t>
            </w:r>
          </w:p>
        </w:tc>
      </w:tr>
      <w:tr w:rsidR="00104F1B"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01770760" w:rsidR="00104F1B" w:rsidRPr="00064ADD" w:rsidRDefault="00104F1B" w:rsidP="00104F1B">
            <w:pPr>
              <w:rPr>
                <w:rFonts w:ascii="GHEA Grapalat" w:hAnsi="GHEA Grapalat" w:cs="Arial"/>
                <w:sz w:val="20"/>
                <w:szCs w:val="20"/>
              </w:rPr>
            </w:pPr>
            <w:r w:rsidRPr="0004740A">
              <w:rPr>
                <w:rFonts w:ascii="GHEA Grapalat" w:hAnsi="GHEA Grapalat" w:cs="Sylfaen"/>
                <w:sz w:val="20"/>
                <w:szCs w:val="20"/>
              </w:rPr>
              <w:t>1</w:t>
            </w:r>
            <w:r w:rsidRPr="0004740A">
              <w:rPr>
                <w:rFonts w:ascii="GHEA Grapalat" w:hAnsi="GHEA Grapalat" w:cs="Sylfaen"/>
                <w:sz w:val="20"/>
                <w:szCs w:val="20"/>
                <w:lang w:val="hy-AM"/>
              </w:rPr>
              <w:t>3</w:t>
            </w:r>
            <w:r w:rsidRPr="0004740A">
              <w:rPr>
                <w:rFonts w:ascii="GHEA Grapalat" w:hAnsi="GHEA Grapalat" w:cs="Sylfaen"/>
                <w:sz w:val="20"/>
                <w:szCs w:val="20"/>
              </w:rPr>
              <w:t>.Շահառուի</w:t>
            </w:r>
            <w:r w:rsidRPr="0004740A">
              <w:rPr>
                <w:rFonts w:ascii="GHEA Grapalat" w:hAnsi="GHEA Grapalat" w:cs="Arial"/>
                <w:sz w:val="20"/>
                <w:szCs w:val="20"/>
              </w:rPr>
              <w:t xml:space="preserve"> </w:t>
            </w:r>
            <w:r w:rsidRPr="0004740A">
              <w:rPr>
                <w:rFonts w:ascii="GHEA Grapalat" w:hAnsi="GHEA Grapalat" w:cs="Sylfaen"/>
                <w:sz w:val="20"/>
                <w:szCs w:val="20"/>
              </w:rPr>
              <w:t>հաշվի</w:t>
            </w:r>
            <w:r w:rsidRPr="0004740A">
              <w:rPr>
                <w:rFonts w:ascii="GHEA Grapalat" w:hAnsi="GHEA Grapalat" w:cs="Arial"/>
                <w:sz w:val="20"/>
                <w:szCs w:val="20"/>
              </w:rPr>
              <w:t xml:space="preserve"> </w:t>
            </w:r>
            <w:r w:rsidRPr="0004740A">
              <w:rPr>
                <w:rFonts w:ascii="GHEA Grapalat" w:hAnsi="GHEA Grapalat" w:cs="Sylfaen"/>
                <w:sz w:val="20"/>
                <w:szCs w:val="20"/>
              </w:rPr>
              <w:t>համարը</w:t>
            </w:r>
            <w:r w:rsidRPr="0004740A">
              <w:rPr>
                <w:rFonts w:ascii="GHEA Grapalat" w:hAnsi="GHEA Grapalat" w:cs="Arial"/>
                <w:sz w:val="20"/>
                <w:szCs w:val="20"/>
              </w:rPr>
              <w:t xml:space="preserve"> (</w:t>
            </w:r>
            <w:r w:rsidRPr="0004740A">
              <w:rPr>
                <w:rFonts w:ascii="GHEA Grapalat" w:hAnsi="GHEA Grapalat" w:cs="Sylfaen"/>
                <w:sz w:val="20"/>
                <w:szCs w:val="20"/>
              </w:rPr>
              <w:t>հշ</w:t>
            </w:r>
            <w:r w:rsidRPr="0004740A">
              <w:rPr>
                <w:rFonts w:ascii="GHEA Grapalat" w:hAnsi="GHEA Grapalat" w:cs="Arial"/>
                <w:sz w:val="20"/>
                <w:szCs w:val="20"/>
              </w:rPr>
              <w:t xml:space="preserve">.N) </w:t>
            </w:r>
            <w:r w:rsidRPr="0004740A">
              <w:rPr>
                <w:rFonts w:ascii="GHEA Grapalat" w:hAnsi="GHEA Grapalat" w:cs="Arial"/>
                <w:color w:val="222222"/>
                <w:sz w:val="20"/>
                <w:szCs w:val="20"/>
                <w:lang w:val="es-ES"/>
              </w:rPr>
              <w:t xml:space="preserve"> 27821003495</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proofErr w:type="gram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.Կատարման</w:t>
            </w:r>
            <w:proofErr w:type="gramEnd"/>
            <w:r w:rsidRPr="00064ADD">
              <w:rPr>
                <w:rFonts w:ascii="GHEA Grapalat" w:hAnsi="GHEA Grapalat" w:cs="Sylfaen"/>
                <w:sz w:val="20"/>
                <w:szCs w:val="20"/>
              </w:rPr>
              <w:t xml:space="preserve">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1E6960"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1E6960"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1E6960"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1E6960"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1E6960"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a3"/>
        <w:jc w:val="right"/>
        <w:rPr>
          <w:rFonts w:ascii="GHEA Grapalat" w:hAnsi="GHEA Grapalat" w:cs="Sylfaen"/>
          <w:i w:val="0"/>
          <w:lang w:val="en-US"/>
        </w:rPr>
      </w:pPr>
    </w:p>
    <w:p w14:paraId="45245A70" w14:textId="77777777" w:rsidR="00631658" w:rsidRPr="00064ADD" w:rsidRDefault="00631658" w:rsidP="00631658">
      <w:pPr>
        <w:pStyle w:val="a3"/>
        <w:jc w:val="right"/>
        <w:rPr>
          <w:rFonts w:ascii="GHEA Grapalat" w:hAnsi="GHEA Grapalat" w:cs="Sylfaen"/>
          <w:i w:val="0"/>
          <w:lang w:val="en-US"/>
        </w:rPr>
      </w:pPr>
    </w:p>
    <w:p w14:paraId="1EAE471E" w14:textId="77777777" w:rsidR="00631658" w:rsidRPr="00064ADD" w:rsidRDefault="00631658" w:rsidP="00631658">
      <w:pPr>
        <w:pStyle w:val="a3"/>
        <w:jc w:val="right"/>
        <w:rPr>
          <w:rFonts w:ascii="GHEA Grapalat" w:hAnsi="GHEA Grapalat" w:cs="Sylfaen"/>
          <w:i w:val="0"/>
          <w:lang w:val="en-US"/>
        </w:rPr>
      </w:pPr>
    </w:p>
    <w:p w14:paraId="1EEB07DE" w14:textId="77777777" w:rsidR="00631658" w:rsidRPr="00064ADD" w:rsidRDefault="00631658" w:rsidP="00631658">
      <w:pPr>
        <w:pStyle w:val="a3"/>
        <w:jc w:val="right"/>
        <w:rPr>
          <w:rFonts w:ascii="GHEA Grapalat" w:hAnsi="GHEA Grapalat" w:cs="Sylfaen"/>
          <w:i w:val="0"/>
          <w:lang w:val="en-US"/>
        </w:rPr>
      </w:pPr>
    </w:p>
    <w:p w14:paraId="39998B71" w14:textId="77777777" w:rsidR="00631658" w:rsidRPr="00064ADD" w:rsidRDefault="00631658" w:rsidP="00631658">
      <w:pPr>
        <w:pStyle w:val="a3"/>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53BA0852" w14:textId="379B7977" w:rsidR="00091EBC" w:rsidRPr="00064ADD" w:rsidRDefault="00631658" w:rsidP="00104F1B">
      <w:pPr>
        <w:pStyle w:val="31"/>
        <w:spacing w:line="240" w:lineRule="auto"/>
        <w:jc w:val="right"/>
        <w:rPr>
          <w:rFonts w:ascii="GHEA Grapalat" w:hAnsi="GHEA Grapalat" w:cs="Arial"/>
          <w:b/>
          <w:lang w:val="hy-AM"/>
        </w:rPr>
      </w:pPr>
      <w:r w:rsidRPr="00064ADD">
        <w:rPr>
          <w:rFonts w:ascii="GHEA Grapalat" w:hAnsi="GHEA Grapalat"/>
          <w:b/>
          <w:lang w:val="hy-AM"/>
        </w:rPr>
        <w:br w:type="page"/>
      </w:r>
      <w:r w:rsidR="00104F1B" w:rsidRPr="00064ADD">
        <w:rPr>
          <w:rFonts w:ascii="GHEA Grapalat" w:hAnsi="GHEA Grapalat" w:cs="Arial"/>
          <w:b/>
          <w:lang w:val="hy-AM"/>
        </w:rPr>
        <w:t xml:space="preserve"> </w:t>
      </w:r>
    </w:p>
    <w:p w14:paraId="22DE0C0B" w14:textId="77777777" w:rsidR="00091EBC" w:rsidRPr="00064ADD" w:rsidRDefault="00091EBC" w:rsidP="00091EBC">
      <w:pPr>
        <w:pStyle w:val="31"/>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5565419E" w14:textId="77777777"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506CB98C" w:rsidR="00631658" w:rsidRPr="00064ADD" w:rsidRDefault="001E6960" w:rsidP="00631658">
      <w:pPr>
        <w:pStyle w:val="31"/>
        <w:spacing w:line="240" w:lineRule="auto"/>
        <w:jc w:val="right"/>
        <w:rPr>
          <w:rFonts w:ascii="GHEA Grapalat" w:hAnsi="GHEA Grapalat" w:cs="Sylfaen"/>
          <w:b/>
          <w:lang w:val="hy-AM"/>
        </w:rPr>
      </w:pPr>
      <w:r>
        <w:rPr>
          <w:rFonts w:ascii="GHEA Grapalat" w:hAnsi="GHEA Grapalat" w:cs="Sylfaen"/>
          <w:b/>
          <w:lang w:val="hy-AM"/>
        </w:rPr>
        <w:t>ԴԲՊԱԱԿ-ԳՀԾՁԲ-25/3</w:t>
      </w:r>
      <w:r w:rsidR="00631658" w:rsidRPr="00064ADD">
        <w:rPr>
          <w:rFonts w:ascii="GHEA Grapalat" w:hAnsi="GHEA Grapalat" w:cs="Sylfaen"/>
          <w:b/>
          <w:lang w:val="hy-AM"/>
        </w:rPr>
        <w:t xml:space="preserve">  ծածկագրով</w:t>
      </w:r>
    </w:p>
    <w:p w14:paraId="31045CC5" w14:textId="0EE945C5" w:rsidR="00631658" w:rsidRPr="00064ADD" w:rsidRDefault="00C56918" w:rsidP="00631658">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 ընթացակարգի</w:t>
      </w:r>
      <w:r w:rsidR="00631658" w:rsidRPr="00064ADD">
        <w:rPr>
          <w:rFonts w:ascii="GHEA Grapalat" w:hAnsi="GHEA Grapalat" w:cs="Sylfaen"/>
          <w:b/>
          <w:lang w:val="hy-AM"/>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77777777"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77777777"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064ADD">
        <w:rPr>
          <w:rFonts w:ascii="GHEA Grapalat" w:hAnsi="GHEA Grapalat" w:cs="GHEA Grapalat"/>
          <w:sz w:val="20"/>
          <w:szCs w:val="20"/>
          <w:lang w:val="hy-AM"/>
        </w:rPr>
        <w:t xml:space="preserve">Պահանջագիրը բնօրինակներով </w:t>
      </w:r>
      <w:r w:rsidRPr="00064ADD">
        <w:rPr>
          <w:rFonts w:ascii="GHEA Grapalat" w:hAnsi="GHEA Grapalat" w:cs="GHEA Grapalat"/>
          <w:sz w:val="20"/>
          <w:szCs w:val="20"/>
          <w:lang w:val="pt-BR"/>
        </w:rPr>
        <w:t xml:space="preserve">ներկայացնում է </w:t>
      </w:r>
      <w:r w:rsidRPr="00064ADD">
        <w:rPr>
          <w:rFonts w:ascii="GHEA Grapalat" w:hAnsi="GHEA Grapalat" w:cs="GHEA Grapalat"/>
          <w:sz w:val="20"/>
          <w:szCs w:val="20"/>
          <w:lang w:val="hy-AM"/>
        </w:rPr>
        <w:t>Վճարող Բանկին</w:t>
      </w:r>
      <w:r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064ADD">
        <w:rPr>
          <w:rFonts w:ascii="GHEA Grapalat" w:hAnsi="GHEA Grapalat" w:cs="GHEA Grapalat"/>
          <w:sz w:val="20"/>
          <w:szCs w:val="20"/>
          <w:lang w:val="hy-AM"/>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թվային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ստորագրությամբ</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հաստատված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լինելու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դեպքում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են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ներկայացվում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կրիչներով</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ինչպես</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նաև</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դրանցից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արտատպված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թղթային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տարբերակներով</w:t>
      </w:r>
      <w:r w:rsidRPr="00064ADD">
        <w:rPr>
          <w:rFonts w:ascii="GHEA Grapalat" w:hAnsi="GHEA Grapalat" w:cs="GHEA Grapalat"/>
          <w:sz w:val="20"/>
          <w:szCs w:val="20"/>
          <w:lang w:val="pt-BR"/>
        </w:rPr>
        <w:t>:</w:t>
      </w:r>
    </w:p>
    <w:p w14:paraId="5FE96E01" w14:textId="77777777" w:rsidR="00631658" w:rsidRPr="00064ADD" w:rsidRDefault="00631658" w:rsidP="00631658">
      <w:pPr>
        <w:numPr>
          <w:ilvl w:val="1"/>
          <w:numId w:val="25"/>
        </w:numPr>
        <w:ind w:left="0"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7C2603">
      <w:pPr>
        <w:ind w:left="720"/>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04F1B"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1E438BDC" w:rsidR="00104F1B" w:rsidRPr="00064ADD" w:rsidRDefault="00104F1B" w:rsidP="00104F1B">
            <w:pPr>
              <w:rPr>
                <w:rFonts w:ascii="GHEA Grapalat" w:hAnsi="GHEA Grapalat" w:cs="Arial"/>
                <w:sz w:val="20"/>
                <w:szCs w:val="20"/>
              </w:rPr>
            </w:pPr>
            <w:r w:rsidRPr="0004740A">
              <w:rPr>
                <w:rFonts w:ascii="GHEA Grapalat" w:hAnsi="GHEA Grapalat" w:cs="Sylfaen"/>
                <w:sz w:val="20"/>
                <w:szCs w:val="20"/>
                <w:lang w:val="hy-AM"/>
              </w:rPr>
              <w:t>9</w:t>
            </w:r>
            <w:r w:rsidRPr="0004740A">
              <w:rPr>
                <w:rFonts w:ascii="GHEA Grapalat" w:hAnsi="GHEA Grapalat" w:cs="Sylfaen"/>
                <w:sz w:val="20"/>
                <w:szCs w:val="20"/>
              </w:rPr>
              <w:t>. Շահառու</w:t>
            </w:r>
            <w:r w:rsidRPr="0004740A">
              <w:rPr>
                <w:rFonts w:ascii="GHEA Grapalat" w:hAnsi="GHEA Grapalat" w:cs="Sylfaen"/>
                <w:sz w:val="20"/>
                <w:szCs w:val="20"/>
                <w:lang w:val="hy-AM"/>
              </w:rPr>
              <w:t>ի  անվանումը</w:t>
            </w:r>
            <w:r w:rsidRPr="0004740A">
              <w:rPr>
                <w:rFonts w:ascii="GHEA Grapalat" w:hAnsi="GHEA Grapalat" w:cs="Sylfaen"/>
                <w:sz w:val="20"/>
                <w:szCs w:val="20"/>
              </w:rPr>
              <w:t>,</w:t>
            </w:r>
            <w:r w:rsidRPr="0004740A">
              <w:rPr>
                <w:rFonts w:ascii="GHEA Grapalat" w:hAnsi="GHEA Grapalat" w:cs="Sylfaen"/>
                <w:sz w:val="20"/>
                <w:szCs w:val="20"/>
                <w:lang w:val="hy-AM"/>
              </w:rPr>
              <w:t xml:space="preserve"> կամ անուն ազգանուն </w:t>
            </w:r>
            <w:r w:rsidRPr="0004740A">
              <w:rPr>
                <w:rFonts w:ascii="GHEA Grapalat" w:hAnsi="GHEA Grapalat" w:cs="Arial"/>
                <w:sz w:val="20"/>
                <w:szCs w:val="20"/>
              </w:rPr>
              <w:t>`  ՀՀ ԱՆ “Դեղերի և բժշկական պարագաների ապահովման ազգային կենտրոն” ՊՈԱԿ</w:t>
            </w:r>
          </w:p>
        </w:tc>
      </w:tr>
      <w:tr w:rsidR="00104F1B"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183AD70A" w:rsidR="00104F1B" w:rsidRPr="00064ADD" w:rsidRDefault="00104F1B" w:rsidP="00104F1B">
            <w:pPr>
              <w:rPr>
                <w:rFonts w:ascii="GHEA Grapalat" w:hAnsi="GHEA Grapalat" w:cs="Sylfaen"/>
                <w:sz w:val="20"/>
                <w:szCs w:val="20"/>
                <w:lang w:val="ru-RU"/>
              </w:rPr>
            </w:pPr>
            <w:r w:rsidRPr="0004740A">
              <w:rPr>
                <w:rFonts w:ascii="GHEA Grapalat" w:hAnsi="GHEA Grapalat" w:cs="Sylfaen"/>
                <w:sz w:val="20"/>
                <w:szCs w:val="20"/>
                <w:lang w:val="ru-RU"/>
              </w:rPr>
              <w:t xml:space="preserve">10. </w:t>
            </w:r>
            <w:r w:rsidRPr="0004740A">
              <w:rPr>
                <w:rFonts w:ascii="GHEA Grapalat" w:hAnsi="GHEA Grapalat" w:cs="Sylfaen"/>
                <w:sz w:val="20"/>
                <w:szCs w:val="20"/>
              </w:rPr>
              <w:t xml:space="preserve"> Շահառուի</w:t>
            </w:r>
            <w:r w:rsidRPr="0004740A">
              <w:rPr>
                <w:rFonts w:ascii="GHEA Grapalat" w:hAnsi="GHEA Grapalat" w:cs="Arial"/>
                <w:sz w:val="20"/>
                <w:szCs w:val="20"/>
              </w:rPr>
              <w:t xml:space="preserve"> </w:t>
            </w:r>
            <w:r w:rsidRPr="0004740A">
              <w:rPr>
                <w:rFonts w:ascii="GHEA Grapalat" w:hAnsi="GHEA Grapalat" w:cs="Sylfaen"/>
                <w:sz w:val="20"/>
                <w:szCs w:val="20"/>
              </w:rPr>
              <w:t xml:space="preserve"> ՀԾՀ</w:t>
            </w:r>
            <w:r w:rsidRPr="0004740A">
              <w:rPr>
                <w:rFonts w:ascii="GHEA Grapalat" w:hAnsi="GHEA Grapalat" w:cs="Sylfaen"/>
                <w:sz w:val="20"/>
                <w:szCs w:val="20"/>
                <w:lang w:val="ru-RU"/>
              </w:rPr>
              <w:t xml:space="preserve"> (</w:t>
            </w:r>
            <w:r w:rsidRPr="0004740A">
              <w:rPr>
                <w:rFonts w:ascii="GHEA Grapalat" w:hAnsi="GHEA Grapalat" w:cs="Sylfaen"/>
                <w:sz w:val="20"/>
                <w:szCs w:val="20"/>
                <w:lang w:val="hy-AM"/>
              </w:rPr>
              <w:t>չի լրացվում</w:t>
            </w:r>
            <w:r w:rsidRPr="0004740A">
              <w:rPr>
                <w:rFonts w:ascii="GHEA Grapalat" w:hAnsi="GHEA Grapalat" w:cs="Sylfaen"/>
                <w:sz w:val="20"/>
                <w:szCs w:val="20"/>
                <w:lang w:val="ru-RU"/>
              </w:rPr>
              <w:t>)</w:t>
            </w:r>
          </w:p>
        </w:tc>
      </w:tr>
      <w:tr w:rsidR="00104F1B"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6C3A8883" w:rsidR="00104F1B" w:rsidRPr="00064ADD" w:rsidRDefault="00104F1B" w:rsidP="00104F1B">
            <w:pPr>
              <w:rPr>
                <w:rFonts w:ascii="GHEA Grapalat" w:hAnsi="GHEA Grapalat" w:cs="Arial"/>
                <w:sz w:val="20"/>
                <w:szCs w:val="20"/>
              </w:rPr>
            </w:pPr>
            <w:r w:rsidRPr="0004740A">
              <w:rPr>
                <w:rFonts w:ascii="GHEA Grapalat" w:hAnsi="GHEA Grapalat" w:cs="Sylfaen"/>
                <w:sz w:val="20"/>
                <w:szCs w:val="20"/>
                <w:lang w:val="hy-AM"/>
              </w:rPr>
              <w:t>11</w:t>
            </w:r>
            <w:r w:rsidRPr="0004740A">
              <w:rPr>
                <w:rFonts w:ascii="GHEA Grapalat" w:hAnsi="GHEA Grapalat" w:cs="Sylfaen"/>
                <w:sz w:val="20"/>
                <w:szCs w:val="20"/>
              </w:rPr>
              <w:t>. Շահառուի</w:t>
            </w:r>
            <w:r w:rsidRPr="0004740A">
              <w:rPr>
                <w:rFonts w:ascii="GHEA Grapalat" w:hAnsi="GHEA Grapalat" w:cs="Arial"/>
                <w:sz w:val="20"/>
                <w:szCs w:val="20"/>
              </w:rPr>
              <w:t xml:space="preserve"> </w:t>
            </w:r>
            <w:r w:rsidRPr="0004740A">
              <w:rPr>
                <w:rFonts w:ascii="GHEA Grapalat" w:hAnsi="GHEA Grapalat" w:cs="Sylfaen"/>
                <w:sz w:val="20"/>
                <w:szCs w:val="20"/>
              </w:rPr>
              <w:t>ՀՎՀՀ</w:t>
            </w:r>
            <w:r w:rsidRPr="0004740A">
              <w:rPr>
                <w:rFonts w:ascii="GHEA Grapalat" w:hAnsi="GHEA Grapalat" w:cs="Arial"/>
                <w:sz w:val="20"/>
                <w:szCs w:val="20"/>
              </w:rPr>
              <w:t xml:space="preserve">` </w:t>
            </w:r>
            <w:r w:rsidRPr="0004740A">
              <w:rPr>
                <w:rFonts w:ascii="GHEA Grapalat" w:hAnsi="GHEA Grapalat" w:cs="Arial"/>
                <w:color w:val="000000"/>
                <w:sz w:val="20"/>
                <w:szCs w:val="20"/>
                <w:lang w:val="es-ES"/>
              </w:rPr>
              <w:t xml:space="preserve"> 02508003  </w:t>
            </w:r>
          </w:p>
        </w:tc>
      </w:tr>
      <w:tr w:rsidR="00104F1B"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73F29D64" w:rsidR="00104F1B" w:rsidRPr="00064ADD" w:rsidRDefault="00104F1B" w:rsidP="00104F1B">
            <w:pPr>
              <w:rPr>
                <w:rFonts w:ascii="GHEA Grapalat" w:hAnsi="GHEA Grapalat" w:cs="Arial"/>
                <w:sz w:val="20"/>
                <w:szCs w:val="20"/>
              </w:rPr>
            </w:pPr>
            <w:r w:rsidRPr="0004740A">
              <w:rPr>
                <w:rFonts w:ascii="GHEA Grapalat" w:hAnsi="GHEA Grapalat" w:cs="Sylfaen"/>
                <w:sz w:val="20"/>
                <w:szCs w:val="20"/>
              </w:rPr>
              <w:t>1</w:t>
            </w:r>
            <w:r w:rsidRPr="0004740A">
              <w:rPr>
                <w:rFonts w:ascii="GHEA Grapalat" w:hAnsi="GHEA Grapalat" w:cs="Sylfaen"/>
                <w:sz w:val="20"/>
                <w:szCs w:val="20"/>
                <w:lang w:val="hy-AM"/>
              </w:rPr>
              <w:t>2</w:t>
            </w:r>
            <w:r w:rsidRPr="0004740A">
              <w:rPr>
                <w:rFonts w:ascii="GHEA Grapalat" w:hAnsi="GHEA Grapalat" w:cs="Sylfaen"/>
                <w:sz w:val="20"/>
                <w:szCs w:val="20"/>
              </w:rPr>
              <w:t>.Շահառուի</w:t>
            </w:r>
            <w:r w:rsidRPr="0004740A">
              <w:rPr>
                <w:rFonts w:ascii="GHEA Grapalat" w:hAnsi="GHEA Grapalat" w:cs="Sylfaen"/>
                <w:sz w:val="20"/>
                <w:szCs w:val="20"/>
                <w:lang w:val="hy-AM"/>
              </w:rPr>
              <w:t>ն</w:t>
            </w:r>
            <w:r w:rsidRPr="0004740A">
              <w:rPr>
                <w:rFonts w:ascii="GHEA Grapalat" w:hAnsi="GHEA Grapalat" w:cs="Arial"/>
                <w:sz w:val="20"/>
                <w:szCs w:val="20"/>
              </w:rPr>
              <w:t xml:space="preserve"> </w:t>
            </w:r>
            <w:r w:rsidRPr="0004740A">
              <w:rPr>
                <w:rFonts w:ascii="GHEA Grapalat" w:hAnsi="GHEA Grapalat" w:cs="Sylfaen"/>
                <w:sz w:val="20"/>
                <w:szCs w:val="20"/>
                <w:lang w:val="hy-AM"/>
              </w:rPr>
              <w:t xml:space="preserve"> սպասարկող Ֆինանսական կազմակերպություն</w:t>
            </w:r>
            <w:r w:rsidRPr="0004740A">
              <w:rPr>
                <w:rFonts w:ascii="GHEA Grapalat" w:hAnsi="GHEA Grapalat" w:cs="Sylfaen"/>
                <w:sz w:val="20"/>
                <w:szCs w:val="20"/>
              </w:rPr>
              <w:t xml:space="preserve"> (բանկ)</w:t>
            </w:r>
            <w:r w:rsidRPr="0004740A">
              <w:rPr>
                <w:rFonts w:ascii="GHEA Grapalat" w:hAnsi="GHEA Grapalat" w:cs="Arial"/>
                <w:sz w:val="20"/>
                <w:szCs w:val="20"/>
              </w:rPr>
              <w:t xml:space="preserve">` </w:t>
            </w:r>
            <w:r w:rsidRPr="0004740A">
              <w:rPr>
                <w:rFonts w:ascii="Sylfaen" w:hAnsi="Sylfaen" w:cs="Sylfaen"/>
                <w:sz w:val="20"/>
                <w:szCs w:val="20"/>
              </w:rPr>
              <w:t xml:space="preserve"> </w:t>
            </w:r>
            <w:r w:rsidRPr="0004740A">
              <w:rPr>
                <w:rFonts w:ascii="GHEA Grapalat" w:hAnsi="GHEA Grapalat" w:cs="Arial"/>
                <w:sz w:val="20"/>
                <w:szCs w:val="20"/>
              </w:rPr>
              <w:t>ՀՀ ՖՆ Գործառնական վարչություն</w:t>
            </w:r>
          </w:p>
        </w:tc>
      </w:tr>
      <w:tr w:rsidR="00104F1B"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634E446E" w:rsidR="00104F1B" w:rsidRPr="00064ADD" w:rsidRDefault="00104F1B" w:rsidP="00104F1B">
            <w:pPr>
              <w:rPr>
                <w:rFonts w:ascii="GHEA Grapalat" w:hAnsi="GHEA Grapalat" w:cs="Arial"/>
                <w:sz w:val="20"/>
                <w:szCs w:val="20"/>
              </w:rPr>
            </w:pPr>
            <w:r w:rsidRPr="0004740A">
              <w:rPr>
                <w:rFonts w:ascii="GHEA Grapalat" w:hAnsi="GHEA Grapalat" w:cs="Sylfaen"/>
                <w:sz w:val="20"/>
                <w:szCs w:val="20"/>
              </w:rPr>
              <w:t>1</w:t>
            </w:r>
            <w:r w:rsidRPr="0004740A">
              <w:rPr>
                <w:rFonts w:ascii="GHEA Grapalat" w:hAnsi="GHEA Grapalat" w:cs="Sylfaen"/>
                <w:sz w:val="20"/>
                <w:szCs w:val="20"/>
                <w:lang w:val="hy-AM"/>
              </w:rPr>
              <w:t>3</w:t>
            </w:r>
            <w:r w:rsidRPr="0004740A">
              <w:rPr>
                <w:rFonts w:ascii="GHEA Grapalat" w:hAnsi="GHEA Grapalat" w:cs="Sylfaen"/>
                <w:sz w:val="20"/>
                <w:szCs w:val="20"/>
              </w:rPr>
              <w:t>.Շահառուի</w:t>
            </w:r>
            <w:r w:rsidRPr="0004740A">
              <w:rPr>
                <w:rFonts w:ascii="GHEA Grapalat" w:hAnsi="GHEA Grapalat" w:cs="Arial"/>
                <w:sz w:val="20"/>
                <w:szCs w:val="20"/>
              </w:rPr>
              <w:t xml:space="preserve"> </w:t>
            </w:r>
            <w:r w:rsidRPr="0004740A">
              <w:rPr>
                <w:rFonts w:ascii="GHEA Grapalat" w:hAnsi="GHEA Grapalat" w:cs="Sylfaen"/>
                <w:sz w:val="20"/>
                <w:szCs w:val="20"/>
              </w:rPr>
              <w:t>հաշվի</w:t>
            </w:r>
            <w:r w:rsidRPr="0004740A">
              <w:rPr>
                <w:rFonts w:ascii="GHEA Grapalat" w:hAnsi="GHEA Grapalat" w:cs="Arial"/>
                <w:sz w:val="20"/>
                <w:szCs w:val="20"/>
              </w:rPr>
              <w:t xml:space="preserve"> </w:t>
            </w:r>
            <w:r w:rsidRPr="0004740A">
              <w:rPr>
                <w:rFonts w:ascii="GHEA Grapalat" w:hAnsi="GHEA Grapalat" w:cs="Sylfaen"/>
                <w:sz w:val="20"/>
                <w:szCs w:val="20"/>
              </w:rPr>
              <w:t>համարը</w:t>
            </w:r>
            <w:r w:rsidRPr="0004740A">
              <w:rPr>
                <w:rFonts w:ascii="GHEA Grapalat" w:hAnsi="GHEA Grapalat" w:cs="Arial"/>
                <w:sz w:val="20"/>
                <w:szCs w:val="20"/>
              </w:rPr>
              <w:t xml:space="preserve"> (</w:t>
            </w:r>
            <w:r w:rsidRPr="0004740A">
              <w:rPr>
                <w:rFonts w:ascii="GHEA Grapalat" w:hAnsi="GHEA Grapalat" w:cs="Sylfaen"/>
                <w:sz w:val="20"/>
                <w:szCs w:val="20"/>
              </w:rPr>
              <w:t>հշ</w:t>
            </w:r>
            <w:r w:rsidRPr="0004740A">
              <w:rPr>
                <w:rFonts w:ascii="GHEA Grapalat" w:hAnsi="GHEA Grapalat" w:cs="Arial"/>
                <w:sz w:val="20"/>
                <w:szCs w:val="20"/>
              </w:rPr>
              <w:t xml:space="preserve">.N) </w:t>
            </w:r>
            <w:r w:rsidRPr="0004740A">
              <w:rPr>
                <w:rFonts w:ascii="GHEA Grapalat" w:hAnsi="GHEA Grapalat" w:cs="Arial"/>
                <w:color w:val="222222"/>
                <w:sz w:val="20"/>
                <w:szCs w:val="20"/>
                <w:lang w:val="es-ES"/>
              </w:rPr>
              <w:t xml:space="preserve"> 27821003495</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proofErr w:type="gram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.Կատարման</w:t>
            </w:r>
            <w:proofErr w:type="gramEnd"/>
            <w:r w:rsidRPr="00064ADD">
              <w:rPr>
                <w:rFonts w:ascii="GHEA Grapalat" w:hAnsi="GHEA Grapalat" w:cs="Sylfaen"/>
                <w:sz w:val="20"/>
                <w:szCs w:val="20"/>
              </w:rPr>
              <w:t xml:space="preserve">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1E6960"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1E6960"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1E6960"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1E6960"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1E6960"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a3"/>
        <w:jc w:val="right"/>
        <w:rPr>
          <w:rFonts w:ascii="GHEA Grapalat" w:hAnsi="GHEA Grapalat" w:cs="Sylfaen"/>
          <w:i w:val="0"/>
          <w:lang w:val="en-US"/>
        </w:rPr>
      </w:pPr>
    </w:p>
    <w:p w14:paraId="12ABC8B7" w14:textId="77777777" w:rsidR="00334B2F" w:rsidRPr="00064ADD" w:rsidRDefault="00334B2F" w:rsidP="00334B2F">
      <w:pPr>
        <w:pStyle w:val="a3"/>
        <w:jc w:val="right"/>
        <w:rPr>
          <w:rFonts w:ascii="GHEA Grapalat" w:hAnsi="GHEA Grapalat" w:cs="Sylfaen"/>
          <w:i w:val="0"/>
          <w:lang w:val="en-US"/>
        </w:rPr>
      </w:pPr>
    </w:p>
    <w:p w14:paraId="633FC2DC" w14:textId="77777777" w:rsidR="00334B2F" w:rsidRPr="00064ADD" w:rsidRDefault="00334B2F" w:rsidP="00334B2F">
      <w:pPr>
        <w:pStyle w:val="a3"/>
        <w:jc w:val="right"/>
        <w:rPr>
          <w:rFonts w:ascii="GHEA Grapalat" w:hAnsi="GHEA Grapalat" w:cs="Sylfaen"/>
          <w:i w:val="0"/>
          <w:lang w:val="en-US"/>
        </w:rPr>
      </w:pPr>
    </w:p>
    <w:p w14:paraId="20235C79" w14:textId="77777777" w:rsidR="00334B2F" w:rsidRPr="00064ADD" w:rsidRDefault="00334B2F" w:rsidP="00334B2F">
      <w:pPr>
        <w:pStyle w:val="a3"/>
        <w:jc w:val="right"/>
        <w:rPr>
          <w:rFonts w:ascii="GHEA Grapalat" w:hAnsi="GHEA Grapalat" w:cs="Sylfaen"/>
          <w:i w:val="0"/>
          <w:lang w:val="en-US"/>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7932C2EB" w14:textId="78E782AF" w:rsidR="00D55654" w:rsidRPr="00064ADD" w:rsidRDefault="003B3690"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14:paraId="2B6CAD74" w14:textId="77777777" w:rsidR="00D55654" w:rsidRPr="00064ADD" w:rsidRDefault="00D55654" w:rsidP="00EF3662">
      <w:pPr>
        <w:pStyle w:val="31"/>
        <w:spacing w:line="240" w:lineRule="auto"/>
        <w:jc w:val="right"/>
        <w:rPr>
          <w:rFonts w:ascii="GHEA Grapalat" w:hAnsi="GHEA Grapalat" w:cs="Sylfaen"/>
          <w:b/>
          <w:lang w:val="hy-AM"/>
        </w:rPr>
      </w:pPr>
    </w:p>
    <w:p w14:paraId="7F784422" w14:textId="77777777" w:rsidR="00D55654" w:rsidRPr="00064ADD" w:rsidRDefault="00D55654" w:rsidP="00EF3662">
      <w:pPr>
        <w:pStyle w:val="31"/>
        <w:spacing w:line="240" w:lineRule="auto"/>
        <w:jc w:val="right"/>
        <w:rPr>
          <w:rFonts w:ascii="GHEA Grapalat" w:hAnsi="GHEA Grapalat" w:cs="Sylfaen"/>
          <w:b/>
          <w:lang w:val="hy-AM"/>
        </w:rPr>
      </w:pPr>
    </w:p>
    <w:p w14:paraId="43DACF1A" w14:textId="77777777" w:rsidR="00D55654" w:rsidRPr="00064ADD" w:rsidRDefault="00D55654" w:rsidP="00EF3662">
      <w:pPr>
        <w:pStyle w:val="31"/>
        <w:spacing w:line="240" w:lineRule="auto"/>
        <w:jc w:val="right"/>
        <w:rPr>
          <w:rFonts w:ascii="GHEA Grapalat" w:hAnsi="GHEA Grapalat" w:cs="Sylfaen"/>
          <w:b/>
          <w:lang w:val="hy-AM"/>
        </w:rPr>
      </w:pPr>
    </w:p>
    <w:p w14:paraId="3C47F0F0"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6D4EE486" w:rsidR="00071D1C" w:rsidRPr="00064ADD" w:rsidRDefault="001E6960" w:rsidP="00EF3662">
      <w:pPr>
        <w:pStyle w:val="31"/>
        <w:spacing w:line="240" w:lineRule="auto"/>
        <w:jc w:val="right"/>
        <w:rPr>
          <w:rFonts w:ascii="GHEA Grapalat" w:hAnsi="GHEA Grapalat" w:cs="Sylfaen"/>
          <w:b/>
          <w:lang w:val="hy-AM"/>
        </w:rPr>
      </w:pPr>
      <w:r>
        <w:rPr>
          <w:rFonts w:ascii="GHEA Grapalat" w:hAnsi="GHEA Grapalat" w:cs="Sylfaen"/>
          <w:b/>
          <w:lang w:val="hy-AM"/>
        </w:rPr>
        <w:t>ԴԲՊԱԱԿ-ԳՀԾՁԲ-25/3</w:t>
      </w:r>
      <w:r w:rsidR="00071D1C" w:rsidRPr="00064ADD">
        <w:rPr>
          <w:rFonts w:ascii="GHEA Grapalat" w:hAnsi="GHEA Grapalat" w:cs="Sylfaen"/>
          <w:b/>
          <w:lang w:val="hy-AM"/>
        </w:rPr>
        <w:t xml:space="preserve">  ծածկագրով</w:t>
      </w:r>
    </w:p>
    <w:p w14:paraId="38B53B29" w14:textId="252FE277" w:rsidR="00071D1C" w:rsidRPr="00064ADD" w:rsidRDefault="00C56918" w:rsidP="00EF3662">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 ընթացակարգի</w:t>
      </w:r>
      <w:r w:rsidR="00071D1C" w:rsidRPr="00064ADD">
        <w:rPr>
          <w:rFonts w:ascii="GHEA Grapalat" w:hAnsi="GHEA Grapalat" w:cs="Sylfaen"/>
          <w:b/>
          <w:lang w:val="hy-AM"/>
        </w:rPr>
        <w:t xml:space="preserve">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6D8D2CBC" w14:textId="77777777" w:rsidR="00104F1B" w:rsidRPr="0004740A" w:rsidRDefault="00104F1B" w:rsidP="00104F1B">
      <w:pPr>
        <w:ind w:left="-142" w:firstLine="142"/>
        <w:jc w:val="center"/>
        <w:rPr>
          <w:rFonts w:ascii="GHEA Grapalat" w:hAnsi="GHEA Grapalat"/>
          <w:b/>
          <w:sz w:val="20"/>
          <w:szCs w:val="20"/>
          <w:lang w:val="hy-AM"/>
        </w:rPr>
      </w:pPr>
      <w:r w:rsidRPr="0004740A">
        <w:rPr>
          <w:rFonts w:ascii="GHEA Grapalat" w:hAnsi="GHEA Grapalat" w:cs="Sylfaen"/>
          <w:b/>
          <w:sz w:val="20"/>
          <w:szCs w:val="20"/>
          <w:lang w:val="hy-AM"/>
        </w:rPr>
        <w:t>ՄԱՔՍԱՅԻՆ ՆԵՐԿԱՅԱՑՈՒՑՉԱԿԱՆ (ԲՐՈՔԵՐԱԿԱՆ) ԾԱՌԱՅՈՒԹՅՈՒՆՆԵՐԻ  ՄԱՏՈՒՑՄԱՆ</w:t>
      </w:r>
    </w:p>
    <w:p w14:paraId="5BFA0D4D" w14:textId="77777777" w:rsidR="00104F1B" w:rsidRPr="0004740A" w:rsidRDefault="00104F1B" w:rsidP="00104F1B">
      <w:pPr>
        <w:ind w:left="-142" w:firstLine="142"/>
        <w:jc w:val="center"/>
        <w:rPr>
          <w:rFonts w:ascii="GHEA Grapalat" w:hAnsi="GHEA Grapalat" w:cs="Times Armenian"/>
          <w:b/>
          <w:sz w:val="20"/>
          <w:szCs w:val="20"/>
          <w:lang w:val="hy-AM"/>
        </w:rPr>
      </w:pPr>
      <w:r w:rsidRPr="0004740A">
        <w:rPr>
          <w:rFonts w:ascii="GHEA Grapalat" w:hAnsi="GHEA Grapalat" w:cs="Sylfaen"/>
          <w:b/>
          <w:sz w:val="20"/>
          <w:szCs w:val="20"/>
          <w:lang w:val="hy-AM"/>
        </w:rPr>
        <w:t>ԳՆՄԱՆ</w:t>
      </w:r>
      <w:r w:rsidRPr="0004740A">
        <w:rPr>
          <w:rFonts w:ascii="GHEA Grapalat" w:hAnsi="GHEA Grapalat" w:cs="Times Armenian"/>
          <w:b/>
          <w:sz w:val="20"/>
          <w:szCs w:val="20"/>
          <w:lang w:val="hy-AM"/>
        </w:rPr>
        <w:t xml:space="preserve">  </w:t>
      </w:r>
      <w:r w:rsidRPr="0004740A">
        <w:rPr>
          <w:rFonts w:ascii="GHEA Grapalat" w:hAnsi="GHEA Grapalat" w:cs="Sylfaen"/>
          <w:b/>
          <w:sz w:val="20"/>
          <w:szCs w:val="20"/>
          <w:lang w:val="hy-AM"/>
        </w:rPr>
        <w:t>ՊԱՅՄԱՆԱԳԻՐ</w:t>
      </w:r>
      <w:r w:rsidRPr="0004740A">
        <w:rPr>
          <w:rFonts w:ascii="GHEA Grapalat" w:hAnsi="GHEA Grapalat" w:cs="Times Armenian"/>
          <w:b/>
          <w:sz w:val="20"/>
          <w:szCs w:val="20"/>
          <w:lang w:val="hy-AM"/>
        </w:rPr>
        <w:t xml:space="preserve">   </w:t>
      </w:r>
    </w:p>
    <w:p w14:paraId="21522A46" w14:textId="46E8D701" w:rsidR="007678FA" w:rsidRPr="00064ADD" w:rsidRDefault="007678FA" w:rsidP="007678FA">
      <w:pPr>
        <w:ind w:left="-142" w:firstLine="142"/>
        <w:jc w:val="center"/>
        <w:rPr>
          <w:rFonts w:ascii="GHEA Grapalat" w:hAnsi="GHEA Grapalat" w:cs="Times Armenian"/>
          <w:b/>
          <w:lang w:val="hy-AM"/>
        </w:rPr>
      </w:pP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25CFFC6D"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A1199A" w:rsidRPr="00A1199A">
        <w:rPr>
          <w:rFonts w:ascii="GHEA Grapalat" w:hAnsi="GHEA Grapalat" w:cs="Sylfaen"/>
          <w:sz w:val="20"/>
          <w:lang w:val="hy-AM"/>
        </w:rPr>
        <w:t xml:space="preserve">ՄԱՔՍԱՅԻՆ ՆԵՐԿԱՅԱՑՈՒՑՉԱԿԱՆ (ԲՐՈՔԵՐԱԿԱՆ) </w:t>
      </w:r>
      <w:r w:rsidRPr="00064ADD">
        <w:rPr>
          <w:rFonts w:ascii="GHEA Grapalat" w:hAnsi="GHEA Grapalat" w:cs="Sylfaen"/>
          <w:sz w:val="20"/>
          <w:lang w:val="hy-AM"/>
        </w:rPr>
        <w:t>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77777777"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Pr="00064ADD">
        <w:rPr>
          <w:rFonts w:ascii="GHEA Grapalat" w:hAnsi="GHEA Grapalat"/>
          <w:sz w:val="20"/>
          <w:lang w:val="hy-AM"/>
        </w:rPr>
        <w:t xml:space="preserve"> </w:t>
      </w:r>
      <w:r w:rsidR="007E5A26" w:rsidRPr="00064ADD">
        <w:rPr>
          <w:rFonts w:ascii="GHEA Grapalat" w:hAnsi="GHEA Grapalat"/>
          <w:sz w:val="20"/>
          <w:vertAlign w:val="superscript"/>
          <w:lang w:val="hy-AM"/>
        </w:rPr>
        <w:t>16</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4E9EEF17" w14:textId="5EC60D81"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w:t>
      </w:r>
      <w:r w:rsidR="00A1199A" w:rsidRPr="00A1199A">
        <w:rPr>
          <w:rFonts w:ascii="GHEA Grapalat" w:hAnsi="GHEA Grapalat" w:cs="Sylfaen"/>
          <w:sz w:val="20"/>
          <w:lang w:val="hy-AM"/>
        </w:rPr>
        <w:t>2</w:t>
      </w:r>
      <w:r w:rsidRPr="00064ADD">
        <w:rPr>
          <w:rFonts w:ascii="GHEA Grapalat" w:hAnsi="GHEA Grapalat" w:cs="Sylfaen"/>
          <w:sz w:val="20"/>
          <w:lang w:val="hy-AM"/>
        </w:rPr>
        <w:t>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af6"/>
          <w:rFonts w:ascii="GHEA Grapalat" w:hAnsi="GHEA Grapalat" w:cs="Sylfaen"/>
          <w:color w:val="FFFFFF"/>
          <w:sz w:val="20"/>
          <w:lang w:val="hy-AM"/>
        </w:rPr>
        <w:footnoteReference w:id="13"/>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4582D4E9"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104F1B" w:rsidRPr="00104F1B">
        <w:rPr>
          <w:rFonts w:ascii="GHEA Grapalat" w:hAnsi="GHEA Grapalat"/>
          <w:sz w:val="20"/>
          <w:lang w:val="hy-AM"/>
        </w:rPr>
        <w:t>30</w:t>
      </w:r>
      <w:r w:rsidRPr="00064ADD">
        <w:rPr>
          <w:rFonts w:ascii="GHEA Grapalat" w:hAnsi="GHEA Grapalat"/>
          <w:sz w:val="20"/>
          <w:lang w:val="hy-AM"/>
        </w:rPr>
        <w:t xml:space="preserve">ը: </w:t>
      </w:r>
    </w:p>
    <w:p w14:paraId="75E52526" w14:textId="77777777"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064ADD">
        <w:rPr>
          <w:rFonts w:ascii="GHEA Grapalat" w:hAnsi="GHEA Grapalat"/>
          <w:sz w:val="20"/>
          <w:vertAlign w:val="superscript"/>
          <w:lang w:val="hy-AM"/>
        </w:rPr>
        <w:t>18.1</w:t>
      </w:r>
      <w:r w:rsidRPr="00064ADD">
        <w:rPr>
          <w:rFonts w:ascii="GHEA Grapalat" w:hAnsi="GHEA Grapalat"/>
          <w:sz w:val="20"/>
          <w:lang w:val="hy-AM"/>
        </w:rPr>
        <w:t>:</w:t>
      </w: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77777777"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F71A8D" w:rsidRPr="00064ADD">
        <w:rPr>
          <w:rFonts w:ascii="GHEA Grapalat" w:hAnsi="GHEA Grapalat" w:cs="Sylfaen"/>
          <w:sz w:val="20"/>
          <w:vertAlign w:val="superscript"/>
          <w:lang w:val="hy-AM"/>
        </w:rPr>
        <w:t>20</w:t>
      </w:r>
      <w:r w:rsidRPr="00064ADD">
        <w:rPr>
          <w:rStyle w:val="af6"/>
          <w:rFonts w:ascii="GHEA Grapalat" w:hAnsi="GHEA Grapalat" w:cs="Sylfaen"/>
          <w:color w:val="FFFFFF"/>
          <w:sz w:val="20"/>
          <w:lang w:val="hy-AM"/>
        </w:rPr>
        <w:footnoteReference w:id="14"/>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14:paraId="032C4BD3"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af6"/>
          <w:rFonts w:ascii="GHEA Grapalat" w:hAnsi="GHEA Grapalat"/>
          <w:color w:val="FFFFFF"/>
          <w:sz w:val="20"/>
          <w:lang w:val="pt-BR"/>
        </w:rPr>
        <w:footnoteReference w:id="15"/>
      </w:r>
    </w:p>
    <w:p w14:paraId="556598FF"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Ծառայության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մինչև</w:t>
      </w:r>
      <w:r w:rsidRPr="00064ADD">
        <w:rPr>
          <w:rFonts w:ascii="GHEA Grapalat" w:hAnsi="GHEA Grapalat" w:cs="Times Armenian"/>
          <w:sz w:val="20"/>
          <w:lang w:val="hy-AM"/>
        </w:rPr>
        <w:t xml:space="preserve"> պայմանագրով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լրանալը</w:t>
      </w:r>
      <w:r w:rsidRPr="00064ADD">
        <w:rPr>
          <w:rFonts w:ascii="GHEA Grapalat" w:hAnsi="GHEA Grapalat" w:cs="Sylfaen"/>
          <w:sz w:val="20"/>
          <w:lang w:val="pt-BR"/>
        </w:rPr>
        <w:t>`</w:t>
      </w:r>
      <w:r w:rsidRPr="00064ADD">
        <w:rPr>
          <w:rFonts w:ascii="GHEA Grapalat" w:hAnsi="GHEA Grapalat" w:cs="Times Armenian"/>
          <w:sz w:val="20"/>
          <w:lang w:val="hy-AM"/>
        </w:rPr>
        <w:t xml:space="preserve"> </w:t>
      </w:r>
      <w:r w:rsidRPr="00064ADD">
        <w:rPr>
          <w:rFonts w:ascii="GHEA Grapalat" w:hAnsi="GHEA Grapalat" w:cs="Times Armenian"/>
          <w:sz w:val="20"/>
        </w:rPr>
        <w:t>Կատարող</w:t>
      </w:r>
      <w:r w:rsidRPr="00064ADD">
        <w:rPr>
          <w:rFonts w:ascii="GHEA Grapalat" w:hAnsi="GHEA Grapalat" w:cs="Sylfaen"/>
          <w:sz w:val="20"/>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առաջարկության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առկայության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պայմանով</w:t>
      </w:r>
      <w:r w:rsidRPr="00064ADD">
        <w:rPr>
          <w:rFonts w:ascii="GHEA Grapalat" w:hAnsi="GHEA Grapalat" w:cs="Times Armenian"/>
          <w:sz w:val="20"/>
          <w:lang w:val="hy-AM"/>
        </w:rPr>
        <w:t xml:space="preserve">, </w:t>
      </w:r>
      <w:r w:rsidRPr="00064ADD">
        <w:rPr>
          <w:rFonts w:ascii="GHEA Grapalat" w:hAnsi="GHEA Grapalat" w:cs="Sylfaen"/>
          <w:sz w:val="20"/>
          <w:lang w:val="hy-AM"/>
        </w:rPr>
        <w:t>որ</w:t>
      </w:r>
      <w:r w:rsidRPr="00064ADD">
        <w:rPr>
          <w:rFonts w:ascii="GHEA Grapalat" w:hAnsi="GHEA Grapalat" w:cs="Sylfaen"/>
          <w:sz w:val="20"/>
          <w:lang w:val="pt-BR"/>
        </w:rPr>
        <w:t xml:space="preserve"> </w:t>
      </w:r>
      <w:r w:rsidRPr="00064ADD">
        <w:rPr>
          <w:rFonts w:ascii="GHEA Grapalat" w:hAnsi="GHEA Grapalat"/>
          <w:sz w:val="20"/>
          <w:lang w:val="hy-AM"/>
        </w:rPr>
        <w:t>Պատվիրատուի</w:t>
      </w:r>
      <w:r w:rsidRPr="00064ADD">
        <w:rPr>
          <w:rFonts w:ascii="GHEA Grapalat" w:hAnsi="GHEA Grapalat" w:cs="Times Armenian"/>
          <w:sz w:val="20"/>
          <w:lang w:val="hy-AM"/>
        </w:rPr>
        <w:t xml:space="preserve"> </w:t>
      </w:r>
      <w:r w:rsidRPr="00064ADD">
        <w:rPr>
          <w:rFonts w:ascii="GHEA Grapalat" w:hAnsi="GHEA Grapalat" w:cs="Sylfaen"/>
          <w:sz w:val="20"/>
          <w:lang w:val="hy-AM"/>
        </w:rPr>
        <w:t>մոտ</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վերացել</w:t>
      </w:r>
      <w:r w:rsidRPr="00064ADD">
        <w:rPr>
          <w:rFonts w:ascii="GHEA Grapalat" w:hAnsi="GHEA Grapalat" w:cs="Times Armenian"/>
          <w:sz w:val="20"/>
          <w:lang w:val="hy-AM"/>
        </w:rPr>
        <w:t xml:space="preserve"> </w:t>
      </w:r>
      <w:r w:rsidRPr="00064ADD">
        <w:rPr>
          <w:rFonts w:ascii="GHEA Grapalat" w:hAnsi="GHEA Grapalat" w:cs="Times Armenian"/>
          <w:sz w:val="20"/>
        </w:rPr>
        <w:t>ծառայության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օգտագործման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պահանջը</w:t>
      </w:r>
      <w:r w:rsidRPr="00064ADD">
        <w:rPr>
          <w:rFonts w:ascii="GHEA Grapalat" w:hAnsi="GHEA Grapalat" w:cs="Sylfaen"/>
          <w:sz w:val="20"/>
          <w:lang w:val="pt-BR"/>
        </w:rPr>
        <w:t xml:space="preserve">, </w:t>
      </w:r>
      <w:r w:rsidRPr="00064ADD">
        <w:rPr>
          <w:rFonts w:ascii="GHEA Grapalat" w:hAnsi="GHEA Grapalat" w:cs="Sylfaen"/>
          <w:sz w:val="20"/>
        </w:rPr>
        <w:t>իսկ</w:t>
      </w:r>
      <w:r w:rsidRPr="00064ADD">
        <w:rPr>
          <w:rFonts w:ascii="GHEA Grapalat" w:hAnsi="GHEA Grapalat" w:cs="Sylfaen"/>
          <w:sz w:val="20"/>
          <w:lang w:val="pt-BR"/>
        </w:rPr>
        <w:t xml:space="preserve"> </w:t>
      </w:r>
      <w:r w:rsidRPr="00064ADD">
        <w:rPr>
          <w:rFonts w:ascii="GHEA Grapalat" w:hAnsi="GHEA Grapalat" w:cs="Sylfaen"/>
          <w:sz w:val="20"/>
        </w:rPr>
        <w:t>Կատարողի</w:t>
      </w:r>
      <w:r w:rsidRPr="00064ADD">
        <w:rPr>
          <w:rFonts w:ascii="GHEA Grapalat" w:hAnsi="GHEA Grapalat" w:cs="Sylfaen"/>
          <w:sz w:val="20"/>
          <w:lang w:val="pt-BR"/>
        </w:rPr>
        <w:t xml:space="preserve"> </w:t>
      </w:r>
      <w:r w:rsidRPr="00064ADD">
        <w:rPr>
          <w:rFonts w:ascii="GHEA Grapalat" w:hAnsi="GHEA Grapalat" w:cs="Sylfaen"/>
          <w:sz w:val="20"/>
        </w:rPr>
        <w:t>առաջարկությունը</w:t>
      </w:r>
      <w:r w:rsidRPr="00064ADD">
        <w:rPr>
          <w:rFonts w:ascii="GHEA Grapalat" w:hAnsi="GHEA Grapalat" w:cs="Sylfaen"/>
          <w:sz w:val="20"/>
          <w:lang w:val="pt-BR"/>
        </w:rPr>
        <w:t xml:space="preserve"> </w:t>
      </w:r>
      <w:r w:rsidRPr="00064ADD">
        <w:rPr>
          <w:rFonts w:ascii="GHEA Grapalat" w:hAnsi="GHEA Grapalat" w:cs="Sylfaen"/>
          <w:sz w:val="20"/>
        </w:rPr>
        <w:t>ներկայացվել</w:t>
      </w:r>
      <w:r w:rsidRPr="00064ADD">
        <w:rPr>
          <w:rFonts w:ascii="GHEA Grapalat" w:hAnsi="GHEA Grapalat" w:cs="Sylfaen"/>
          <w:sz w:val="20"/>
          <w:lang w:val="pt-BR"/>
        </w:rPr>
        <w:t xml:space="preserve"> </w:t>
      </w:r>
      <w:r w:rsidRPr="00064ADD">
        <w:rPr>
          <w:rFonts w:ascii="GHEA Grapalat" w:hAnsi="GHEA Grapalat" w:cs="Sylfaen"/>
          <w:sz w:val="20"/>
        </w:rPr>
        <w:t>է</w:t>
      </w:r>
      <w:r w:rsidRPr="00064ADD">
        <w:rPr>
          <w:rFonts w:ascii="GHEA Grapalat" w:hAnsi="GHEA Grapalat" w:cs="Sylfaen"/>
          <w:sz w:val="20"/>
          <w:lang w:val="pt-BR"/>
        </w:rPr>
        <w:t xml:space="preserve"> </w:t>
      </w:r>
      <w:r w:rsidRPr="00064ADD">
        <w:rPr>
          <w:rFonts w:ascii="GHEA Grapalat" w:hAnsi="GHEA Grapalat" w:cs="Sylfaen"/>
          <w:sz w:val="20"/>
        </w:rPr>
        <w:t>ոչ</w:t>
      </w:r>
      <w:r w:rsidRPr="00064ADD">
        <w:rPr>
          <w:rFonts w:ascii="GHEA Grapalat" w:hAnsi="GHEA Grapalat" w:cs="Sylfaen"/>
          <w:sz w:val="20"/>
          <w:lang w:val="pt-BR"/>
        </w:rPr>
        <w:t xml:space="preserve"> </w:t>
      </w:r>
      <w:r w:rsidRPr="00064ADD">
        <w:rPr>
          <w:rFonts w:ascii="GHEA Grapalat" w:hAnsi="GHEA Grapalat" w:cs="Sylfaen"/>
          <w:sz w:val="20"/>
        </w:rPr>
        <w:t>ուշ</w:t>
      </w:r>
      <w:r w:rsidRPr="00064ADD">
        <w:rPr>
          <w:rFonts w:ascii="GHEA Grapalat" w:hAnsi="GHEA Grapalat" w:cs="Sylfaen"/>
          <w:sz w:val="20"/>
          <w:lang w:val="pt-BR"/>
        </w:rPr>
        <w:t xml:space="preserve">, </w:t>
      </w:r>
      <w:r w:rsidRPr="00064ADD">
        <w:rPr>
          <w:rFonts w:ascii="GHEA Grapalat" w:hAnsi="GHEA Grapalat" w:cs="Sylfaen"/>
          <w:sz w:val="20"/>
        </w:rPr>
        <w:t>քան</w:t>
      </w:r>
      <w:r w:rsidRPr="00064ADD">
        <w:rPr>
          <w:rFonts w:ascii="GHEA Grapalat" w:hAnsi="GHEA Grapalat" w:cs="Sylfaen"/>
          <w:sz w:val="20"/>
          <w:lang w:val="pt-BR"/>
        </w:rPr>
        <w:t xml:space="preserve"> </w:t>
      </w:r>
      <w:r w:rsidRPr="00064ADD">
        <w:rPr>
          <w:rFonts w:ascii="GHEA Grapalat" w:hAnsi="GHEA Grapalat" w:cs="Sylfaen"/>
          <w:sz w:val="20"/>
        </w:rPr>
        <w:t>պայմանագրով</w:t>
      </w:r>
      <w:r w:rsidRPr="00064ADD">
        <w:rPr>
          <w:rFonts w:ascii="GHEA Grapalat" w:hAnsi="GHEA Grapalat" w:cs="Sylfaen"/>
          <w:sz w:val="20"/>
          <w:lang w:val="pt-BR"/>
        </w:rPr>
        <w:t xml:space="preserve"> </w:t>
      </w:r>
      <w:r w:rsidRPr="00064ADD">
        <w:rPr>
          <w:rFonts w:ascii="GHEA Grapalat" w:hAnsi="GHEA Grapalat" w:cs="Sylfaen"/>
          <w:sz w:val="20"/>
        </w:rPr>
        <w:t>ի</w:t>
      </w:r>
      <w:r w:rsidRPr="00064ADD">
        <w:rPr>
          <w:rFonts w:ascii="GHEA Grapalat" w:hAnsi="GHEA Grapalat" w:cs="Sylfaen"/>
          <w:sz w:val="20"/>
          <w:lang w:val="pt-BR"/>
        </w:rPr>
        <w:t xml:space="preserve"> </w:t>
      </w:r>
      <w:r w:rsidRPr="00064ADD">
        <w:rPr>
          <w:rFonts w:ascii="GHEA Grapalat" w:hAnsi="GHEA Grapalat" w:cs="Sylfaen"/>
          <w:sz w:val="20"/>
        </w:rPr>
        <w:t>սկզբանե</w:t>
      </w:r>
      <w:r w:rsidRPr="00064ADD">
        <w:rPr>
          <w:rFonts w:ascii="GHEA Grapalat" w:hAnsi="GHEA Grapalat" w:cs="Sylfaen"/>
          <w:sz w:val="20"/>
          <w:lang w:val="pt-BR"/>
        </w:rPr>
        <w:t xml:space="preserve"> </w:t>
      </w:r>
      <w:r w:rsidRPr="00064ADD">
        <w:rPr>
          <w:rFonts w:ascii="GHEA Grapalat" w:hAnsi="GHEA Grapalat" w:cs="Sylfaen"/>
          <w:sz w:val="20"/>
        </w:rPr>
        <w:t>ծառայությունների</w:t>
      </w:r>
      <w:r w:rsidRPr="00064ADD">
        <w:rPr>
          <w:rFonts w:ascii="GHEA Grapalat" w:hAnsi="GHEA Grapalat" w:cs="Sylfaen"/>
          <w:sz w:val="20"/>
          <w:lang w:val="pt-BR"/>
        </w:rPr>
        <w:t xml:space="preserve"> </w:t>
      </w:r>
      <w:r w:rsidRPr="00064ADD">
        <w:rPr>
          <w:rFonts w:ascii="GHEA Grapalat" w:hAnsi="GHEA Grapalat" w:cs="Sylfaen"/>
          <w:sz w:val="20"/>
        </w:rPr>
        <w:t>մատուցման</w:t>
      </w:r>
      <w:r w:rsidRPr="00064ADD">
        <w:rPr>
          <w:rFonts w:ascii="GHEA Grapalat" w:hAnsi="GHEA Grapalat" w:cs="Sylfaen"/>
          <w:sz w:val="20"/>
          <w:lang w:val="pt-BR"/>
        </w:rPr>
        <w:t xml:space="preserve"> </w:t>
      </w:r>
      <w:r w:rsidRPr="00064ADD">
        <w:rPr>
          <w:rFonts w:ascii="GHEA Grapalat" w:hAnsi="GHEA Grapalat" w:cs="Sylfaen"/>
          <w:sz w:val="20"/>
        </w:rPr>
        <w:t>համար</w:t>
      </w:r>
      <w:r w:rsidRPr="00064ADD">
        <w:rPr>
          <w:rFonts w:ascii="GHEA Grapalat" w:hAnsi="GHEA Grapalat" w:cs="Sylfaen"/>
          <w:sz w:val="20"/>
          <w:lang w:val="pt-BR"/>
        </w:rPr>
        <w:t xml:space="preserve"> </w:t>
      </w:r>
      <w:r w:rsidRPr="00064ADD">
        <w:rPr>
          <w:rFonts w:ascii="GHEA Grapalat" w:hAnsi="GHEA Grapalat" w:cs="Sylfaen"/>
          <w:sz w:val="20"/>
        </w:rPr>
        <w:t>սահմանված</w:t>
      </w:r>
      <w:r w:rsidRPr="00064ADD">
        <w:rPr>
          <w:rFonts w:ascii="GHEA Grapalat" w:hAnsi="GHEA Grapalat" w:cs="Sylfaen"/>
          <w:sz w:val="20"/>
          <w:lang w:val="pt-BR"/>
        </w:rPr>
        <w:t xml:space="preserve"> </w:t>
      </w:r>
      <w:r w:rsidRPr="00064ADD">
        <w:rPr>
          <w:rFonts w:ascii="GHEA Grapalat" w:hAnsi="GHEA Grapalat" w:cs="Sylfaen"/>
          <w:sz w:val="20"/>
        </w:rPr>
        <w:t>ժամկետը</w:t>
      </w:r>
      <w:r w:rsidRPr="00064ADD">
        <w:rPr>
          <w:rFonts w:ascii="GHEA Grapalat" w:hAnsi="GHEA Grapalat" w:cs="Sylfaen"/>
          <w:sz w:val="20"/>
          <w:lang w:val="pt-BR"/>
        </w:rPr>
        <w:t xml:space="preserve"> </w:t>
      </w:r>
      <w:r w:rsidRPr="00064ADD">
        <w:rPr>
          <w:rFonts w:ascii="GHEA Grapalat" w:hAnsi="GHEA Grapalat" w:cs="Sylfaen"/>
          <w:sz w:val="20"/>
        </w:rPr>
        <w:t>լրանալուց</w:t>
      </w:r>
      <w:r w:rsidRPr="00064ADD">
        <w:rPr>
          <w:rFonts w:ascii="GHEA Grapalat" w:hAnsi="GHEA Grapalat" w:cs="Sylfaen"/>
          <w:sz w:val="20"/>
          <w:lang w:val="pt-BR"/>
        </w:rPr>
        <w:t xml:space="preserve"> </w:t>
      </w:r>
      <w:r w:rsidRPr="00064ADD">
        <w:rPr>
          <w:rFonts w:ascii="GHEA Grapalat" w:hAnsi="GHEA Grapalat" w:cs="Sylfaen"/>
          <w:sz w:val="20"/>
        </w:rPr>
        <w:t>առնվազն</w:t>
      </w:r>
      <w:r w:rsidRPr="00064ADD">
        <w:rPr>
          <w:rFonts w:ascii="GHEA Grapalat" w:hAnsi="GHEA Grapalat" w:cs="Sylfaen"/>
          <w:sz w:val="20"/>
          <w:lang w:val="pt-BR"/>
        </w:rPr>
        <w:t xml:space="preserve"> 5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w:t>
      </w:r>
      <w:r w:rsidRPr="00064ADD">
        <w:rPr>
          <w:rFonts w:ascii="GHEA Grapalat" w:hAnsi="GHEA Grapalat" w:cs="Sylfaen"/>
          <w:sz w:val="20"/>
          <w:lang w:val="pt-BR"/>
        </w:rPr>
        <w:t xml:space="preserve"> </w:t>
      </w:r>
      <w:r w:rsidRPr="00064ADD">
        <w:rPr>
          <w:rFonts w:ascii="GHEA Grapalat" w:hAnsi="GHEA Grapalat" w:cs="Sylfaen"/>
          <w:sz w:val="20"/>
        </w:rPr>
        <w:t>առաջ</w:t>
      </w:r>
      <w:r w:rsidRPr="00064ADD">
        <w:rPr>
          <w:rFonts w:ascii="GHEA Grapalat" w:hAnsi="GHEA Grapalat" w:cs="Sylfaen"/>
          <w:sz w:val="20"/>
          <w:lang w:val="pt-BR"/>
        </w:rPr>
        <w:t>: Ընդ որում սույն կետով սահմանված դեպքում ծ</w:t>
      </w:r>
      <w:r w:rsidRPr="00064ADD">
        <w:rPr>
          <w:rFonts w:ascii="GHEA Grapalat" w:hAnsi="GHEA Grapalat" w:cs="Times Armenian"/>
          <w:sz w:val="20"/>
          <w:lang w:val="pt-BR"/>
        </w:rPr>
        <w:t>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Times Armenian"/>
          <w:sz w:val="20"/>
        </w:rPr>
        <w:t>մեկ</w:t>
      </w:r>
      <w:r w:rsidRPr="00064ADD">
        <w:rPr>
          <w:rFonts w:ascii="GHEA Grapalat" w:hAnsi="GHEA Grapalat" w:cs="Times Armenian"/>
          <w:sz w:val="20"/>
          <w:lang w:val="pt-BR"/>
        </w:rPr>
        <w:t xml:space="preserve"> </w:t>
      </w:r>
      <w:r w:rsidRPr="00064ADD">
        <w:rPr>
          <w:rFonts w:ascii="GHEA Grapalat" w:hAnsi="GHEA Grapalat" w:cs="Times Armenian"/>
          <w:sz w:val="20"/>
        </w:rPr>
        <w:t>անգամ</w:t>
      </w:r>
      <w:r w:rsidRPr="00064ADD">
        <w:rPr>
          <w:rFonts w:ascii="GHEA Grapalat" w:hAnsi="GHEA Grapalat" w:cs="Times Armenian"/>
          <w:sz w:val="20"/>
          <w:lang w:val="pt-BR"/>
        </w:rPr>
        <w:t xml:space="preserve"> </w:t>
      </w:r>
      <w:r w:rsidRPr="00064ADD">
        <w:rPr>
          <w:rFonts w:ascii="GHEA Grapalat" w:hAnsi="GHEA Grapalat" w:cs="Sylfaen"/>
          <w:sz w:val="20"/>
          <w:lang w:val="hy-AM"/>
        </w:rPr>
        <w:t>մինչև</w:t>
      </w:r>
      <w:r w:rsidRPr="00064ADD">
        <w:rPr>
          <w:rFonts w:ascii="GHEA Grapalat" w:hAnsi="GHEA Grapalat" w:cs="Sylfaen"/>
          <w:sz w:val="20"/>
          <w:lang w:val="pt-BR"/>
        </w:rPr>
        <w:t xml:space="preserve"> 30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օրով</w:t>
      </w:r>
      <w:r w:rsidRPr="00064ADD">
        <w:rPr>
          <w:rFonts w:ascii="GHEA Grapalat" w:hAnsi="GHEA Grapalat" w:cs="Sylfaen"/>
          <w:sz w:val="20"/>
          <w:lang w:val="pt-BR"/>
        </w:rPr>
        <w:t>, բայց ոչ ավել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4"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4"/>
    </w:p>
    <w:p w14:paraId="2EDB2BFB"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ՀՀ </w:t>
      </w:r>
      <w:r w:rsidRPr="00064ADD">
        <w:rPr>
          <w:rFonts w:ascii="GHEA Grapalat" w:hAnsi="GHEA Grapalat" w:cs="Sylfaen"/>
          <w:sz w:val="20"/>
          <w:lang w:val="hy-AM"/>
        </w:rPr>
        <w:t>դատարաններում</w:t>
      </w:r>
      <w:r w:rsidRPr="00064ADD">
        <w:rPr>
          <w:rFonts w:ascii="GHEA Grapalat" w:hAnsi="GHEA Grapalat"/>
          <w:sz w:val="20"/>
          <w:lang w:val="hy-AM"/>
        </w:rPr>
        <w:t>։</w:t>
      </w:r>
    </w:p>
    <w:p w14:paraId="29331B1F"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77777777"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5C98A781" w14:textId="77777777" w:rsidR="007678FA" w:rsidRPr="00064ADD" w:rsidRDefault="007678FA" w:rsidP="007678FA">
      <w:pPr>
        <w:ind w:firstLine="567"/>
        <w:jc w:val="both"/>
        <w:rPr>
          <w:rFonts w:ascii="GHEA Grapalat" w:hAnsi="GHEA Grapalat"/>
          <w:sz w:val="20"/>
          <w:szCs w:val="20"/>
          <w:lang w:val="hy-AM" w:eastAsia="ru-RU"/>
        </w:rPr>
      </w:pPr>
      <w:r w:rsidRPr="00064ADD">
        <w:rPr>
          <w:rStyle w:val="af6"/>
          <w:rFonts w:ascii="GHEA Grapalat" w:hAnsi="GHEA Grapalat"/>
          <w:color w:val="FFFFFF"/>
          <w:sz w:val="20"/>
          <w:szCs w:val="20"/>
          <w:lang w:val="hy-AM" w:eastAsia="ru-RU"/>
        </w:rPr>
        <w:footnoteReference w:id="16"/>
      </w: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232"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8"/>
        <w:gridCol w:w="1410"/>
        <w:gridCol w:w="2071"/>
        <w:gridCol w:w="898"/>
        <w:gridCol w:w="1044"/>
        <w:gridCol w:w="1044"/>
        <w:gridCol w:w="806"/>
        <w:gridCol w:w="1621"/>
      </w:tblGrid>
      <w:tr w:rsidR="007678FA" w:rsidRPr="00064ADD" w14:paraId="316995FE" w14:textId="77777777" w:rsidTr="0097207F">
        <w:tc>
          <w:tcPr>
            <w:tcW w:w="10232" w:type="dxa"/>
            <w:gridSpan w:val="8"/>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7678FA" w:rsidRPr="00064ADD" w14:paraId="7C429E08" w14:textId="77777777" w:rsidTr="0097207F">
        <w:trPr>
          <w:trHeight w:val="219"/>
        </w:trPr>
        <w:tc>
          <w:tcPr>
            <w:tcW w:w="1325" w:type="dxa"/>
            <w:vMerge w:val="restart"/>
            <w:vAlign w:val="center"/>
          </w:tcPr>
          <w:p w14:paraId="3AAC09D7" w14:textId="77777777" w:rsidR="007678FA" w:rsidRPr="00064ADD" w:rsidRDefault="007678FA" w:rsidP="00E53C12">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394" w:type="dxa"/>
            <w:vMerge w:val="restart"/>
            <w:vAlign w:val="center"/>
          </w:tcPr>
          <w:p w14:paraId="75024B67" w14:textId="77777777" w:rsidR="007678FA" w:rsidRPr="00064ADD" w:rsidRDefault="007678FA" w:rsidP="00E53C12">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2046"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1286" w:type="dxa"/>
            <w:vMerge w:val="restart"/>
            <w:vAlign w:val="center"/>
          </w:tcPr>
          <w:p w14:paraId="310DC7B9" w14:textId="77777777" w:rsidR="007678FA" w:rsidRPr="00064ADD" w:rsidRDefault="007678FA" w:rsidP="00E53C12">
            <w:pPr>
              <w:jc w:val="center"/>
              <w:rPr>
                <w:rFonts w:ascii="GHEA Grapalat" w:hAnsi="GHEA Grapalat"/>
                <w:sz w:val="18"/>
              </w:rPr>
            </w:pPr>
            <w:r w:rsidRPr="00064ADD">
              <w:rPr>
                <w:rFonts w:ascii="GHEA Grapalat" w:hAnsi="GHEA Grapalat"/>
                <w:sz w:val="18"/>
              </w:rPr>
              <w:t>չափման միավորը</w:t>
            </w:r>
          </w:p>
        </w:tc>
        <w:tc>
          <w:tcPr>
            <w:tcW w:w="1033" w:type="dxa"/>
            <w:vMerge w:val="restart"/>
            <w:vAlign w:val="center"/>
          </w:tcPr>
          <w:p w14:paraId="78B3BF2C"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1033" w:type="dxa"/>
            <w:vMerge w:val="restart"/>
            <w:vAlign w:val="center"/>
          </w:tcPr>
          <w:p w14:paraId="22B9F951"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2115"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7678FA" w:rsidRPr="00064ADD" w14:paraId="0821B6AA" w14:textId="77777777" w:rsidTr="0097207F">
        <w:trPr>
          <w:trHeight w:val="445"/>
        </w:trPr>
        <w:tc>
          <w:tcPr>
            <w:tcW w:w="1325" w:type="dxa"/>
            <w:vMerge/>
            <w:vAlign w:val="center"/>
          </w:tcPr>
          <w:p w14:paraId="22B5A240" w14:textId="77777777" w:rsidR="007678FA" w:rsidRPr="00064ADD" w:rsidRDefault="007678FA" w:rsidP="00E53C12">
            <w:pPr>
              <w:jc w:val="center"/>
              <w:rPr>
                <w:rFonts w:ascii="GHEA Grapalat" w:hAnsi="GHEA Grapalat"/>
                <w:sz w:val="18"/>
              </w:rPr>
            </w:pPr>
          </w:p>
        </w:tc>
        <w:tc>
          <w:tcPr>
            <w:tcW w:w="1394" w:type="dxa"/>
            <w:vMerge/>
            <w:vAlign w:val="center"/>
          </w:tcPr>
          <w:p w14:paraId="2D1E4924" w14:textId="77777777" w:rsidR="007678FA" w:rsidRPr="00064ADD" w:rsidRDefault="007678FA" w:rsidP="00E53C12">
            <w:pPr>
              <w:jc w:val="center"/>
              <w:rPr>
                <w:rFonts w:ascii="GHEA Grapalat" w:hAnsi="GHEA Grapalat"/>
                <w:sz w:val="18"/>
              </w:rPr>
            </w:pPr>
          </w:p>
        </w:tc>
        <w:tc>
          <w:tcPr>
            <w:tcW w:w="2046" w:type="dxa"/>
            <w:vMerge/>
            <w:vAlign w:val="center"/>
          </w:tcPr>
          <w:p w14:paraId="7DE8C663" w14:textId="77777777" w:rsidR="007678FA" w:rsidRPr="00064ADD" w:rsidRDefault="007678FA" w:rsidP="00E53C12">
            <w:pPr>
              <w:jc w:val="center"/>
              <w:rPr>
                <w:rFonts w:ascii="GHEA Grapalat" w:hAnsi="GHEA Grapalat"/>
                <w:sz w:val="18"/>
              </w:rPr>
            </w:pPr>
          </w:p>
        </w:tc>
        <w:tc>
          <w:tcPr>
            <w:tcW w:w="1286" w:type="dxa"/>
            <w:vMerge/>
            <w:vAlign w:val="center"/>
          </w:tcPr>
          <w:p w14:paraId="660FBBC6" w14:textId="77777777" w:rsidR="007678FA" w:rsidRPr="00064ADD" w:rsidRDefault="007678FA" w:rsidP="00E53C12">
            <w:pPr>
              <w:jc w:val="center"/>
              <w:rPr>
                <w:rFonts w:ascii="GHEA Grapalat" w:hAnsi="GHEA Grapalat"/>
                <w:sz w:val="18"/>
              </w:rPr>
            </w:pPr>
          </w:p>
        </w:tc>
        <w:tc>
          <w:tcPr>
            <w:tcW w:w="1033" w:type="dxa"/>
            <w:vMerge/>
            <w:vAlign w:val="center"/>
          </w:tcPr>
          <w:p w14:paraId="04A385DB" w14:textId="77777777" w:rsidR="007678FA" w:rsidRPr="00064ADD" w:rsidRDefault="007678FA" w:rsidP="00E53C12">
            <w:pPr>
              <w:jc w:val="center"/>
              <w:rPr>
                <w:rFonts w:ascii="GHEA Grapalat" w:hAnsi="GHEA Grapalat"/>
                <w:sz w:val="18"/>
              </w:rPr>
            </w:pPr>
          </w:p>
        </w:tc>
        <w:tc>
          <w:tcPr>
            <w:tcW w:w="1033" w:type="dxa"/>
            <w:vMerge/>
            <w:vAlign w:val="center"/>
          </w:tcPr>
          <w:p w14:paraId="1052DDC1" w14:textId="77777777" w:rsidR="007678FA" w:rsidRPr="00064ADD" w:rsidRDefault="007678FA" w:rsidP="00E53C12">
            <w:pPr>
              <w:jc w:val="center"/>
              <w:rPr>
                <w:rFonts w:ascii="GHEA Grapalat" w:hAnsi="GHEA Grapalat"/>
                <w:sz w:val="18"/>
              </w:rPr>
            </w:pPr>
          </w:p>
        </w:tc>
        <w:tc>
          <w:tcPr>
            <w:tcW w:w="798" w:type="dxa"/>
            <w:vAlign w:val="center"/>
          </w:tcPr>
          <w:p w14:paraId="5611FB9F" w14:textId="77777777"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1317" w:type="dxa"/>
            <w:vAlign w:val="center"/>
          </w:tcPr>
          <w:p w14:paraId="0AEED9AF" w14:textId="77777777"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97207F" w:rsidRPr="00064ADD" w14:paraId="33431C00" w14:textId="77777777" w:rsidTr="0097207F">
        <w:trPr>
          <w:trHeight w:val="3266"/>
        </w:trPr>
        <w:tc>
          <w:tcPr>
            <w:tcW w:w="1325" w:type="dxa"/>
            <w:vAlign w:val="center"/>
          </w:tcPr>
          <w:p w14:paraId="1069520E" w14:textId="7FB81F20" w:rsidR="0097207F" w:rsidRPr="00064ADD" w:rsidRDefault="0097207F" w:rsidP="00E53C12">
            <w:pPr>
              <w:jc w:val="center"/>
              <w:rPr>
                <w:rFonts w:ascii="GHEA Grapalat" w:hAnsi="GHEA Grapalat"/>
                <w:sz w:val="20"/>
              </w:rPr>
            </w:pPr>
            <w:r w:rsidRPr="0004740A">
              <w:rPr>
                <w:rFonts w:ascii="GHEA Grapalat" w:hAnsi="GHEA Grapalat" w:cs="Sylfaen"/>
                <w:sz w:val="20"/>
                <w:szCs w:val="20"/>
                <w:lang w:val="pt-BR"/>
              </w:rPr>
              <w:t>1</w:t>
            </w:r>
          </w:p>
        </w:tc>
        <w:tc>
          <w:tcPr>
            <w:tcW w:w="1394" w:type="dxa"/>
            <w:vAlign w:val="center"/>
          </w:tcPr>
          <w:p w14:paraId="337DA2B3" w14:textId="4359FE5C" w:rsidR="0097207F" w:rsidRPr="00064ADD" w:rsidRDefault="0097207F" w:rsidP="00435780">
            <w:pPr>
              <w:jc w:val="center"/>
              <w:rPr>
                <w:rFonts w:ascii="GHEA Grapalat" w:hAnsi="GHEA Grapalat"/>
                <w:sz w:val="20"/>
              </w:rPr>
            </w:pPr>
            <w:r w:rsidRPr="0004740A">
              <w:rPr>
                <w:rFonts w:ascii="GHEA Grapalat" w:hAnsi="GHEA Grapalat" w:cs="Sylfaen"/>
                <w:sz w:val="18"/>
                <w:szCs w:val="18"/>
                <w:lang w:val="pt-BR"/>
              </w:rPr>
              <w:t>79221300</w:t>
            </w:r>
          </w:p>
        </w:tc>
        <w:tc>
          <w:tcPr>
            <w:tcW w:w="2046" w:type="dxa"/>
            <w:vAlign w:val="center"/>
          </w:tcPr>
          <w:p w14:paraId="2AD9A9B0" w14:textId="77777777" w:rsidR="0097207F" w:rsidRDefault="0097207F" w:rsidP="00E53C12">
            <w:pPr>
              <w:jc w:val="center"/>
              <w:rPr>
                <w:rFonts w:ascii="GHEA Grapalat" w:hAnsi="GHEA Grapalat" w:cs="Sylfaen"/>
                <w:sz w:val="18"/>
                <w:szCs w:val="18"/>
                <w:lang w:val="pt-BR"/>
              </w:rPr>
            </w:pPr>
            <w:r w:rsidRPr="0004740A">
              <w:rPr>
                <w:rFonts w:ascii="GHEA Grapalat" w:hAnsi="GHEA Grapalat" w:cs="Sylfaen"/>
                <w:sz w:val="18"/>
                <w:szCs w:val="18"/>
                <w:lang w:val="pt-BR"/>
              </w:rPr>
              <w:t>ՄԱՔՍԱՅԻՆ ՆԵՐԿԱՅԱՑՈՒՑՉԱԿԱՆ (ԲՐՈՔԵՐԱԿԱՆ) ծառայություններ</w:t>
            </w:r>
          </w:p>
          <w:p w14:paraId="75D78F08" w14:textId="616A6342" w:rsidR="0097207F" w:rsidRPr="0097207F" w:rsidRDefault="0097207F" w:rsidP="0097207F">
            <w:pPr>
              <w:jc w:val="center"/>
              <w:rPr>
                <w:rFonts w:ascii="GHEA Grapalat" w:hAnsi="GHEA Grapalat"/>
                <w:sz w:val="20"/>
                <w:lang w:val="pt-BR"/>
              </w:rPr>
            </w:pPr>
            <w:r w:rsidRPr="0004740A">
              <w:rPr>
                <w:rFonts w:ascii="GHEA Grapalat" w:hAnsi="GHEA Grapalat" w:cs="Sylfaen"/>
                <w:sz w:val="18"/>
                <w:szCs w:val="18"/>
                <w:lang w:val="pt-BR"/>
              </w:rPr>
              <w:t xml:space="preserve">տեխնիկական բնութագիրը կցված է </w:t>
            </w:r>
            <w:r>
              <w:rPr>
                <w:rFonts w:ascii="GHEA Grapalat" w:hAnsi="GHEA Grapalat" w:cs="Sylfaen"/>
                <w:sz w:val="18"/>
                <w:szCs w:val="18"/>
                <w:lang w:val="pt-BR"/>
              </w:rPr>
              <w:t>հավելված 1.1</w:t>
            </w:r>
            <w:r w:rsidR="00701708">
              <w:rPr>
                <w:rFonts w:ascii="GHEA Grapalat" w:hAnsi="GHEA Grapalat" w:cs="Sylfaen"/>
                <w:sz w:val="18"/>
                <w:szCs w:val="18"/>
                <w:lang w:val="pt-BR"/>
              </w:rPr>
              <w:t xml:space="preserve"> </w:t>
            </w:r>
            <w:r>
              <w:rPr>
                <w:rFonts w:ascii="GHEA Grapalat" w:hAnsi="GHEA Grapalat" w:cs="Sylfaen"/>
                <w:sz w:val="18"/>
                <w:szCs w:val="18"/>
                <w:lang w:val="pt-BR"/>
              </w:rPr>
              <w:t>-ում</w:t>
            </w:r>
          </w:p>
        </w:tc>
        <w:tc>
          <w:tcPr>
            <w:tcW w:w="1286" w:type="dxa"/>
            <w:vAlign w:val="center"/>
          </w:tcPr>
          <w:p w14:paraId="69971639" w14:textId="186BAF94" w:rsidR="0097207F" w:rsidRPr="0097207F" w:rsidRDefault="0097207F" w:rsidP="00E53C12">
            <w:pPr>
              <w:jc w:val="center"/>
              <w:rPr>
                <w:rFonts w:ascii="GHEA Grapalat" w:hAnsi="GHEA Grapalat"/>
                <w:sz w:val="20"/>
                <w:lang w:val="pt-BR"/>
              </w:rPr>
            </w:pPr>
            <w:r w:rsidRPr="0004740A">
              <w:rPr>
                <w:rFonts w:ascii="GHEA Grapalat" w:hAnsi="GHEA Grapalat" w:cs="Sylfaen"/>
                <w:sz w:val="18"/>
                <w:szCs w:val="18"/>
                <w:lang w:val="pt-BR"/>
              </w:rPr>
              <w:t>հատ</w:t>
            </w:r>
          </w:p>
        </w:tc>
        <w:tc>
          <w:tcPr>
            <w:tcW w:w="1033" w:type="dxa"/>
            <w:vAlign w:val="center"/>
          </w:tcPr>
          <w:p w14:paraId="643C6D55" w14:textId="64868A12" w:rsidR="0097207F" w:rsidRPr="00064ADD" w:rsidRDefault="0097207F" w:rsidP="00E53C12">
            <w:pPr>
              <w:jc w:val="center"/>
              <w:rPr>
                <w:rFonts w:ascii="GHEA Grapalat" w:hAnsi="GHEA Grapalat"/>
                <w:sz w:val="20"/>
              </w:rPr>
            </w:pPr>
          </w:p>
        </w:tc>
        <w:tc>
          <w:tcPr>
            <w:tcW w:w="1033" w:type="dxa"/>
            <w:vAlign w:val="center"/>
          </w:tcPr>
          <w:p w14:paraId="7D3B53E8" w14:textId="79FB2A25" w:rsidR="0097207F" w:rsidRPr="00435780" w:rsidRDefault="001E6960" w:rsidP="00E53C12">
            <w:pPr>
              <w:jc w:val="center"/>
              <w:rPr>
                <w:rFonts w:ascii="GHEA Grapalat" w:hAnsi="GHEA Grapalat"/>
                <w:sz w:val="20"/>
                <w:lang w:val="hy-AM"/>
              </w:rPr>
            </w:pPr>
            <w:r>
              <w:rPr>
                <w:rFonts w:ascii="GHEA Grapalat" w:hAnsi="GHEA Grapalat"/>
                <w:sz w:val="20"/>
                <w:lang w:val="hy-AM"/>
              </w:rPr>
              <w:t>55</w:t>
            </w:r>
          </w:p>
        </w:tc>
        <w:tc>
          <w:tcPr>
            <w:tcW w:w="798" w:type="dxa"/>
            <w:textDirection w:val="btLr"/>
            <w:vAlign w:val="center"/>
          </w:tcPr>
          <w:p w14:paraId="680ED90D" w14:textId="3446CBDA" w:rsidR="0097207F" w:rsidRPr="0097207F" w:rsidRDefault="0097207F" w:rsidP="00E53C12">
            <w:pPr>
              <w:jc w:val="center"/>
              <w:rPr>
                <w:rFonts w:ascii="GHEA Grapalat" w:hAnsi="GHEA Grapalat"/>
                <w:sz w:val="18"/>
                <w:szCs w:val="18"/>
              </w:rPr>
            </w:pPr>
            <w:r w:rsidRPr="0097207F">
              <w:rPr>
                <w:rFonts w:ascii="GHEA Grapalat" w:hAnsi="GHEA Grapalat" w:cs="Calibri"/>
                <w:color w:val="000000"/>
                <w:sz w:val="18"/>
                <w:szCs w:val="18"/>
              </w:rPr>
              <w:t>Ք.Երևան Տիտոգրադյան 14/10</w:t>
            </w:r>
          </w:p>
        </w:tc>
        <w:tc>
          <w:tcPr>
            <w:tcW w:w="1317" w:type="dxa"/>
            <w:vAlign w:val="center"/>
          </w:tcPr>
          <w:p w14:paraId="1CA9A59C" w14:textId="00CA5F83" w:rsidR="0097207F" w:rsidRPr="0097207F" w:rsidRDefault="0097207F" w:rsidP="00180BEA">
            <w:pPr>
              <w:jc w:val="center"/>
              <w:rPr>
                <w:rFonts w:ascii="GHEA Grapalat" w:hAnsi="GHEA Grapalat"/>
                <w:sz w:val="18"/>
                <w:szCs w:val="18"/>
              </w:rPr>
            </w:pPr>
            <w:r w:rsidRPr="0097207F">
              <w:rPr>
                <w:rFonts w:ascii="GHEA Grapalat" w:hAnsi="GHEA Grapalat" w:cs="Calibri"/>
                <w:color w:val="000000"/>
                <w:sz w:val="18"/>
                <w:szCs w:val="18"/>
              </w:rPr>
              <w:t>Ծառայությունները պետք է մատուցվեն ըստ պատվիրատուի պահանջի սույն պայմանագիրն ուժ</w:t>
            </w:r>
            <w:r>
              <w:rPr>
                <w:rFonts w:ascii="GHEA Grapalat" w:hAnsi="GHEA Grapalat" w:cs="Calibri"/>
                <w:color w:val="000000"/>
                <w:sz w:val="18"/>
                <w:szCs w:val="18"/>
              </w:rPr>
              <w:t>ի մեջ մտնել</w:t>
            </w:r>
            <w:r w:rsidR="00435780">
              <w:rPr>
                <w:rFonts w:ascii="GHEA Grapalat" w:hAnsi="GHEA Grapalat" w:cs="Calibri"/>
                <w:color w:val="000000"/>
                <w:sz w:val="18"/>
                <w:szCs w:val="18"/>
              </w:rPr>
              <w:t>ու օրվանից մինչև 202</w:t>
            </w:r>
            <w:r w:rsidR="00180BEA">
              <w:rPr>
                <w:rFonts w:ascii="GHEA Grapalat" w:hAnsi="GHEA Grapalat" w:cs="Calibri"/>
                <w:color w:val="000000"/>
                <w:sz w:val="18"/>
                <w:szCs w:val="18"/>
                <w:lang w:val="hy-AM"/>
              </w:rPr>
              <w:t>5</w:t>
            </w:r>
            <w:r w:rsidRPr="0097207F">
              <w:rPr>
                <w:rFonts w:ascii="GHEA Grapalat" w:hAnsi="GHEA Grapalat" w:cs="Calibri"/>
                <w:color w:val="000000"/>
                <w:sz w:val="18"/>
                <w:szCs w:val="18"/>
              </w:rPr>
              <w:t>թ-ի դեկտեմբերի 25-ը,</w:t>
            </w:r>
          </w:p>
        </w:tc>
      </w:tr>
    </w:tbl>
    <w:p w14:paraId="745924B3" w14:textId="77777777" w:rsidR="007678FA" w:rsidRPr="00064ADD" w:rsidRDefault="007678FA" w:rsidP="007678FA">
      <w:pPr>
        <w:jc w:val="center"/>
        <w:rPr>
          <w:rFonts w:ascii="GHEA Grapalat" w:hAnsi="GHEA Grapalat"/>
          <w:sz w:val="20"/>
        </w:rPr>
      </w:pPr>
    </w:p>
    <w:p w14:paraId="0AA687F0" w14:textId="77777777" w:rsidR="00424776" w:rsidRPr="00424776" w:rsidRDefault="007678FA" w:rsidP="00424776">
      <w:pPr>
        <w:ind w:left="567" w:hanging="141"/>
        <w:rPr>
          <w:rFonts w:ascii="GHEA Grapalat" w:hAnsi="GHEA Grapalat" w:cs="Sylfaen"/>
          <w:b/>
          <w:i/>
          <w:sz w:val="20"/>
          <w:szCs w:val="20"/>
          <w:lang w:val="hy-AM"/>
        </w:rPr>
      </w:pPr>
      <w:r w:rsidRPr="00064ADD">
        <w:rPr>
          <w:rFonts w:ascii="GHEA Grapalat" w:hAnsi="GHEA Grapalat"/>
          <w:sz w:val="20"/>
        </w:rPr>
        <w:t xml:space="preserve"> </w:t>
      </w:r>
      <w:r w:rsidR="00424776" w:rsidRPr="00424776">
        <w:rPr>
          <w:rFonts w:ascii="GHEA Grapalat" w:hAnsi="GHEA Grapalat" w:cs="Sylfaen"/>
          <w:b/>
          <w:i/>
          <w:sz w:val="20"/>
          <w:szCs w:val="20"/>
          <w:highlight w:val="yellow"/>
          <w:lang w:val="hy-AM"/>
        </w:rPr>
        <w:t>*</w:t>
      </w:r>
      <w:r w:rsidR="00424776" w:rsidRPr="00424776">
        <w:rPr>
          <w:rFonts w:ascii="GHEA Grapalat" w:hAnsi="GHEA Grapalat" w:cs="Sylfaen"/>
          <w:b/>
          <w:i/>
          <w:sz w:val="20"/>
          <w:szCs w:val="20"/>
          <w:highlight w:val="yellow"/>
          <w:lang w:val="pt-BR"/>
        </w:rPr>
        <w:t xml:space="preserve">Դեղերի և բժշկական պարագաների </w:t>
      </w:r>
      <w:r w:rsidR="00424776" w:rsidRPr="00424776">
        <w:rPr>
          <w:rFonts w:ascii="GHEA Grapalat" w:hAnsi="GHEA Grapalat" w:cs="Sylfaen"/>
          <w:b/>
          <w:i/>
          <w:sz w:val="20"/>
          <w:szCs w:val="20"/>
          <w:highlight w:val="yellow"/>
          <w:lang w:val="hy-AM"/>
        </w:rPr>
        <w:t>ներմուծման և արտահանման մաքսային հայտարարագրման   առնվազն 3-5 տարվա փորձ։</w:t>
      </w:r>
    </w:p>
    <w:p w14:paraId="1AE1D45A" w14:textId="16F946A0" w:rsidR="007678FA" w:rsidRPr="00424776" w:rsidRDefault="007678FA" w:rsidP="007678FA">
      <w:pPr>
        <w:jc w:val="both"/>
        <w:rPr>
          <w:rFonts w:ascii="GHEA Grapalat" w:hAnsi="GHEA Grapalat" w:cs="Sylfaen"/>
          <w:i/>
          <w:sz w:val="18"/>
          <w:szCs w:val="18"/>
          <w:lang w:val="hy-AM"/>
        </w:rPr>
      </w:pPr>
    </w:p>
    <w:p w14:paraId="48EA1150" w14:textId="77777777" w:rsidR="0097207F" w:rsidRPr="003D437A" w:rsidRDefault="0097207F" w:rsidP="0097207F">
      <w:pPr>
        <w:jc w:val="center"/>
        <w:rPr>
          <w:rFonts w:ascii="GHEA Grapalat" w:hAnsi="GHEA Grapalat" w:cs="Sylfaen"/>
          <w:b/>
          <w:bCs/>
          <w:sz w:val="20"/>
          <w:szCs w:val="20"/>
          <w:lang w:val="pt-BR"/>
        </w:rPr>
      </w:pPr>
      <w:r w:rsidRPr="00741E4A">
        <w:rPr>
          <w:rFonts w:ascii="GHEA Grapalat" w:hAnsi="GHEA Grapalat" w:cs="Sylfaen"/>
          <w:b/>
          <w:bCs/>
          <w:sz w:val="20"/>
          <w:szCs w:val="20"/>
          <w:lang w:val="hy-AM"/>
        </w:rPr>
        <w:t>Տեխնիկական</w:t>
      </w:r>
      <w:r w:rsidRPr="003D437A">
        <w:rPr>
          <w:rFonts w:ascii="GHEA Grapalat" w:hAnsi="GHEA Grapalat" w:cs="Sylfaen"/>
          <w:b/>
          <w:bCs/>
          <w:sz w:val="20"/>
          <w:szCs w:val="20"/>
          <w:lang w:val="pt-BR"/>
        </w:rPr>
        <w:t xml:space="preserve"> </w:t>
      </w:r>
      <w:r w:rsidRPr="00741E4A">
        <w:rPr>
          <w:rFonts w:ascii="GHEA Grapalat" w:hAnsi="GHEA Grapalat" w:cs="Sylfaen"/>
          <w:b/>
          <w:bCs/>
          <w:sz w:val="20"/>
          <w:szCs w:val="20"/>
          <w:lang w:val="hy-AM"/>
        </w:rPr>
        <w:t>բնութագիր</w:t>
      </w:r>
    </w:p>
    <w:p w14:paraId="56A6F8D0" w14:textId="77777777" w:rsidR="0097207F" w:rsidRPr="003D437A" w:rsidRDefault="0097207F" w:rsidP="0097207F">
      <w:pPr>
        <w:jc w:val="center"/>
        <w:rPr>
          <w:rFonts w:ascii="GHEA Grapalat" w:hAnsi="GHEA Grapalat" w:cs="Sylfaen"/>
          <w:sz w:val="20"/>
          <w:szCs w:val="20"/>
          <w:lang w:val="pt-BR"/>
        </w:rPr>
      </w:pPr>
      <w:r w:rsidRPr="00741E4A">
        <w:rPr>
          <w:rFonts w:ascii="GHEA Grapalat" w:hAnsi="GHEA Grapalat" w:cs="Sylfaen"/>
          <w:sz w:val="20"/>
          <w:szCs w:val="20"/>
          <w:lang w:val="hy-AM"/>
        </w:rPr>
        <w:t>ՄԱՔՍԱՅԻՆ</w:t>
      </w:r>
      <w:r w:rsidRPr="003D437A">
        <w:rPr>
          <w:rFonts w:ascii="GHEA Grapalat" w:hAnsi="GHEA Grapalat" w:cs="Sylfaen"/>
          <w:sz w:val="20"/>
          <w:szCs w:val="20"/>
          <w:lang w:val="pt-BR"/>
        </w:rPr>
        <w:t xml:space="preserve"> </w:t>
      </w:r>
      <w:r w:rsidRPr="00741E4A">
        <w:rPr>
          <w:rFonts w:ascii="GHEA Grapalat" w:hAnsi="GHEA Grapalat" w:cs="Sylfaen"/>
          <w:sz w:val="20"/>
          <w:szCs w:val="20"/>
          <w:lang w:val="hy-AM"/>
        </w:rPr>
        <w:t>ՆԵՐԿԱՅԱՑՈՒՑՉԱԿԱՆ</w:t>
      </w:r>
      <w:r w:rsidRPr="003D437A">
        <w:rPr>
          <w:rFonts w:ascii="GHEA Grapalat" w:hAnsi="GHEA Grapalat" w:cs="Sylfaen"/>
          <w:sz w:val="20"/>
          <w:szCs w:val="20"/>
          <w:lang w:val="pt-BR"/>
        </w:rPr>
        <w:t xml:space="preserve"> (</w:t>
      </w:r>
      <w:r w:rsidRPr="00741E4A">
        <w:rPr>
          <w:rFonts w:ascii="GHEA Grapalat" w:hAnsi="GHEA Grapalat" w:cs="Sylfaen"/>
          <w:sz w:val="20"/>
          <w:szCs w:val="20"/>
          <w:lang w:val="hy-AM"/>
        </w:rPr>
        <w:t>ԲՐՈՔԵՐԱԿԱՆ</w:t>
      </w:r>
      <w:r w:rsidRPr="003D437A">
        <w:rPr>
          <w:rFonts w:ascii="GHEA Grapalat" w:hAnsi="GHEA Grapalat" w:cs="Sylfaen"/>
          <w:sz w:val="20"/>
          <w:szCs w:val="20"/>
          <w:lang w:val="pt-BR"/>
        </w:rPr>
        <w:t xml:space="preserve">) </w:t>
      </w:r>
      <w:r w:rsidRPr="00741E4A">
        <w:rPr>
          <w:rFonts w:ascii="GHEA Grapalat" w:hAnsi="GHEA Grapalat" w:cs="Sylfaen"/>
          <w:sz w:val="20"/>
          <w:szCs w:val="20"/>
          <w:lang w:val="hy-AM"/>
        </w:rPr>
        <w:t>ծառայությունների</w:t>
      </w:r>
      <w:r w:rsidRPr="003D437A">
        <w:rPr>
          <w:rFonts w:ascii="GHEA Grapalat" w:hAnsi="GHEA Grapalat" w:cs="Sylfaen"/>
          <w:sz w:val="20"/>
          <w:szCs w:val="20"/>
          <w:lang w:val="pt-BR"/>
        </w:rPr>
        <w:t xml:space="preserve"> </w:t>
      </w:r>
    </w:p>
    <w:p w14:paraId="5EA419BA" w14:textId="77777777" w:rsidR="0097207F" w:rsidRPr="003D437A" w:rsidRDefault="0097207F" w:rsidP="0097207F">
      <w:pPr>
        <w:jc w:val="center"/>
        <w:rPr>
          <w:rFonts w:ascii="GHEA Grapalat" w:hAnsi="GHEA Grapalat" w:cs="Sylfaen"/>
          <w:sz w:val="20"/>
          <w:szCs w:val="20"/>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10"/>
      </w:tblGrid>
      <w:tr w:rsidR="0097207F" w:rsidRPr="001E6960" w14:paraId="485202F2" w14:textId="77777777" w:rsidTr="005F033E">
        <w:trPr>
          <w:trHeight w:val="1986"/>
        </w:trPr>
        <w:tc>
          <w:tcPr>
            <w:tcW w:w="15507" w:type="dxa"/>
            <w:tcBorders>
              <w:top w:val="single" w:sz="4" w:space="0" w:color="auto"/>
              <w:left w:val="single" w:sz="4" w:space="0" w:color="auto"/>
              <w:right w:val="single" w:sz="4" w:space="0" w:color="auto"/>
            </w:tcBorders>
          </w:tcPr>
          <w:p w14:paraId="587BF06D" w14:textId="77777777" w:rsidR="0097207F" w:rsidRPr="0004740A" w:rsidRDefault="0097207F" w:rsidP="005F033E">
            <w:pPr>
              <w:ind w:firstLine="720"/>
              <w:jc w:val="both"/>
              <w:rPr>
                <w:rFonts w:ascii="GHEA Grapalat" w:hAnsi="GHEA Grapalat" w:cs="Sylfaen"/>
                <w:sz w:val="18"/>
                <w:szCs w:val="18"/>
                <w:lang w:val="pt-BR"/>
              </w:rPr>
            </w:pPr>
          </w:p>
          <w:p w14:paraId="65737F0F" w14:textId="77777777" w:rsidR="00424776" w:rsidRPr="00424776" w:rsidRDefault="00424776" w:rsidP="00424776">
            <w:pPr>
              <w:ind w:firstLine="720"/>
              <w:jc w:val="both"/>
              <w:rPr>
                <w:rFonts w:ascii="GHEA Grapalat" w:hAnsi="GHEA Grapalat" w:cs="Sylfaen"/>
                <w:sz w:val="18"/>
                <w:szCs w:val="18"/>
                <w:lang w:val="pt-BR"/>
              </w:rPr>
            </w:pPr>
            <w:r w:rsidRPr="00424776">
              <w:rPr>
                <w:rFonts w:ascii="GHEA Grapalat" w:hAnsi="GHEA Grapalat" w:cs="Sylfaen"/>
                <w:sz w:val="18"/>
                <w:szCs w:val="18"/>
                <w:lang w:val="pt-BR"/>
              </w:rPr>
              <w:t>ՀՀ առողջապահության նախարարության և ՀՀ ԱՆ  Դեղերի և բժշկական պարագաների ապահովման ազգային կենտրոն ՊՈԱԿ-ի անվամբ, ինչպես նաև այն կազմակերպությունների անունով, որոնք լիազորում են ՀՀ ԱՆ ԴԲՊԱԱԿ ՊՈԱԿ-ին  ՀՀ ներմուծվող և արտահանվող ապրանքների մաքսային ձևակերպում, համաձայն Մաքսային կարգավորման մասին ՀՀ օրենքի և եվրասիական  տնտեսական  միության  մաքսային     օրենսգրքի:</w:t>
            </w:r>
          </w:p>
          <w:p w14:paraId="1ADE6281" w14:textId="77777777" w:rsidR="00424776" w:rsidRPr="00424776" w:rsidRDefault="00424776" w:rsidP="00424776">
            <w:pPr>
              <w:ind w:firstLine="720"/>
              <w:jc w:val="both"/>
              <w:rPr>
                <w:rFonts w:ascii="GHEA Grapalat" w:hAnsi="GHEA Grapalat" w:cs="Sylfaen"/>
                <w:sz w:val="18"/>
                <w:szCs w:val="18"/>
                <w:lang w:val="pt-BR"/>
              </w:rPr>
            </w:pPr>
            <w:r w:rsidRPr="00424776">
              <w:rPr>
                <w:rFonts w:ascii="GHEA Grapalat" w:hAnsi="GHEA Grapalat" w:cs="Sylfaen"/>
                <w:sz w:val="18"/>
                <w:szCs w:val="18"/>
                <w:lang w:val="pt-BR"/>
              </w:rPr>
              <w:t>Ապրանքների հայտարարագրում՝</w:t>
            </w:r>
          </w:p>
          <w:p w14:paraId="56DBA073" w14:textId="2B007456" w:rsidR="0097207F" w:rsidRDefault="00424776" w:rsidP="00424776">
            <w:pPr>
              <w:ind w:firstLine="720"/>
              <w:jc w:val="both"/>
              <w:rPr>
                <w:rFonts w:ascii="GHEA Grapalat" w:hAnsi="GHEA Grapalat" w:cs="Sylfaen"/>
                <w:sz w:val="18"/>
                <w:szCs w:val="18"/>
                <w:lang w:val="pt-BR"/>
              </w:rPr>
            </w:pPr>
            <w:r w:rsidRPr="00424776">
              <w:rPr>
                <w:rFonts w:ascii="GHEA Grapalat" w:hAnsi="GHEA Grapalat" w:cs="Sylfaen"/>
                <w:sz w:val="18"/>
                <w:szCs w:val="18"/>
                <w:lang w:val="pt-BR"/>
              </w:rPr>
              <w:t>Բեռների նախնական զննման ընթացքում  մասնակցություն, որպես Ընկերություն լիազորված ներկայացուցիչ, բեռների նույնականացում՝ ըստ հաշիվ-ապրանքագրերի (եթե ապրանքների փաթեթավորումը կամ դասավորվածությունը թույլատրում է) և բեռների բաց թողնման ընթացքում համապատասխան լիազորությունների իրականացում: Թույլտվությունների</w:t>
            </w:r>
            <w:r>
              <w:rPr>
                <w:rFonts w:ascii="GHEA Grapalat" w:hAnsi="GHEA Grapalat" w:cs="Sylfaen"/>
                <w:sz w:val="18"/>
                <w:szCs w:val="18"/>
                <w:lang w:val="pt-BR"/>
              </w:rPr>
              <w:t xml:space="preserve"> և այլ փաստաթղթերի ստացում:</w:t>
            </w:r>
            <w:r>
              <w:rPr>
                <w:rFonts w:ascii="GHEA Grapalat" w:hAnsi="GHEA Grapalat" w:cs="Sylfaen"/>
                <w:sz w:val="18"/>
                <w:szCs w:val="18"/>
                <w:lang w:val="hy-AM"/>
              </w:rPr>
              <w:t xml:space="preserve"> </w:t>
            </w:r>
            <w:r>
              <w:rPr>
                <w:rFonts w:ascii="GHEA Grapalat" w:hAnsi="GHEA Grapalat" w:cs="Sylfaen"/>
                <w:sz w:val="18"/>
                <w:szCs w:val="18"/>
                <w:lang w:val="pt-BR"/>
              </w:rPr>
              <w:t xml:space="preserve">Բեռի </w:t>
            </w:r>
            <w:r w:rsidRPr="00424776">
              <w:rPr>
                <w:rFonts w:ascii="GHEA Grapalat" w:hAnsi="GHEA Grapalat" w:cs="Sylfaen"/>
                <w:sz w:val="18"/>
                <w:szCs w:val="18"/>
                <w:lang w:val="pt-BR"/>
              </w:rPr>
              <w:t>զննումը, հայտարարագրումը և բացթողումը կարող է իրականացվել ՀՀ բոլոր  մաքսային վարչություններում: Առավելագույն քանակները ներկայացվում է կից Հավելված 1.1-ով:</w:t>
            </w:r>
            <w:r w:rsidR="0097207F" w:rsidRPr="0097207F">
              <w:rPr>
                <w:rFonts w:ascii="GHEA Grapalat" w:hAnsi="GHEA Grapalat" w:cs="Sylfaen"/>
                <w:sz w:val="18"/>
                <w:szCs w:val="18"/>
                <w:lang w:val="pt-BR"/>
              </w:rPr>
              <w:t>:</w:t>
            </w:r>
          </w:p>
          <w:p w14:paraId="2FBB87B5" w14:textId="4DA89151" w:rsidR="0097207F" w:rsidRPr="0004740A" w:rsidRDefault="0097207F" w:rsidP="0097207F">
            <w:pPr>
              <w:ind w:firstLine="720"/>
              <w:jc w:val="both"/>
              <w:rPr>
                <w:rFonts w:ascii="GHEA Grapalat" w:hAnsi="GHEA Grapalat" w:cs="Sylfaen"/>
                <w:sz w:val="18"/>
                <w:szCs w:val="18"/>
                <w:lang w:val="pt-BR"/>
              </w:rPr>
            </w:pPr>
          </w:p>
        </w:tc>
      </w:tr>
    </w:tbl>
    <w:p w14:paraId="0D47CFBD" w14:textId="77777777" w:rsidR="0097207F" w:rsidRPr="003D437A" w:rsidRDefault="0097207F" w:rsidP="0097207F">
      <w:pPr>
        <w:jc w:val="both"/>
        <w:rPr>
          <w:rFonts w:ascii="GHEA Grapalat" w:hAnsi="GHEA Grapalat"/>
          <w:sz w:val="20"/>
          <w:szCs w:val="20"/>
          <w:lang w:val="pt-BR"/>
        </w:rPr>
      </w:pPr>
    </w:p>
    <w:p w14:paraId="148F1BA9" w14:textId="77777777" w:rsidR="0097207F" w:rsidRPr="00424776" w:rsidRDefault="0097207F" w:rsidP="00424776">
      <w:pPr>
        <w:rPr>
          <w:rFonts w:ascii="GHEA Grapalat" w:hAnsi="GHEA Grapalat" w:cs="Sylfaen"/>
          <w:b/>
          <w:bCs/>
          <w:i/>
          <w:sz w:val="20"/>
          <w:szCs w:val="20"/>
          <w:lang w:val="hy-AM"/>
        </w:rPr>
      </w:pPr>
    </w:p>
    <w:p w14:paraId="5124E89A" w14:textId="77777777" w:rsidR="0097207F" w:rsidRPr="00424776" w:rsidRDefault="0097207F" w:rsidP="00424776">
      <w:pPr>
        <w:rPr>
          <w:rFonts w:ascii="GHEA Grapalat" w:hAnsi="GHEA Grapalat" w:cs="Sylfaen"/>
          <w:b/>
          <w:bCs/>
          <w:sz w:val="20"/>
          <w:szCs w:val="20"/>
          <w:lang w:val="hy-AM"/>
        </w:rPr>
      </w:pPr>
    </w:p>
    <w:p w14:paraId="0FFC3D5B" w14:textId="77777777" w:rsidR="0097207F" w:rsidRPr="0097207F" w:rsidRDefault="0097207F" w:rsidP="0097207F">
      <w:pPr>
        <w:jc w:val="center"/>
        <w:rPr>
          <w:rFonts w:ascii="GHEA Grapalat" w:hAnsi="GHEA Grapalat" w:cs="Sylfaen"/>
          <w:b/>
          <w:bCs/>
          <w:sz w:val="20"/>
          <w:szCs w:val="20"/>
          <w:lang w:val="pt-BR"/>
        </w:rPr>
      </w:pPr>
    </w:p>
    <w:p w14:paraId="5ACA84A1" w14:textId="77777777" w:rsidR="0097207F" w:rsidRPr="0097207F" w:rsidRDefault="0097207F" w:rsidP="0097207F">
      <w:pPr>
        <w:jc w:val="center"/>
        <w:rPr>
          <w:rFonts w:ascii="GHEA Grapalat" w:hAnsi="GHEA Grapalat" w:cs="Sylfaen"/>
          <w:b/>
          <w:bCs/>
          <w:sz w:val="20"/>
          <w:szCs w:val="20"/>
          <w:lang w:val="pt-BR"/>
        </w:rPr>
      </w:pPr>
    </w:p>
    <w:p w14:paraId="264EF3A6" w14:textId="77777777" w:rsidR="0097207F" w:rsidRPr="0097207F" w:rsidRDefault="0097207F" w:rsidP="0097207F">
      <w:pPr>
        <w:jc w:val="center"/>
        <w:rPr>
          <w:rFonts w:ascii="GHEA Grapalat" w:hAnsi="GHEA Grapalat" w:cs="Sylfaen"/>
          <w:b/>
          <w:bCs/>
          <w:sz w:val="20"/>
          <w:szCs w:val="20"/>
          <w:lang w:val="pt-BR"/>
        </w:rPr>
      </w:pPr>
    </w:p>
    <w:p w14:paraId="3DE5F501" w14:textId="77777777" w:rsidR="0097207F" w:rsidRPr="0097207F" w:rsidRDefault="0097207F" w:rsidP="0097207F">
      <w:pPr>
        <w:jc w:val="center"/>
        <w:rPr>
          <w:rFonts w:ascii="GHEA Grapalat" w:hAnsi="GHEA Grapalat" w:cs="Sylfaen"/>
          <w:b/>
          <w:bCs/>
          <w:sz w:val="20"/>
          <w:szCs w:val="20"/>
          <w:lang w:val="pt-BR"/>
        </w:rPr>
      </w:pPr>
    </w:p>
    <w:p w14:paraId="39F50F11" w14:textId="77777777" w:rsidR="0097207F" w:rsidRPr="0097207F" w:rsidRDefault="0097207F" w:rsidP="0097207F">
      <w:pPr>
        <w:jc w:val="center"/>
        <w:rPr>
          <w:rFonts w:ascii="GHEA Grapalat" w:hAnsi="GHEA Grapalat" w:cs="Sylfaen"/>
          <w:b/>
          <w:bCs/>
          <w:sz w:val="20"/>
          <w:szCs w:val="20"/>
          <w:lang w:val="pt-BR"/>
        </w:rPr>
      </w:pPr>
    </w:p>
    <w:p w14:paraId="094FC1A4" w14:textId="77777777" w:rsidR="0097207F" w:rsidRPr="0097207F" w:rsidRDefault="0097207F" w:rsidP="0097207F">
      <w:pPr>
        <w:jc w:val="center"/>
        <w:rPr>
          <w:rFonts w:ascii="GHEA Grapalat" w:hAnsi="GHEA Grapalat" w:cs="Sylfaen"/>
          <w:b/>
          <w:bCs/>
          <w:sz w:val="20"/>
          <w:szCs w:val="20"/>
          <w:lang w:val="pt-BR"/>
        </w:rPr>
      </w:pPr>
    </w:p>
    <w:p w14:paraId="53C46879" w14:textId="77777777" w:rsidR="0097207F" w:rsidRPr="0097207F" w:rsidRDefault="0097207F" w:rsidP="0097207F">
      <w:pPr>
        <w:jc w:val="center"/>
        <w:rPr>
          <w:rFonts w:ascii="GHEA Grapalat" w:hAnsi="GHEA Grapalat" w:cs="Sylfaen"/>
          <w:b/>
          <w:bCs/>
          <w:sz w:val="20"/>
          <w:szCs w:val="20"/>
          <w:lang w:val="pt-BR"/>
        </w:rPr>
      </w:pPr>
    </w:p>
    <w:p w14:paraId="30E8D721" w14:textId="77777777" w:rsidR="0097207F" w:rsidRPr="0097207F" w:rsidRDefault="0097207F" w:rsidP="0097207F">
      <w:pPr>
        <w:jc w:val="center"/>
        <w:rPr>
          <w:rFonts w:ascii="GHEA Grapalat" w:hAnsi="GHEA Grapalat" w:cs="Sylfaen"/>
          <w:b/>
          <w:bCs/>
          <w:sz w:val="20"/>
          <w:szCs w:val="20"/>
          <w:lang w:val="pt-BR"/>
        </w:rPr>
      </w:pPr>
    </w:p>
    <w:p w14:paraId="6F91D96A" w14:textId="77777777" w:rsidR="0097207F" w:rsidRPr="0097207F" w:rsidRDefault="0097207F" w:rsidP="0097207F">
      <w:pPr>
        <w:jc w:val="center"/>
        <w:rPr>
          <w:rFonts w:ascii="GHEA Grapalat" w:hAnsi="GHEA Grapalat" w:cs="Sylfaen"/>
          <w:b/>
          <w:bCs/>
          <w:sz w:val="20"/>
          <w:szCs w:val="20"/>
          <w:lang w:val="pt-BR"/>
        </w:rPr>
      </w:pPr>
    </w:p>
    <w:p w14:paraId="370C22B8" w14:textId="77777777" w:rsidR="0097207F" w:rsidRPr="00A1199A" w:rsidRDefault="0097207F" w:rsidP="0097207F">
      <w:pPr>
        <w:jc w:val="right"/>
        <w:rPr>
          <w:rFonts w:ascii="GHEA Grapalat" w:hAnsi="GHEA Grapalat"/>
          <w:i/>
          <w:sz w:val="18"/>
          <w:lang w:val="pt-BR"/>
        </w:rPr>
      </w:pPr>
      <w:r>
        <w:rPr>
          <w:rFonts w:ascii="GHEA Grapalat" w:hAnsi="GHEA Grapalat"/>
          <w:i/>
          <w:sz w:val="18"/>
          <w:lang w:val="hy-AM"/>
        </w:rPr>
        <w:t>Հավելված N 1.1</w:t>
      </w:r>
    </w:p>
    <w:p w14:paraId="09DBE93F" w14:textId="38D1C69C" w:rsidR="0097207F" w:rsidRDefault="0097207F" w:rsidP="0097207F">
      <w:pPr>
        <w:jc w:val="right"/>
        <w:rPr>
          <w:rFonts w:ascii="GHEA Grapalat" w:hAnsi="GHEA Grapalat"/>
          <w:i/>
          <w:sz w:val="18"/>
          <w:lang w:val="hy-AM"/>
        </w:rPr>
      </w:pPr>
      <w:r>
        <w:rPr>
          <w:rFonts w:ascii="GHEA Grapalat" w:hAnsi="GHEA Grapalat"/>
          <w:i/>
          <w:sz w:val="18"/>
          <w:lang w:val="hy-AM"/>
        </w:rPr>
        <w:t>«         »              20</w:t>
      </w:r>
      <w:r w:rsidRPr="00A1199A">
        <w:rPr>
          <w:rFonts w:ascii="GHEA Grapalat" w:hAnsi="GHEA Grapalat"/>
          <w:i/>
          <w:sz w:val="18"/>
          <w:lang w:val="pt-BR"/>
        </w:rPr>
        <w:t>22</w:t>
      </w:r>
      <w:r>
        <w:rPr>
          <w:rFonts w:ascii="GHEA Grapalat" w:hAnsi="GHEA Grapalat"/>
          <w:i/>
          <w:sz w:val="18"/>
          <w:lang w:val="hy-AM"/>
        </w:rPr>
        <w:t xml:space="preserve">թ. կնքված </w:t>
      </w:r>
    </w:p>
    <w:p w14:paraId="548FC205" w14:textId="77777777" w:rsidR="0097207F" w:rsidRDefault="0097207F" w:rsidP="0097207F">
      <w:pPr>
        <w:jc w:val="right"/>
        <w:rPr>
          <w:rFonts w:ascii="GHEA Grapalat" w:hAnsi="GHEA Grapalat"/>
          <w:i/>
          <w:sz w:val="18"/>
          <w:lang w:val="hy-AM"/>
        </w:rPr>
      </w:pPr>
      <w:r>
        <w:rPr>
          <w:rFonts w:ascii="GHEA Grapalat" w:hAnsi="GHEA Grapalat"/>
          <w:i/>
          <w:sz w:val="18"/>
          <w:lang w:val="hy-AM"/>
        </w:rPr>
        <w:t xml:space="preserve">                      ծածկագրով պայմանագրի</w:t>
      </w:r>
    </w:p>
    <w:p w14:paraId="127E1442" w14:textId="77777777" w:rsidR="0097207F" w:rsidRPr="0097207F" w:rsidRDefault="0097207F" w:rsidP="0097207F">
      <w:pPr>
        <w:jc w:val="right"/>
        <w:rPr>
          <w:rFonts w:ascii="GHEA Grapalat" w:hAnsi="GHEA Grapalat"/>
          <w:i/>
          <w:sz w:val="18"/>
          <w:lang w:val="hy-AM"/>
        </w:rPr>
      </w:pPr>
    </w:p>
    <w:p w14:paraId="5565A231" w14:textId="77777777" w:rsidR="0097207F" w:rsidRPr="00A1199A" w:rsidRDefault="0097207F" w:rsidP="0097207F">
      <w:pPr>
        <w:jc w:val="center"/>
        <w:rPr>
          <w:rFonts w:ascii="GHEA Grapalat" w:hAnsi="GHEA Grapalat" w:cs="Sylfaen"/>
          <w:b/>
          <w:bCs/>
          <w:sz w:val="20"/>
          <w:szCs w:val="20"/>
          <w:lang w:val="pt-BR"/>
        </w:rPr>
      </w:pPr>
    </w:p>
    <w:p w14:paraId="7B1A1F1A" w14:textId="77777777" w:rsidR="0097207F" w:rsidRPr="003D437A" w:rsidRDefault="0097207F" w:rsidP="0097207F">
      <w:pPr>
        <w:jc w:val="center"/>
        <w:rPr>
          <w:rFonts w:ascii="GHEA Grapalat" w:hAnsi="GHEA Grapalat" w:cs="Sylfaen"/>
          <w:b/>
          <w:bCs/>
          <w:sz w:val="20"/>
          <w:szCs w:val="20"/>
          <w:lang w:val="pt-BR"/>
        </w:rPr>
      </w:pPr>
      <w:r w:rsidRPr="0004740A">
        <w:rPr>
          <w:rFonts w:ascii="GHEA Grapalat" w:hAnsi="GHEA Grapalat" w:cs="Sylfaen"/>
          <w:b/>
          <w:bCs/>
          <w:sz w:val="20"/>
          <w:szCs w:val="20"/>
        </w:rPr>
        <w:t>Տեխնիկական</w:t>
      </w:r>
      <w:r w:rsidRPr="003D437A">
        <w:rPr>
          <w:rFonts w:ascii="GHEA Grapalat" w:hAnsi="GHEA Grapalat" w:cs="Sylfaen"/>
          <w:b/>
          <w:bCs/>
          <w:sz w:val="20"/>
          <w:szCs w:val="20"/>
          <w:lang w:val="pt-BR"/>
        </w:rPr>
        <w:t xml:space="preserve"> </w:t>
      </w:r>
      <w:r w:rsidRPr="0004740A">
        <w:rPr>
          <w:rFonts w:ascii="GHEA Grapalat" w:hAnsi="GHEA Grapalat" w:cs="Sylfaen"/>
          <w:b/>
          <w:bCs/>
          <w:sz w:val="20"/>
          <w:szCs w:val="20"/>
        </w:rPr>
        <w:t>բնութագիր</w:t>
      </w:r>
    </w:p>
    <w:p w14:paraId="34281578" w14:textId="17E963EB" w:rsidR="0097207F" w:rsidRDefault="0097207F" w:rsidP="0097207F">
      <w:pPr>
        <w:jc w:val="center"/>
        <w:rPr>
          <w:rFonts w:ascii="GHEA Grapalat" w:hAnsi="GHEA Grapalat" w:cs="Sylfaen"/>
          <w:sz w:val="20"/>
          <w:szCs w:val="20"/>
          <w:lang w:val="pt-BR"/>
        </w:rPr>
      </w:pPr>
      <w:r w:rsidRPr="0004740A">
        <w:rPr>
          <w:rFonts w:ascii="GHEA Grapalat" w:hAnsi="GHEA Grapalat" w:cs="Sylfaen"/>
          <w:sz w:val="20"/>
          <w:szCs w:val="20"/>
        </w:rPr>
        <w:t>ՄԱՔՍԱՅԻՆ</w:t>
      </w:r>
      <w:r w:rsidRPr="003D437A">
        <w:rPr>
          <w:rFonts w:ascii="GHEA Grapalat" w:hAnsi="GHEA Grapalat" w:cs="Sylfaen"/>
          <w:sz w:val="20"/>
          <w:szCs w:val="20"/>
          <w:lang w:val="pt-BR"/>
        </w:rPr>
        <w:t xml:space="preserve"> </w:t>
      </w:r>
      <w:r w:rsidRPr="0004740A">
        <w:rPr>
          <w:rFonts w:ascii="GHEA Grapalat" w:hAnsi="GHEA Grapalat" w:cs="Sylfaen"/>
          <w:sz w:val="20"/>
          <w:szCs w:val="20"/>
        </w:rPr>
        <w:t>ՆԵՐԿԱՅԱՑՈՒՑՉԱԿԱՆ</w:t>
      </w:r>
      <w:r w:rsidRPr="003D437A">
        <w:rPr>
          <w:rFonts w:ascii="GHEA Grapalat" w:hAnsi="GHEA Grapalat" w:cs="Sylfaen"/>
          <w:sz w:val="20"/>
          <w:szCs w:val="20"/>
          <w:lang w:val="pt-BR"/>
        </w:rPr>
        <w:t xml:space="preserve"> (</w:t>
      </w:r>
      <w:r w:rsidRPr="0004740A">
        <w:rPr>
          <w:rFonts w:ascii="GHEA Grapalat" w:hAnsi="GHEA Grapalat" w:cs="Sylfaen"/>
          <w:sz w:val="20"/>
          <w:szCs w:val="20"/>
        </w:rPr>
        <w:t>ԲՐՈՔԵՐԱԿԱՆ</w:t>
      </w:r>
      <w:r w:rsidRPr="003D437A">
        <w:rPr>
          <w:rFonts w:ascii="GHEA Grapalat" w:hAnsi="GHEA Grapalat" w:cs="Sylfaen"/>
          <w:sz w:val="20"/>
          <w:szCs w:val="20"/>
          <w:lang w:val="pt-BR"/>
        </w:rPr>
        <w:t xml:space="preserve">) </w:t>
      </w:r>
      <w:r w:rsidRPr="0004740A">
        <w:rPr>
          <w:rFonts w:ascii="GHEA Grapalat" w:hAnsi="GHEA Grapalat" w:cs="Sylfaen"/>
          <w:sz w:val="20"/>
          <w:szCs w:val="20"/>
        </w:rPr>
        <w:t>ծառայությունների</w:t>
      </w:r>
      <w:r w:rsidRPr="003D437A">
        <w:rPr>
          <w:rFonts w:ascii="GHEA Grapalat" w:hAnsi="GHEA Grapalat" w:cs="Sylfaen"/>
          <w:sz w:val="20"/>
          <w:szCs w:val="20"/>
          <w:lang w:val="pt-BR"/>
        </w:rPr>
        <w:t xml:space="preserve"> </w:t>
      </w:r>
    </w:p>
    <w:tbl>
      <w:tblPr>
        <w:tblW w:w="10905" w:type="dxa"/>
        <w:tblInd w:w="91" w:type="dxa"/>
        <w:tblLayout w:type="fixed"/>
        <w:tblLook w:val="04A0" w:firstRow="1" w:lastRow="0" w:firstColumn="1" w:lastColumn="0" w:noHBand="0" w:noVBand="1"/>
      </w:tblPr>
      <w:tblGrid>
        <w:gridCol w:w="534"/>
        <w:gridCol w:w="7127"/>
        <w:gridCol w:w="720"/>
        <w:gridCol w:w="810"/>
        <w:gridCol w:w="810"/>
        <w:gridCol w:w="904"/>
      </w:tblGrid>
      <w:tr w:rsidR="00435780" w:rsidRPr="001E6960" w14:paraId="6DB01798" w14:textId="77777777" w:rsidTr="004D3572">
        <w:trPr>
          <w:trHeight w:val="600"/>
        </w:trPr>
        <w:tc>
          <w:tcPr>
            <w:tcW w:w="10907" w:type="dxa"/>
            <w:gridSpan w:val="6"/>
            <w:tcBorders>
              <w:top w:val="single" w:sz="4" w:space="0" w:color="auto"/>
              <w:left w:val="single" w:sz="4" w:space="0" w:color="auto"/>
              <w:bottom w:val="single" w:sz="4" w:space="0" w:color="auto"/>
              <w:right w:val="single" w:sz="4" w:space="0" w:color="auto"/>
            </w:tcBorders>
            <w:vAlign w:val="center"/>
            <w:hideMark/>
          </w:tcPr>
          <w:p w14:paraId="09005B02" w14:textId="77777777" w:rsidR="00435780" w:rsidRDefault="00435780" w:rsidP="004D3572">
            <w:pPr>
              <w:jc w:val="center"/>
              <w:rPr>
                <w:rFonts w:ascii="Calibri" w:hAnsi="Calibri"/>
                <w:b/>
                <w:bCs/>
                <w:color w:val="000000"/>
                <w:lang w:val="hy-AM" w:eastAsia="hy-AM"/>
              </w:rPr>
            </w:pPr>
            <w:r>
              <w:rPr>
                <w:rFonts w:ascii="Sylfaen" w:hAnsi="Sylfaen" w:cs="Sylfaen"/>
                <w:b/>
                <w:bCs/>
                <w:color w:val="000000"/>
                <w:lang w:val="hy-AM" w:eastAsia="hy-AM"/>
              </w:rPr>
              <w:t>Ներմուծվող</w:t>
            </w:r>
            <w:r>
              <w:rPr>
                <w:rFonts w:ascii="Calibri" w:hAnsi="Calibri"/>
                <w:b/>
                <w:bCs/>
                <w:color w:val="000000"/>
                <w:lang w:val="hy-AM" w:eastAsia="hy-AM"/>
              </w:rPr>
              <w:t xml:space="preserve"> </w:t>
            </w:r>
            <w:r>
              <w:rPr>
                <w:rFonts w:ascii="Sylfaen" w:hAnsi="Sylfaen" w:cs="Sylfaen"/>
                <w:b/>
                <w:bCs/>
                <w:color w:val="000000"/>
                <w:lang w:val="hy-AM" w:eastAsia="hy-AM"/>
              </w:rPr>
              <w:t>և</w:t>
            </w:r>
            <w:r>
              <w:rPr>
                <w:rFonts w:ascii="Calibri" w:hAnsi="Calibri"/>
                <w:b/>
                <w:bCs/>
                <w:color w:val="000000"/>
                <w:lang w:val="hy-AM" w:eastAsia="hy-AM"/>
              </w:rPr>
              <w:t xml:space="preserve"> </w:t>
            </w:r>
            <w:r>
              <w:rPr>
                <w:rFonts w:ascii="Sylfaen" w:hAnsi="Sylfaen" w:cs="Sylfaen"/>
                <w:b/>
                <w:bCs/>
                <w:color w:val="000000"/>
                <w:lang w:val="hy-AM" w:eastAsia="hy-AM"/>
              </w:rPr>
              <w:t>արտահանվող</w:t>
            </w:r>
            <w:r>
              <w:rPr>
                <w:rFonts w:ascii="Calibri" w:hAnsi="Calibri"/>
                <w:b/>
                <w:bCs/>
                <w:color w:val="000000"/>
                <w:lang w:val="hy-AM" w:eastAsia="hy-AM"/>
              </w:rPr>
              <w:t xml:space="preserve"> </w:t>
            </w:r>
            <w:r>
              <w:rPr>
                <w:rFonts w:ascii="Sylfaen" w:hAnsi="Sylfaen" w:cs="Sylfaen"/>
                <w:b/>
                <w:bCs/>
                <w:color w:val="000000"/>
                <w:lang w:val="hy-AM" w:eastAsia="hy-AM"/>
              </w:rPr>
              <w:t>ապրանքների</w:t>
            </w:r>
            <w:r>
              <w:rPr>
                <w:rFonts w:ascii="Calibri" w:hAnsi="Calibri"/>
                <w:b/>
                <w:bCs/>
                <w:color w:val="000000"/>
                <w:lang w:val="hy-AM" w:eastAsia="hy-AM"/>
              </w:rPr>
              <w:t xml:space="preserve"> </w:t>
            </w:r>
            <w:r>
              <w:rPr>
                <w:rFonts w:ascii="Sylfaen" w:hAnsi="Sylfaen" w:cs="Sylfaen"/>
                <w:b/>
                <w:bCs/>
                <w:color w:val="000000"/>
                <w:lang w:val="hy-AM" w:eastAsia="hy-AM"/>
              </w:rPr>
              <w:t>հայտարարագրման</w:t>
            </w:r>
            <w:r>
              <w:rPr>
                <w:rFonts w:ascii="Calibri" w:hAnsi="Calibri"/>
                <w:b/>
                <w:bCs/>
                <w:color w:val="000000"/>
                <w:lang w:val="hy-AM" w:eastAsia="hy-AM"/>
              </w:rPr>
              <w:t xml:space="preserve"> </w:t>
            </w:r>
            <w:r>
              <w:rPr>
                <w:rFonts w:ascii="Sylfaen" w:hAnsi="Sylfaen" w:cs="Sylfaen"/>
                <w:b/>
                <w:bCs/>
                <w:color w:val="000000"/>
                <w:lang w:val="hy-AM" w:eastAsia="hy-AM"/>
              </w:rPr>
              <w:t>համար</w:t>
            </w:r>
            <w:r>
              <w:rPr>
                <w:rFonts w:ascii="Calibri" w:hAnsi="Calibri"/>
                <w:b/>
                <w:bCs/>
                <w:color w:val="000000"/>
                <w:lang w:val="hy-AM" w:eastAsia="hy-AM"/>
              </w:rPr>
              <w:t xml:space="preserve"> </w:t>
            </w:r>
            <w:r>
              <w:rPr>
                <w:rFonts w:ascii="Sylfaen" w:hAnsi="Sylfaen" w:cs="Sylfaen"/>
                <w:b/>
                <w:bCs/>
                <w:color w:val="000000"/>
                <w:lang w:val="hy-AM" w:eastAsia="hy-AM"/>
              </w:rPr>
              <w:t>մաքսային ներկայացուցչական</w:t>
            </w:r>
            <w:r>
              <w:rPr>
                <w:rFonts w:ascii="Calibri" w:hAnsi="Calibri"/>
                <w:b/>
                <w:bCs/>
                <w:color w:val="000000"/>
                <w:lang w:val="hy-AM" w:eastAsia="hy-AM"/>
              </w:rPr>
              <w:t xml:space="preserve"> </w:t>
            </w:r>
            <w:r>
              <w:rPr>
                <w:rFonts w:ascii="Sylfaen" w:hAnsi="Sylfaen" w:cs="Sylfaen"/>
                <w:b/>
                <w:bCs/>
                <w:color w:val="000000"/>
                <w:lang w:val="hy-AM" w:eastAsia="hy-AM"/>
              </w:rPr>
              <w:t>ծառայություն</w:t>
            </w:r>
          </w:p>
        </w:tc>
      </w:tr>
      <w:tr w:rsidR="00435780" w14:paraId="4AC4A218" w14:textId="77777777" w:rsidTr="004D3572">
        <w:trPr>
          <w:trHeight w:val="935"/>
        </w:trPr>
        <w:tc>
          <w:tcPr>
            <w:tcW w:w="535" w:type="dxa"/>
            <w:tcBorders>
              <w:top w:val="nil"/>
              <w:left w:val="single" w:sz="4" w:space="0" w:color="auto"/>
              <w:bottom w:val="single" w:sz="4" w:space="0" w:color="auto"/>
              <w:right w:val="single" w:sz="4" w:space="0" w:color="auto"/>
            </w:tcBorders>
            <w:vAlign w:val="center"/>
            <w:hideMark/>
          </w:tcPr>
          <w:p w14:paraId="17860115" w14:textId="77777777" w:rsidR="00435780" w:rsidRDefault="00435780" w:rsidP="004D3572">
            <w:pPr>
              <w:rPr>
                <w:rFonts w:ascii="GHEA Grapalat" w:hAnsi="GHEA Grapalat"/>
                <w:color w:val="000000"/>
                <w:sz w:val="20"/>
                <w:szCs w:val="20"/>
                <w:lang w:val="hy-AM" w:eastAsia="hy-AM"/>
              </w:rPr>
            </w:pPr>
            <w:r>
              <w:rPr>
                <w:rFonts w:ascii="Calibri" w:hAnsi="Calibri" w:cs="Calibri"/>
                <w:color w:val="000000"/>
                <w:sz w:val="20"/>
                <w:szCs w:val="20"/>
                <w:lang w:val="hy-AM" w:eastAsia="hy-AM"/>
              </w:rPr>
              <w:t> </w:t>
            </w:r>
          </w:p>
        </w:tc>
        <w:tc>
          <w:tcPr>
            <w:tcW w:w="7128" w:type="dxa"/>
            <w:tcBorders>
              <w:top w:val="nil"/>
              <w:left w:val="nil"/>
              <w:bottom w:val="single" w:sz="4" w:space="0" w:color="auto"/>
              <w:right w:val="single" w:sz="4" w:space="0" w:color="auto"/>
            </w:tcBorders>
            <w:vAlign w:val="center"/>
            <w:hideMark/>
          </w:tcPr>
          <w:p w14:paraId="0AE4349C" w14:textId="77777777" w:rsidR="00435780" w:rsidRDefault="00435780" w:rsidP="004D3572">
            <w:pPr>
              <w:jc w:val="center"/>
              <w:rPr>
                <w:rFonts w:ascii="GHEA Grapalat" w:hAnsi="GHEA Grapalat"/>
                <w:color w:val="000000"/>
                <w:sz w:val="18"/>
                <w:szCs w:val="18"/>
                <w:lang w:eastAsia="hy-AM"/>
              </w:rPr>
            </w:pPr>
            <w:r>
              <w:rPr>
                <w:rFonts w:ascii="GHEA Grapalat" w:hAnsi="GHEA Grapalat" w:cs="Sylfaen"/>
                <w:color w:val="000000"/>
                <w:sz w:val="18"/>
                <w:szCs w:val="18"/>
                <w:lang w:eastAsia="hy-AM"/>
              </w:rPr>
              <w:t>Աշխատանքների</w:t>
            </w:r>
            <w:r>
              <w:rPr>
                <w:rFonts w:ascii="GHEA Grapalat" w:hAnsi="GHEA Grapalat"/>
                <w:color w:val="000000"/>
                <w:sz w:val="18"/>
                <w:szCs w:val="18"/>
                <w:lang w:eastAsia="hy-AM"/>
              </w:rPr>
              <w:t xml:space="preserve"> </w:t>
            </w:r>
            <w:r>
              <w:rPr>
                <w:rFonts w:ascii="GHEA Grapalat" w:hAnsi="GHEA Grapalat" w:cs="Sylfaen"/>
                <w:color w:val="000000"/>
                <w:sz w:val="18"/>
                <w:szCs w:val="18"/>
                <w:lang w:eastAsia="hy-AM"/>
              </w:rPr>
              <w:t>և</w:t>
            </w:r>
            <w:r>
              <w:rPr>
                <w:rFonts w:ascii="GHEA Grapalat" w:hAnsi="GHEA Grapalat" w:cs="Calibri"/>
                <w:color w:val="000000"/>
                <w:sz w:val="18"/>
                <w:szCs w:val="18"/>
                <w:lang w:eastAsia="hy-AM"/>
              </w:rPr>
              <w:t xml:space="preserve"> </w:t>
            </w:r>
            <w:r>
              <w:rPr>
                <w:rFonts w:ascii="GHEA Grapalat" w:hAnsi="GHEA Grapalat" w:cs="Sylfaen"/>
                <w:color w:val="000000"/>
                <w:sz w:val="18"/>
                <w:szCs w:val="18"/>
                <w:lang w:eastAsia="hy-AM"/>
              </w:rPr>
              <w:t>ծախսերի</w:t>
            </w:r>
            <w:r>
              <w:rPr>
                <w:rFonts w:ascii="GHEA Grapalat" w:hAnsi="GHEA Grapalat" w:cs="Calibri"/>
                <w:color w:val="000000"/>
                <w:sz w:val="18"/>
                <w:szCs w:val="18"/>
                <w:lang w:eastAsia="hy-AM"/>
              </w:rPr>
              <w:t xml:space="preserve"> </w:t>
            </w:r>
            <w:r>
              <w:rPr>
                <w:rFonts w:ascii="GHEA Grapalat" w:hAnsi="GHEA Grapalat" w:cs="Sylfaen"/>
                <w:color w:val="000000"/>
                <w:sz w:val="18"/>
                <w:szCs w:val="18"/>
                <w:lang w:eastAsia="hy-AM"/>
              </w:rPr>
              <w:t>անվանումը</w:t>
            </w:r>
          </w:p>
        </w:tc>
        <w:tc>
          <w:tcPr>
            <w:tcW w:w="720" w:type="dxa"/>
            <w:tcBorders>
              <w:top w:val="nil"/>
              <w:left w:val="nil"/>
              <w:bottom w:val="single" w:sz="4" w:space="0" w:color="auto"/>
              <w:right w:val="single" w:sz="4" w:space="0" w:color="auto"/>
            </w:tcBorders>
            <w:vAlign w:val="center"/>
            <w:hideMark/>
          </w:tcPr>
          <w:p w14:paraId="6FC2FE10" w14:textId="77777777" w:rsidR="00435780" w:rsidRDefault="00435780" w:rsidP="004D3572">
            <w:pPr>
              <w:ind w:left="-104" w:right="-105"/>
              <w:jc w:val="center"/>
              <w:rPr>
                <w:rFonts w:ascii="GHEA Grapalat" w:hAnsi="GHEA Grapalat"/>
                <w:color w:val="000000"/>
                <w:sz w:val="18"/>
                <w:szCs w:val="18"/>
                <w:lang w:eastAsia="hy-AM"/>
              </w:rPr>
            </w:pPr>
            <w:r>
              <w:rPr>
                <w:rFonts w:ascii="GHEA Grapalat" w:hAnsi="GHEA Grapalat" w:cs="Sylfaen"/>
                <w:color w:val="000000"/>
                <w:sz w:val="18"/>
                <w:szCs w:val="18"/>
                <w:lang w:eastAsia="hy-AM"/>
              </w:rPr>
              <w:t>Չափի</w:t>
            </w:r>
            <w:r>
              <w:rPr>
                <w:rFonts w:ascii="GHEA Grapalat" w:hAnsi="GHEA Grapalat"/>
                <w:color w:val="000000"/>
                <w:sz w:val="18"/>
                <w:szCs w:val="18"/>
                <w:lang w:eastAsia="hy-AM"/>
              </w:rPr>
              <w:t xml:space="preserve"> </w:t>
            </w:r>
            <w:r>
              <w:rPr>
                <w:rFonts w:ascii="GHEA Grapalat" w:hAnsi="GHEA Grapalat" w:cs="Sylfaen"/>
                <w:color w:val="000000"/>
                <w:sz w:val="18"/>
                <w:szCs w:val="18"/>
                <w:lang w:eastAsia="hy-AM"/>
              </w:rPr>
              <w:t>միավոր</w:t>
            </w:r>
          </w:p>
        </w:tc>
        <w:tc>
          <w:tcPr>
            <w:tcW w:w="810" w:type="dxa"/>
            <w:tcBorders>
              <w:top w:val="nil"/>
              <w:left w:val="nil"/>
              <w:bottom w:val="single" w:sz="4" w:space="0" w:color="auto"/>
              <w:right w:val="single" w:sz="4" w:space="0" w:color="auto"/>
            </w:tcBorders>
            <w:vAlign w:val="center"/>
            <w:hideMark/>
          </w:tcPr>
          <w:p w14:paraId="2699B143" w14:textId="77777777" w:rsidR="00435780" w:rsidRDefault="00435780" w:rsidP="004D3572">
            <w:pPr>
              <w:ind w:left="-104" w:right="-105"/>
              <w:jc w:val="center"/>
              <w:rPr>
                <w:rFonts w:ascii="GHEA Grapalat" w:hAnsi="GHEA Grapalat" w:cs="Sylfaen"/>
                <w:color w:val="000000"/>
                <w:sz w:val="18"/>
                <w:szCs w:val="18"/>
                <w:lang w:eastAsia="hy-AM"/>
              </w:rPr>
            </w:pPr>
            <w:r>
              <w:rPr>
                <w:rFonts w:ascii="GHEA Grapalat" w:hAnsi="GHEA Grapalat" w:cs="Sylfaen"/>
                <w:color w:val="000000"/>
                <w:sz w:val="18"/>
                <w:szCs w:val="18"/>
                <w:lang w:eastAsia="hy-AM"/>
              </w:rPr>
              <w:t>Առավե</w:t>
            </w:r>
          </w:p>
          <w:p w14:paraId="71321E25" w14:textId="77777777" w:rsidR="00435780" w:rsidRDefault="00435780" w:rsidP="004D3572">
            <w:pPr>
              <w:ind w:left="-104" w:right="-105"/>
              <w:jc w:val="center"/>
              <w:rPr>
                <w:rFonts w:ascii="GHEA Grapalat" w:hAnsi="GHEA Grapalat"/>
                <w:color w:val="000000"/>
                <w:sz w:val="18"/>
                <w:szCs w:val="18"/>
                <w:lang w:eastAsia="hy-AM"/>
              </w:rPr>
            </w:pPr>
            <w:r>
              <w:rPr>
                <w:rFonts w:ascii="GHEA Grapalat" w:hAnsi="GHEA Grapalat" w:cs="Sylfaen"/>
                <w:color w:val="000000"/>
                <w:sz w:val="18"/>
                <w:szCs w:val="18"/>
                <w:lang w:eastAsia="hy-AM"/>
              </w:rPr>
              <w:t>լագույն քանակը</w:t>
            </w:r>
          </w:p>
        </w:tc>
        <w:tc>
          <w:tcPr>
            <w:tcW w:w="810" w:type="dxa"/>
            <w:tcBorders>
              <w:top w:val="nil"/>
              <w:left w:val="nil"/>
              <w:bottom w:val="single" w:sz="4" w:space="0" w:color="auto"/>
              <w:right w:val="single" w:sz="4" w:space="0" w:color="auto"/>
            </w:tcBorders>
            <w:vAlign w:val="center"/>
            <w:hideMark/>
          </w:tcPr>
          <w:p w14:paraId="2ABB643C" w14:textId="77777777" w:rsidR="00435780" w:rsidRDefault="00435780" w:rsidP="004D3572">
            <w:pPr>
              <w:jc w:val="center"/>
              <w:rPr>
                <w:rFonts w:ascii="GHEA Grapalat" w:hAnsi="GHEA Grapalat"/>
                <w:color w:val="000000"/>
                <w:sz w:val="18"/>
                <w:szCs w:val="18"/>
                <w:lang w:val="hy-AM" w:eastAsia="hy-AM"/>
              </w:rPr>
            </w:pPr>
            <w:r>
              <w:rPr>
                <w:rFonts w:ascii="GHEA Grapalat" w:hAnsi="GHEA Grapalat"/>
                <w:color w:val="000000"/>
                <w:sz w:val="18"/>
                <w:szCs w:val="18"/>
                <w:lang w:val="hy-AM" w:eastAsia="hy-AM"/>
              </w:rPr>
              <w:t xml:space="preserve">Մեկ միավորի գինը </w:t>
            </w:r>
          </w:p>
          <w:p w14:paraId="72010FC3" w14:textId="77777777" w:rsidR="00435780" w:rsidRDefault="00435780" w:rsidP="004D3572">
            <w:pPr>
              <w:jc w:val="center"/>
              <w:rPr>
                <w:rFonts w:ascii="GHEA Grapalat" w:hAnsi="GHEA Grapalat"/>
                <w:color w:val="000000"/>
                <w:sz w:val="18"/>
                <w:szCs w:val="18"/>
                <w:lang w:val="hy-AM" w:eastAsia="hy-AM"/>
              </w:rPr>
            </w:pPr>
            <w:r>
              <w:rPr>
                <w:rFonts w:ascii="GHEA Grapalat" w:hAnsi="GHEA Grapalat" w:cs="Arial"/>
                <w:color w:val="000000"/>
                <w:sz w:val="18"/>
                <w:szCs w:val="18"/>
                <w:lang w:val="hy-AM" w:eastAsia="hy-AM"/>
              </w:rPr>
              <w:t>/ՀՀ դրամ/</w:t>
            </w:r>
          </w:p>
        </w:tc>
        <w:tc>
          <w:tcPr>
            <w:tcW w:w="904" w:type="dxa"/>
            <w:tcBorders>
              <w:top w:val="nil"/>
              <w:left w:val="nil"/>
              <w:bottom w:val="single" w:sz="4" w:space="0" w:color="auto"/>
              <w:right w:val="single" w:sz="4" w:space="0" w:color="auto"/>
            </w:tcBorders>
            <w:vAlign w:val="center"/>
            <w:hideMark/>
          </w:tcPr>
          <w:p w14:paraId="2DC68DFF" w14:textId="77777777" w:rsidR="00435780" w:rsidRDefault="00435780" w:rsidP="004D3572">
            <w:pPr>
              <w:jc w:val="center"/>
              <w:rPr>
                <w:rFonts w:ascii="GHEA Grapalat" w:hAnsi="GHEA Grapalat" w:cs="Arial"/>
                <w:color w:val="000000"/>
                <w:sz w:val="18"/>
                <w:szCs w:val="18"/>
                <w:lang w:val="hy-AM" w:eastAsia="hy-AM"/>
              </w:rPr>
            </w:pPr>
            <w:r>
              <w:rPr>
                <w:rFonts w:ascii="GHEA Grapalat" w:hAnsi="GHEA Grapalat" w:cs="Arial"/>
                <w:color w:val="000000"/>
                <w:sz w:val="18"/>
                <w:szCs w:val="18"/>
                <w:lang w:val="hy-AM" w:eastAsia="hy-AM"/>
              </w:rPr>
              <w:t>Ընդամենը գինը</w:t>
            </w:r>
          </w:p>
          <w:p w14:paraId="354247AE" w14:textId="77777777" w:rsidR="00435780" w:rsidRDefault="00435780" w:rsidP="004D3572">
            <w:pPr>
              <w:jc w:val="center"/>
              <w:rPr>
                <w:rFonts w:ascii="GHEA Grapalat" w:hAnsi="GHEA Grapalat" w:cs="Arial"/>
                <w:color w:val="000000"/>
                <w:sz w:val="18"/>
                <w:szCs w:val="18"/>
                <w:lang w:val="hy-AM" w:eastAsia="hy-AM"/>
              </w:rPr>
            </w:pPr>
            <w:r>
              <w:rPr>
                <w:rFonts w:ascii="GHEA Grapalat" w:hAnsi="GHEA Grapalat" w:cs="Arial"/>
                <w:color w:val="000000"/>
                <w:sz w:val="18"/>
                <w:szCs w:val="18"/>
                <w:lang w:val="hy-AM" w:eastAsia="hy-AM"/>
              </w:rPr>
              <w:t>/ՀՀ դրամ/</w:t>
            </w:r>
          </w:p>
        </w:tc>
      </w:tr>
      <w:tr w:rsidR="00435780" w14:paraId="63713EDF" w14:textId="77777777" w:rsidTr="004D3572">
        <w:trPr>
          <w:trHeight w:val="630"/>
        </w:trPr>
        <w:tc>
          <w:tcPr>
            <w:tcW w:w="535" w:type="dxa"/>
            <w:tcBorders>
              <w:top w:val="nil"/>
              <w:left w:val="single" w:sz="4" w:space="0" w:color="auto"/>
              <w:bottom w:val="single" w:sz="4" w:space="0" w:color="auto"/>
              <w:right w:val="single" w:sz="4" w:space="0" w:color="auto"/>
            </w:tcBorders>
            <w:vAlign w:val="center"/>
            <w:hideMark/>
          </w:tcPr>
          <w:p w14:paraId="748B6249" w14:textId="77777777" w:rsidR="00435780" w:rsidRDefault="00435780" w:rsidP="004D3572">
            <w:pPr>
              <w:rPr>
                <w:rFonts w:ascii="GHEA Grapalat" w:hAnsi="GHEA Grapalat"/>
                <w:b/>
                <w:bCs/>
                <w:color w:val="000000"/>
                <w:sz w:val="20"/>
                <w:szCs w:val="20"/>
                <w:lang w:eastAsia="hy-AM"/>
              </w:rPr>
            </w:pPr>
            <w:r>
              <w:rPr>
                <w:rFonts w:ascii="GHEA Grapalat" w:hAnsi="GHEA Grapalat"/>
                <w:b/>
                <w:bCs/>
                <w:color w:val="000000"/>
                <w:sz w:val="20"/>
                <w:szCs w:val="20"/>
                <w:lang w:eastAsia="hy-AM"/>
              </w:rPr>
              <w:t>1</w:t>
            </w:r>
          </w:p>
        </w:tc>
        <w:tc>
          <w:tcPr>
            <w:tcW w:w="7128" w:type="dxa"/>
            <w:tcBorders>
              <w:top w:val="nil"/>
              <w:left w:val="nil"/>
              <w:bottom w:val="single" w:sz="4" w:space="0" w:color="auto"/>
              <w:right w:val="single" w:sz="4" w:space="0" w:color="auto"/>
            </w:tcBorders>
            <w:vAlign w:val="center"/>
            <w:hideMark/>
          </w:tcPr>
          <w:p w14:paraId="2246761E" w14:textId="77777777" w:rsidR="00435780" w:rsidRDefault="00435780" w:rsidP="004D3572">
            <w:pPr>
              <w:rPr>
                <w:rFonts w:ascii="GHEA Grapalat" w:hAnsi="GHEA Grapalat"/>
                <w:b/>
                <w:bCs/>
                <w:color w:val="000000"/>
                <w:sz w:val="20"/>
                <w:szCs w:val="20"/>
                <w:lang w:val="hy-AM" w:eastAsia="hy-AM"/>
              </w:rPr>
            </w:pPr>
            <w:r>
              <w:rPr>
                <w:rFonts w:ascii="GHEA Grapalat" w:hAnsi="GHEA Grapalat" w:cs="Arial"/>
                <w:b/>
                <w:sz w:val="20"/>
                <w:szCs w:val="20"/>
              </w:rPr>
              <w:t>Ա</w:t>
            </w:r>
            <w:r>
              <w:rPr>
                <w:rFonts w:ascii="GHEA Grapalat" w:hAnsi="GHEA Grapalat" w:cs="Arial"/>
                <w:b/>
                <w:sz w:val="20"/>
                <w:szCs w:val="20"/>
                <w:lang w:val="hy-AM"/>
              </w:rPr>
              <w:t>)</w:t>
            </w:r>
            <w:r>
              <w:rPr>
                <w:rFonts w:ascii="GHEA Grapalat" w:hAnsi="GHEA Grapalat" w:cs="Arial"/>
                <w:sz w:val="20"/>
                <w:szCs w:val="20"/>
                <w:lang w:val="hy-AM"/>
              </w:rPr>
              <w:t xml:space="preserve"> </w:t>
            </w:r>
            <w:r>
              <w:rPr>
                <w:rFonts w:ascii="GHEA Grapalat" w:hAnsi="GHEA Grapalat" w:cs="Sylfaen"/>
                <w:b/>
                <w:bCs/>
                <w:color w:val="000000"/>
                <w:sz w:val="20"/>
                <w:szCs w:val="20"/>
                <w:lang w:val="hy-AM" w:eastAsia="hy-AM"/>
              </w:rPr>
              <w:t>Ներմուծման և արտահանման համար թ</w:t>
            </w:r>
            <w:r>
              <w:rPr>
                <w:rFonts w:ascii="GHEA Grapalat" w:hAnsi="GHEA Grapalat" w:cs="Sylfaen"/>
                <w:b/>
                <w:bCs/>
                <w:color w:val="000000"/>
                <w:sz w:val="20"/>
                <w:szCs w:val="20"/>
                <w:lang w:eastAsia="hy-AM"/>
              </w:rPr>
              <w:t>ույլտվություն</w:t>
            </w:r>
            <w:r>
              <w:rPr>
                <w:rFonts w:ascii="GHEA Grapalat" w:hAnsi="GHEA Grapalat"/>
                <w:b/>
                <w:bCs/>
                <w:color w:val="000000"/>
                <w:sz w:val="20"/>
                <w:szCs w:val="20"/>
                <w:lang w:eastAsia="hy-AM"/>
              </w:rPr>
              <w:t xml:space="preserve">  </w:t>
            </w:r>
            <w:r>
              <w:rPr>
                <w:rFonts w:ascii="GHEA Grapalat" w:hAnsi="GHEA Grapalat" w:cs="Sylfaen"/>
                <w:b/>
                <w:bCs/>
                <w:color w:val="000000"/>
                <w:sz w:val="20"/>
                <w:szCs w:val="20"/>
                <w:lang w:val="hy-AM" w:eastAsia="hy-AM"/>
              </w:rPr>
              <w:t>և</w:t>
            </w:r>
            <w:r>
              <w:rPr>
                <w:rFonts w:ascii="GHEA Grapalat" w:hAnsi="GHEA Grapalat" w:cs="Calibri"/>
                <w:b/>
                <w:bCs/>
                <w:color w:val="000000"/>
                <w:sz w:val="20"/>
                <w:szCs w:val="20"/>
                <w:lang w:eastAsia="hy-AM"/>
              </w:rPr>
              <w:t xml:space="preserve">  </w:t>
            </w:r>
            <w:r>
              <w:rPr>
                <w:rFonts w:ascii="GHEA Grapalat" w:hAnsi="GHEA Grapalat" w:cs="Sylfaen"/>
                <w:b/>
                <w:bCs/>
                <w:color w:val="000000"/>
                <w:sz w:val="20"/>
                <w:szCs w:val="20"/>
                <w:lang w:eastAsia="hy-AM"/>
              </w:rPr>
              <w:t>այլ</w:t>
            </w:r>
            <w:r>
              <w:rPr>
                <w:rFonts w:ascii="GHEA Grapalat" w:hAnsi="GHEA Grapalat" w:cs="Calibri"/>
                <w:b/>
                <w:bCs/>
                <w:color w:val="000000"/>
                <w:sz w:val="20"/>
                <w:szCs w:val="20"/>
                <w:lang w:eastAsia="hy-AM"/>
              </w:rPr>
              <w:t xml:space="preserve">  </w:t>
            </w:r>
            <w:r>
              <w:rPr>
                <w:rFonts w:ascii="GHEA Grapalat" w:hAnsi="GHEA Grapalat" w:cs="Sylfaen"/>
                <w:b/>
                <w:bCs/>
                <w:color w:val="000000"/>
                <w:sz w:val="20"/>
                <w:szCs w:val="20"/>
                <w:lang w:eastAsia="hy-AM"/>
              </w:rPr>
              <w:t>փասթաթղթերի</w:t>
            </w:r>
            <w:r>
              <w:rPr>
                <w:rFonts w:ascii="GHEA Grapalat" w:hAnsi="GHEA Grapalat" w:cs="Calibri"/>
                <w:b/>
                <w:bCs/>
                <w:color w:val="000000"/>
                <w:sz w:val="20"/>
                <w:szCs w:val="20"/>
                <w:lang w:eastAsia="hy-AM"/>
              </w:rPr>
              <w:t xml:space="preserve"> </w:t>
            </w:r>
            <w:r>
              <w:rPr>
                <w:rFonts w:ascii="GHEA Grapalat" w:hAnsi="GHEA Grapalat" w:cs="Sylfaen"/>
                <w:b/>
                <w:bCs/>
                <w:color w:val="000000"/>
                <w:sz w:val="20"/>
                <w:szCs w:val="20"/>
                <w:lang w:eastAsia="hy-AM"/>
              </w:rPr>
              <w:t>ստացում</w:t>
            </w:r>
            <w:r>
              <w:rPr>
                <w:rFonts w:ascii="GHEA Grapalat" w:hAnsi="GHEA Grapalat" w:cs="Sylfaen"/>
                <w:b/>
                <w:bCs/>
                <w:color w:val="000000"/>
                <w:sz w:val="20"/>
                <w:szCs w:val="20"/>
                <w:lang w:val="hy-AM" w:eastAsia="hy-AM"/>
              </w:rPr>
              <w:t xml:space="preserve"> </w:t>
            </w:r>
          </w:p>
        </w:tc>
        <w:tc>
          <w:tcPr>
            <w:tcW w:w="720" w:type="dxa"/>
            <w:tcBorders>
              <w:top w:val="nil"/>
              <w:left w:val="nil"/>
              <w:bottom w:val="single" w:sz="4" w:space="0" w:color="auto"/>
              <w:right w:val="single" w:sz="4" w:space="0" w:color="auto"/>
            </w:tcBorders>
            <w:vAlign w:val="center"/>
            <w:hideMark/>
          </w:tcPr>
          <w:p w14:paraId="042E3073" w14:textId="77777777" w:rsidR="00435780" w:rsidRDefault="00435780" w:rsidP="004D3572">
            <w:pPr>
              <w:rPr>
                <w:rFonts w:ascii="GHEA Grapalat" w:hAnsi="GHEA Grapalat"/>
                <w:b/>
                <w:bCs/>
                <w:color w:val="000000"/>
                <w:sz w:val="20"/>
                <w:szCs w:val="20"/>
                <w:lang w:eastAsia="hy-AM"/>
              </w:rPr>
            </w:pPr>
            <w:r>
              <w:rPr>
                <w:rFonts w:ascii="Calibri" w:hAnsi="Calibri" w:cs="Calibri"/>
                <w:b/>
                <w:bCs/>
                <w:color w:val="000000"/>
                <w:sz w:val="20"/>
                <w:szCs w:val="20"/>
                <w:lang w:eastAsia="hy-AM"/>
              </w:rPr>
              <w:t> </w:t>
            </w:r>
          </w:p>
        </w:tc>
        <w:tc>
          <w:tcPr>
            <w:tcW w:w="810" w:type="dxa"/>
            <w:tcBorders>
              <w:top w:val="nil"/>
              <w:left w:val="nil"/>
              <w:bottom w:val="single" w:sz="4" w:space="0" w:color="auto"/>
              <w:right w:val="single" w:sz="4" w:space="0" w:color="auto"/>
            </w:tcBorders>
            <w:vAlign w:val="center"/>
            <w:hideMark/>
          </w:tcPr>
          <w:p w14:paraId="7B054D31" w14:textId="77777777" w:rsidR="00435780" w:rsidRDefault="00435780" w:rsidP="004D3572">
            <w:pPr>
              <w:rPr>
                <w:rFonts w:ascii="GHEA Grapalat" w:hAnsi="GHEA Grapalat"/>
                <w:b/>
                <w:bCs/>
                <w:color w:val="000000"/>
                <w:sz w:val="20"/>
                <w:szCs w:val="20"/>
                <w:lang w:eastAsia="hy-AM"/>
              </w:rPr>
            </w:pPr>
            <w:r>
              <w:rPr>
                <w:rFonts w:ascii="Calibri" w:hAnsi="Calibri" w:cs="Calibri"/>
                <w:b/>
                <w:bCs/>
                <w:color w:val="000000"/>
                <w:sz w:val="20"/>
                <w:szCs w:val="20"/>
                <w:lang w:eastAsia="hy-AM"/>
              </w:rPr>
              <w:t> </w:t>
            </w:r>
          </w:p>
        </w:tc>
        <w:tc>
          <w:tcPr>
            <w:tcW w:w="810" w:type="dxa"/>
            <w:tcBorders>
              <w:top w:val="nil"/>
              <w:left w:val="nil"/>
              <w:bottom w:val="single" w:sz="4" w:space="0" w:color="auto"/>
              <w:right w:val="single" w:sz="4" w:space="0" w:color="auto"/>
            </w:tcBorders>
            <w:vAlign w:val="center"/>
          </w:tcPr>
          <w:p w14:paraId="156F5175" w14:textId="77777777" w:rsidR="00435780" w:rsidRDefault="00435780" w:rsidP="004D3572">
            <w:pPr>
              <w:rPr>
                <w:rFonts w:ascii="GHEA Grapalat" w:hAnsi="GHEA Grapalat"/>
                <w:b/>
                <w:bCs/>
                <w:color w:val="000000"/>
                <w:sz w:val="20"/>
                <w:szCs w:val="20"/>
                <w:lang w:eastAsia="hy-AM"/>
              </w:rPr>
            </w:pPr>
          </w:p>
        </w:tc>
        <w:tc>
          <w:tcPr>
            <w:tcW w:w="904" w:type="dxa"/>
            <w:tcBorders>
              <w:top w:val="nil"/>
              <w:left w:val="nil"/>
              <w:bottom w:val="single" w:sz="4" w:space="0" w:color="auto"/>
              <w:right w:val="single" w:sz="4" w:space="0" w:color="auto"/>
            </w:tcBorders>
            <w:vAlign w:val="center"/>
          </w:tcPr>
          <w:p w14:paraId="6A94A455" w14:textId="77777777" w:rsidR="00435780" w:rsidRDefault="00435780" w:rsidP="004D3572">
            <w:pPr>
              <w:rPr>
                <w:rFonts w:ascii="GHEA Grapalat" w:hAnsi="GHEA Grapalat"/>
                <w:b/>
                <w:bCs/>
                <w:color w:val="000000"/>
                <w:sz w:val="20"/>
                <w:szCs w:val="20"/>
                <w:lang w:eastAsia="hy-AM"/>
              </w:rPr>
            </w:pPr>
          </w:p>
        </w:tc>
      </w:tr>
      <w:tr w:rsidR="00435780" w14:paraId="379CA794" w14:textId="77777777" w:rsidTr="00435780">
        <w:trPr>
          <w:trHeight w:val="10252"/>
        </w:trPr>
        <w:tc>
          <w:tcPr>
            <w:tcW w:w="535" w:type="dxa"/>
            <w:tcBorders>
              <w:top w:val="nil"/>
              <w:left w:val="single" w:sz="4" w:space="0" w:color="auto"/>
              <w:bottom w:val="single" w:sz="4" w:space="0" w:color="auto"/>
              <w:right w:val="single" w:sz="4" w:space="0" w:color="auto"/>
            </w:tcBorders>
            <w:vAlign w:val="center"/>
            <w:hideMark/>
          </w:tcPr>
          <w:p w14:paraId="0A85E3BB" w14:textId="77777777" w:rsidR="00435780" w:rsidRDefault="00435780" w:rsidP="004D3572">
            <w:pPr>
              <w:rPr>
                <w:sz w:val="20"/>
                <w:szCs w:val="20"/>
              </w:rPr>
            </w:pPr>
          </w:p>
        </w:tc>
        <w:tc>
          <w:tcPr>
            <w:tcW w:w="7128" w:type="dxa"/>
            <w:tcBorders>
              <w:top w:val="nil"/>
              <w:left w:val="nil"/>
              <w:bottom w:val="single" w:sz="4" w:space="0" w:color="auto"/>
              <w:right w:val="single" w:sz="4" w:space="0" w:color="auto"/>
            </w:tcBorders>
            <w:vAlign w:val="center"/>
          </w:tcPr>
          <w:p w14:paraId="4D7E33EE" w14:textId="77777777" w:rsidR="00435780" w:rsidRDefault="00435780" w:rsidP="004D3572">
            <w:pPr>
              <w:jc w:val="both"/>
              <w:rPr>
                <w:rFonts w:ascii="GHEA Grapalat" w:hAnsi="GHEA Grapalat" w:cs="Arial"/>
                <w:sz w:val="18"/>
                <w:szCs w:val="18"/>
              </w:rPr>
            </w:pPr>
            <w:r>
              <w:rPr>
                <w:rFonts w:ascii="GHEA Grapalat" w:hAnsi="GHEA Grapalat" w:cs="Arial"/>
                <w:sz w:val="18"/>
                <w:szCs w:val="18"/>
                <w:lang w:val="hy-AM"/>
              </w:rPr>
              <w:t>Ելնելով բեռների առանձնահատկությունից մաքսային մարմինների կողմից պահանջվող ռազմական, Ազգային անվտագության ծառայության, երկակի նշանակության ապրանքների, և այլ մարմինների կողմից եզրակացությունների, տեղեկանքների, հավաստագրերի,  թույլտվությունների ստացում:  Փորձաքննությունն իրականացնող մարմնին փաստաթղթերի ներկայացում, թույլտվության ստացման նպատակով  անհրաժեշտ փաստաթղթերի ապահովում, մաքսային մարմինների ներկայացում: Համապատասխան եզրակացությունների, տեղեկանքների, հավաստագրերի,  թույլտվությունների ստացման արդյունքում գոյացած  վճարումները և մուծումները  հատուցվում են Ընկերություն կողմից</w:t>
            </w:r>
            <w:r>
              <w:rPr>
                <w:rFonts w:ascii="GHEA Grapalat" w:hAnsi="GHEA Grapalat" w:cs="Arial"/>
                <w:sz w:val="18"/>
                <w:szCs w:val="18"/>
              </w:rPr>
              <w:t>:</w:t>
            </w:r>
          </w:p>
          <w:p w14:paraId="7D9B17BC" w14:textId="77777777" w:rsidR="00435780" w:rsidRDefault="00435780" w:rsidP="004D3572">
            <w:pPr>
              <w:jc w:val="both"/>
              <w:rPr>
                <w:rFonts w:ascii="GHEA Grapalat" w:hAnsi="GHEA Grapalat" w:cs="Arial"/>
                <w:sz w:val="18"/>
                <w:szCs w:val="18"/>
              </w:rPr>
            </w:pPr>
          </w:p>
          <w:p w14:paraId="41EA852D" w14:textId="77777777" w:rsidR="00435780" w:rsidRDefault="00435780" w:rsidP="004D3572">
            <w:pPr>
              <w:jc w:val="both"/>
              <w:rPr>
                <w:rFonts w:ascii="GHEA Grapalat" w:hAnsi="GHEA Grapalat" w:cs="Calibri"/>
                <w:b/>
                <w:bCs/>
                <w:color w:val="000000"/>
                <w:sz w:val="18"/>
                <w:szCs w:val="18"/>
                <w:lang w:eastAsia="hy-AM"/>
              </w:rPr>
            </w:pPr>
            <w:r>
              <w:rPr>
                <w:rFonts w:ascii="GHEA Grapalat" w:hAnsi="GHEA Grapalat" w:cs="Sylfaen"/>
                <w:b/>
                <w:bCs/>
                <w:color w:val="000000"/>
                <w:sz w:val="18"/>
                <w:szCs w:val="18"/>
                <w:lang w:val="ru-RU" w:eastAsia="hy-AM"/>
              </w:rPr>
              <w:t>Բ</w:t>
            </w:r>
            <w:r>
              <w:rPr>
                <w:rFonts w:ascii="GHEA Grapalat" w:hAnsi="GHEA Grapalat" w:cs="Sylfaen"/>
                <w:b/>
                <w:bCs/>
                <w:color w:val="000000"/>
                <w:sz w:val="18"/>
                <w:szCs w:val="18"/>
                <w:lang w:eastAsia="hy-AM"/>
              </w:rPr>
              <w:t xml:space="preserve">) </w:t>
            </w:r>
            <w:r>
              <w:rPr>
                <w:rFonts w:ascii="GHEA Grapalat" w:hAnsi="GHEA Grapalat" w:cs="Sylfaen"/>
                <w:b/>
                <w:bCs/>
                <w:color w:val="000000"/>
                <w:sz w:val="18"/>
                <w:szCs w:val="18"/>
                <w:lang w:val="hy-AM" w:eastAsia="hy-AM"/>
              </w:rPr>
              <w:t>Ավտոտրանսպորտով</w:t>
            </w:r>
            <w:r>
              <w:rPr>
                <w:rFonts w:ascii="GHEA Grapalat" w:hAnsi="GHEA Grapalat" w:cs="Sylfaen"/>
                <w:b/>
                <w:bCs/>
                <w:color w:val="000000"/>
                <w:sz w:val="18"/>
                <w:szCs w:val="18"/>
                <w:lang w:eastAsia="hy-AM"/>
              </w:rPr>
              <w:t>, երկաթուղով</w:t>
            </w:r>
            <w:r>
              <w:rPr>
                <w:rFonts w:ascii="GHEA Grapalat" w:hAnsi="GHEA Grapalat" w:cs="Sylfaen"/>
                <w:b/>
                <w:bCs/>
                <w:color w:val="000000"/>
                <w:sz w:val="18"/>
                <w:szCs w:val="18"/>
                <w:lang w:val="hy-AM" w:eastAsia="hy-AM"/>
              </w:rPr>
              <w:t xml:space="preserve"> ներմուծման կամ արտահանման համար </w:t>
            </w:r>
            <w:proofErr w:type="gramStart"/>
            <w:r>
              <w:rPr>
                <w:rFonts w:ascii="GHEA Grapalat" w:hAnsi="GHEA Grapalat" w:cs="Sylfaen"/>
                <w:b/>
                <w:bCs/>
                <w:color w:val="000000"/>
                <w:sz w:val="18"/>
                <w:szCs w:val="18"/>
                <w:lang w:val="hy-AM" w:eastAsia="hy-AM"/>
              </w:rPr>
              <w:t>մ</w:t>
            </w:r>
            <w:r>
              <w:rPr>
                <w:rFonts w:ascii="GHEA Grapalat" w:hAnsi="GHEA Grapalat" w:cs="Sylfaen"/>
                <w:b/>
                <w:bCs/>
                <w:color w:val="000000"/>
                <w:sz w:val="18"/>
                <w:szCs w:val="18"/>
                <w:lang w:eastAsia="hy-AM"/>
              </w:rPr>
              <w:t>աքսային</w:t>
            </w:r>
            <w:r>
              <w:rPr>
                <w:rFonts w:ascii="GHEA Grapalat" w:hAnsi="GHEA Grapalat"/>
                <w:b/>
                <w:bCs/>
                <w:color w:val="000000"/>
                <w:sz w:val="18"/>
                <w:szCs w:val="18"/>
                <w:lang w:eastAsia="hy-AM"/>
              </w:rPr>
              <w:t xml:space="preserve">  </w:t>
            </w:r>
            <w:r>
              <w:rPr>
                <w:rFonts w:ascii="GHEA Grapalat" w:hAnsi="GHEA Grapalat" w:cs="Sylfaen"/>
                <w:b/>
                <w:bCs/>
                <w:color w:val="000000"/>
                <w:sz w:val="18"/>
                <w:szCs w:val="18"/>
                <w:lang w:eastAsia="hy-AM"/>
              </w:rPr>
              <w:t>հայտարարագրում</w:t>
            </w:r>
            <w:proofErr w:type="gramEnd"/>
            <w:r>
              <w:rPr>
                <w:rFonts w:ascii="GHEA Grapalat" w:hAnsi="GHEA Grapalat" w:cs="Calibri"/>
                <w:b/>
                <w:bCs/>
                <w:color w:val="000000"/>
                <w:sz w:val="18"/>
                <w:szCs w:val="18"/>
                <w:lang w:eastAsia="hy-AM"/>
              </w:rPr>
              <w:t xml:space="preserve">: </w:t>
            </w:r>
          </w:p>
          <w:p w14:paraId="5D03EF2E" w14:textId="77777777" w:rsidR="00435780" w:rsidRPr="002C737D" w:rsidRDefault="00435780" w:rsidP="004D3572">
            <w:pPr>
              <w:jc w:val="both"/>
              <w:rPr>
                <w:rFonts w:ascii="GHEA Grapalat" w:hAnsi="GHEA Grapalat" w:cs="Arial"/>
                <w:sz w:val="18"/>
                <w:szCs w:val="18"/>
              </w:rPr>
            </w:pPr>
            <w:r>
              <w:rPr>
                <w:rFonts w:ascii="GHEA Grapalat" w:hAnsi="GHEA Grapalat" w:cs="Arial"/>
                <w:sz w:val="18"/>
                <w:szCs w:val="18"/>
                <w:lang w:val="hy-AM"/>
              </w:rPr>
              <w:t>Միևնույն մատակարարի կողմից մեկ ավտոտրանսպորտային միջոցով և համապատասխան մեկ ավտոբեռնագրով (CMR) բեռի նախնական զննում՝ բեռների նույնականացում՝ ըստ  փաթեթավորման ցանկի</w:t>
            </w:r>
            <w:r>
              <w:rPr>
                <w:rFonts w:ascii="GHEA Grapalat" w:hAnsi="GHEA Grapalat" w:cs="Arial"/>
                <w:sz w:val="18"/>
                <w:szCs w:val="18"/>
              </w:rPr>
              <w:t xml:space="preserve"> (Packing List)</w:t>
            </w:r>
            <w:r>
              <w:rPr>
                <w:rFonts w:ascii="GHEA Grapalat" w:hAnsi="GHEA Grapalat" w:cs="Arial"/>
                <w:sz w:val="18"/>
                <w:szCs w:val="18"/>
                <w:lang w:val="hy-AM"/>
              </w:rPr>
              <w:t xml:space="preserve"> և հաշիվ-ապրանքագրերի (եթե ապրանքների փաթեթավորումը կամ դասավորվածությունը թույլատրում է իրականացնել զննում) նախնական հայտարարագրում, գնահատում: Բեռի</w:t>
            </w:r>
            <w:r>
              <w:rPr>
                <w:rFonts w:ascii="GHEA Grapalat" w:hAnsi="GHEA Grapalat" w:cs="Arial"/>
                <w:sz w:val="18"/>
                <w:szCs w:val="18"/>
              </w:rPr>
              <w:t xml:space="preserve"> </w:t>
            </w:r>
            <w:r>
              <w:rPr>
                <w:rFonts w:ascii="GHEA Grapalat" w:hAnsi="GHEA Grapalat" w:cs="Arial"/>
                <w:sz w:val="18"/>
                <w:szCs w:val="18"/>
                <w:lang w:val="hy-AM"/>
              </w:rPr>
              <w:t>«</w:t>
            </w:r>
            <w:r>
              <w:rPr>
                <w:rFonts w:ascii="GHEA Grapalat" w:hAnsi="GHEA Grapalat" w:cs="Arial"/>
                <w:sz w:val="18"/>
                <w:szCs w:val="18"/>
              </w:rPr>
              <w:t>Ապրանքների</w:t>
            </w:r>
            <w:r>
              <w:rPr>
                <w:rFonts w:ascii="GHEA Grapalat" w:hAnsi="GHEA Grapalat" w:cs="Arial"/>
                <w:sz w:val="18"/>
                <w:szCs w:val="18"/>
                <w:lang w:val="hy-AM"/>
              </w:rPr>
              <w:t xml:space="preserve"> հայտարարագրի»</w:t>
            </w:r>
            <w:r>
              <w:rPr>
                <w:rFonts w:ascii="GHEA Grapalat" w:hAnsi="GHEA Grapalat" w:cs="Arial"/>
                <w:sz w:val="18"/>
                <w:szCs w:val="18"/>
              </w:rPr>
              <w:t xml:space="preserve"> </w:t>
            </w:r>
            <w:r>
              <w:rPr>
                <w:rFonts w:ascii="GHEA Grapalat" w:hAnsi="GHEA Grapalat" w:cs="Arial"/>
                <w:sz w:val="18"/>
                <w:szCs w:val="18"/>
                <w:lang w:val="hy-AM"/>
              </w:rPr>
              <w:t xml:space="preserve">հայտարարագրման համար  անհրաժեշտ տեղեկանքների համաձայնեցում Ընկերություն հետ: Բեռի </w:t>
            </w:r>
            <w:r w:rsidRPr="0031741F">
              <w:rPr>
                <w:rFonts w:ascii="GHEA Grapalat" w:hAnsi="GHEA Grapalat" w:cs="Arial"/>
                <w:sz w:val="18"/>
                <w:szCs w:val="18"/>
                <w:lang w:val="hy-AM"/>
              </w:rPr>
              <w:t>«Ապրանքների հայտարարագրի»</w:t>
            </w:r>
            <w:r>
              <w:rPr>
                <w:rFonts w:ascii="GHEA Grapalat" w:hAnsi="GHEA Grapalat" w:cs="Arial"/>
                <w:sz w:val="18"/>
                <w:szCs w:val="18"/>
                <w:lang w:val="hy-AM"/>
              </w:rPr>
              <w:t>նախնական օրինակի կազմում և համաձայնեցում Ընկերություն հետ: Մաքսային հսկողության տարածքից բեռի բաց թողման նպատակով համապատասխան գործունեության ծավալում, փաստաթղթերի ներկայացում և այլն: Բոլոր բնօրինակ փաստաթղթերը ներկայացնել Ընկերություն, որոնցով արձանագրվում է մաքսազերծումը:</w:t>
            </w:r>
          </w:p>
          <w:p w14:paraId="7AFB9DC3" w14:textId="77777777" w:rsidR="00435780" w:rsidRPr="002C737D" w:rsidRDefault="00435780" w:rsidP="004D3572">
            <w:pPr>
              <w:jc w:val="both"/>
              <w:rPr>
                <w:rFonts w:ascii="GHEA Grapalat" w:hAnsi="GHEA Grapalat" w:cs="Arial"/>
                <w:sz w:val="18"/>
                <w:szCs w:val="18"/>
              </w:rPr>
            </w:pPr>
          </w:p>
          <w:p w14:paraId="21E02AD1" w14:textId="77777777" w:rsidR="00435780" w:rsidRPr="002C737D" w:rsidRDefault="00435780" w:rsidP="004D3572">
            <w:pPr>
              <w:jc w:val="both"/>
              <w:rPr>
                <w:rFonts w:ascii="GHEA Grapalat" w:hAnsi="GHEA Grapalat" w:cs="Calibri"/>
                <w:b/>
                <w:bCs/>
                <w:color w:val="000000"/>
                <w:sz w:val="18"/>
                <w:szCs w:val="18"/>
                <w:lang w:eastAsia="hy-AM"/>
              </w:rPr>
            </w:pPr>
            <w:r>
              <w:rPr>
                <w:rFonts w:ascii="GHEA Grapalat" w:hAnsi="GHEA Grapalat" w:cs="Sylfaen"/>
                <w:b/>
                <w:bCs/>
                <w:color w:val="000000"/>
                <w:sz w:val="18"/>
                <w:szCs w:val="18"/>
                <w:lang w:val="hy-AM" w:eastAsia="hy-AM"/>
              </w:rPr>
              <w:t>Գ</w:t>
            </w:r>
            <w:r w:rsidRPr="002C737D">
              <w:rPr>
                <w:rFonts w:ascii="GHEA Grapalat" w:hAnsi="GHEA Grapalat" w:cs="Sylfaen"/>
                <w:b/>
                <w:bCs/>
                <w:color w:val="000000"/>
                <w:sz w:val="18"/>
                <w:szCs w:val="18"/>
                <w:lang w:eastAsia="hy-AM"/>
              </w:rPr>
              <w:t xml:space="preserve">) </w:t>
            </w:r>
            <w:r>
              <w:rPr>
                <w:rFonts w:ascii="GHEA Grapalat" w:hAnsi="GHEA Grapalat" w:cs="Sylfaen"/>
                <w:b/>
                <w:bCs/>
                <w:color w:val="000000"/>
                <w:sz w:val="18"/>
                <w:szCs w:val="18"/>
                <w:lang w:val="hy-AM" w:eastAsia="hy-AM"/>
              </w:rPr>
              <w:t>Ավիոտրանսպորտով  ներմուծման կամ արտահանման համար մ</w:t>
            </w:r>
            <w:r>
              <w:rPr>
                <w:rFonts w:ascii="GHEA Grapalat" w:hAnsi="GHEA Grapalat" w:cs="Sylfaen"/>
                <w:b/>
                <w:bCs/>
                <w:color w:val="000000"/>
                <w:sz w:val="18"/>
                <w:szCs w:val="18"/>
                <w:lang w:eastAsia="hy-AM"/>
              </w:rPr>
              <w:t>աքսային</w:t>
            </w:r>
            <w:r w:rsidRPr="002C737D">
              <w:rPr>
                <w:rFonts w:ascii="GHEA Grapalat" w:hAnsi="GHEA Grapalat"/>
                <w:b/>
                <w:bCs/>
                <w:color w:val="000000"/>
                <w:sz w:val="18"/>
                <w:szCs w:val="18"/>
                <w:lang w:eastAsia="hy-AM"/>
              </w:rPr>
              <w:t xml:space="preserve">  </w:t>
            </w:r>
            <w:r>
              <w:rPr>
                <w:rFonts w:ascii="GHEA Grapalat" w:hAnsi="GHEA Grapalat" w:cs="Sylfaen"/>
                <w:b/>
                <w:bCs/>
                <w:color w:val="000000"/>
                <w:sz w:val="18"/>
                <w:szCs w:val="18"/>
                <w:lang w:eastAsia="hy-AM"/>
              </w:rPr>
              <w:t>հայտարարագրում</w:t>
            </w:r>
            <w:r w:rsidRPr="002C737D">
              <w:rPr>
                <w:rFonts w:ascii="GHEA Grapalat" w:hAnsi="GHEA Grapalat" w:cs="Calibri"/>
                <w:b/>
                <w:bCs/>
                <w:color w:val="000000"/>
                <w:sz w:val="18"/>
                <w:szCs w:val="18"/>
                <w:lang w:eastAsia="hy-AM"/>
              </w:rPr>
              <w:t>:</w:t>
            </w:r>
          </w:p>
          <w:p w14:paraId="2FD759D6" w14:textId="77777777" w:rsidR="00435780" w:rsidRPr="002C737D" w:rsidRDefault="00435780" w:rsidP="004D3572">
            <w:pPr>
              <w:jc w:val="both"/>
              <w:rPr>
                <w:rFonts w:ascii="GHEA Grapalat" w:hAnsi="GHEA Grapalat" w:cs="Arial"/>
                <w:sz w:val="18"/>
                <w:szCs w:val="18"/>
              </w:rPr>
            </w:pPr>
            <w:r>
              <w:rPr>
                <w:rFonts w:ascii="GHEA Grapalat" w:hAnsi="GHEA Grapalat" w:cs="Arial"/>
                <w:sz w:val="18"/>
                <w:szCs w:val="18"/>
                <w:lang w:val="hy-AM"/>
              </w:rPr>
              <w:t>Միևնույն մատակարարի կողմից մեկ ավիատրանսպորտով համապատասխան մեկ ավիոբեռնագրով բեռի նախնական զննում, բեռների նույնականացում՝ ըստ  փաթեթավորման ցանկի</w:t>
            </w:r>
            <w:r>
              <w:rPr>
                <w:rFonts w:ascii="GHEA Grapalat" w:hAnsi="GHEA Grapalat" w:cs="Arial"/>
                <w:sz w:val="18"/>
                <w:szCs w:val="18"/>
              </w:rPr>
              <w:t xml:space="preserve"> (Packing List)</w:t>
            </w:r>
            <w:r>
              <w:rPr>
                <w:rFonts w:ascii="GHEA Grapalat" w:hAnsi="GHEA Grapalat" w:cs="Arial"/>
                <w:sz w:val="18"/>
                <w:szCs w:val="18"/>
                <w:lang w:val="hy-AM"/>
              </w:rPr>
              <w:t xml:space="preserve"> և հաշիվ-ապրանքագրերի (եթե ապրանքների փաթեթավորումը կամ դասավորվածությունը թույլատրում է իրականացնել զննում) նախնական հայտարարագրում, գնահատում: Բեռի</w:t>
            </w:r>
            <w:r>
              <w:rPr>
                <w:rFonts w:ascii="GHEA Grapalat" w:hAnsi="GHEA Grapalat" w:cs="Arial"/>
                <w:sz w:val="18"/>
                <w:szCs w:val="18"/>
              </w:rPr>
              <w:t xml:space="preserve"> </w:t>
            </w:r>
            <w:r>
              <w:rPr>
                <w:rFonts w:ascii="GHEA Grapalat" w:hAnsi="GHEA Grapalat" w:cs="Arial"/>
                <w:sz w:val="18"/>
                <w:szCs w:val="18"/>
                <w:lang w:val="hy-AM"/>
              </w:rPr>
              <w:t>«</w:t>
            </w:r>
            <w:r>
              <w:rPr>
                <w:rFonts w:ascii="GHEA Grapalat" w:hAnsi="GHEA Grapalat" w:cs="Arial"/>
                <w:sz w:val="18"/>
                <w:szCs w:val="18"/>
              </w:rPr>
              <w:t>Ապրանքների</w:t>
            </w:r>
            <w:r>
              <w:rPr>
                <w:rFonts w:ascii="GHEA Grapalat" w:hAnsi="GHEA Grapalat" w:cs="Arial"/>
                <w:sz w:val="18"/>
                <w:szCs w:val="18"/>
                <w:lang w:val="hy-AM"/>
              </w:rPr>
              <w:t xml:space="preserve"> հայտարարագրի»</w:t>
            </w:r>
            <w:r>
              <w:rPr>
                <w:rFonts w:ascii="GHEA Grapalat" w:hAnsi="GHEA Grapalat" w:cs="Arial"/>
                <w:sz w:val="18"/>
                <w:szCs w:val="18"/>
              </w:rPr>
              <w:t xml:space="preserve"> </w:t>
            </w:r>
            <w:r>
              <w:rPr>
                <w:rFonts w:ascii="GHEA Grapalat" w:hAnsi="GHEA Grapalat" w:cs="Arial"/>
                <w:sz w:val="18"/>
                <w:szCs w:val="18"/>
                <w:lang w:val="hy-AM"/>
              </w:rPr>
              <w:t>հայտարարագրման համար  անհրաժեշտ տեղեկանքների համաձայնեցում Ընկերություն հետ: Բեռի «</w:t>
            </w:r>
            <w:r>
              <w:rPr>
                <w:rFonts w:ascii="GHEA Grapalat" w:hAnsi="GHEA Grapalat" w:cs="Arial"/>
                <w:sz w:val="18"/>
                <w:szCs w:val="18"/>
              </w:rPr>
              <w:t>Ապրանքների</w:t>
            </w:r>
            <w:r>
              <w:rPr>
                <w:rFonts w:ascii="GHEA Grapalat" w:hAnsi="GHEA Grapalat" w:cs="Arial"/>
                <w:sz w:val="18"/>
                <w:szCs w:val="18"/>
                <w:lang w:val="hy-AM"/>
              </w:rPr>
              <w:t xml:space="preserve"> հայտարարագրի» նախնական կազմում և համաձայնեցում Ընկերություն հետ: Մաքսային հսկողության տարածքից բեռի բաց թողման նպատակով համապատասխան գործունեության ծավալում, փաստաթղթերի ներկայացում և այլն: Բոլոր բնօրինակ փաստաթղթերը ներկայացնել Ընկերություն, որոնցով արձանագրվում է մաքսա</w:t>
            </w:r>
            <w:r>
              <w:rPr>
                <w:rFonts w:ascii="GHEA Grapalat" w:hAnsi="GHEA Grapalat" w:cs="Arial"/>
                <w:sz w:val="18"/>
                <w:szCs w:val="18"/>
              </w:rPr>
              <w:t>զ</w:t>
            </w:r>
            <w:r>
              <w:rPr>
                <w:rFonts w:ascii="GHEA Grapalat" w:hAnsi="GHEA Grapalat" w:cs="Arial"/>
                <w:sz w:val="18"/>
                <w:szCs w:val="18"/>
                <w:lang w:val="hy-AM"/>
              </w:rPr>
              <w:t>զերծումը:</w:t>
            </w:r>
          </w:p>
          <w:p w14:paraId="739E2C46" w14:textId="77777777" w:rsidR="00435780" w:rsidRPr="0031741F" w:rsidRDefault="00435780" w:rsidP="004D3572">
            <w:pPr>
              <w:jc w:val="both"/>
              <w:rPr>
                <w:rFonts w:ascii="GHEA Grapalat" w:hAnsi="GHEA Grapalat" w:cs="Arial"/>
                <w:sz w:val="18"/>
                <w:szCs w:val="18"/>
              </w:rPr>
            </w:pPr>
          </w:p>
        </w:tc>
        <w:tc>
          <w:tcPr>
            <w:tcW w:w="720" w:type="dxa"/>
            <w:tcBorders>
              <w:top w:val="nil"/>
              <w:left w:val="nil"/>
              <w:bottom w:val="single" w:sz="4" w:space="0" w:color="auto"/>
              <w:right w:val="single" w:sz="4" w:space="0" w:color="auto"/>
            </w:tcBorders>
            <w:vAlign w:val="center"/>
            <w:hideMark/>
          </w:tcPr>
          <w:p w14:paraId="161568DA" w14:textId="77777777" w:rsidR="00435780" w:rsidRDefault="00435780" w:rsidP="004D3572">
            <w:pPr>
              <w:jc w:val="center"/>
              <w:rPr>
                <w:rFonts w:ascii="GHEA Grapalat" w:hAnsi="GHEA Grapalat"/>
                <w:color w:val="000000"/>
                <w:sz w:val="20"/>
                <w:szCs w:val="20"/>
                <w:lang w:eastAsia="hy-AM"/>
              </w:rPr>
            </w:pPr>
            <w:r>
              <w:rPr>
                <w:rFonts w:ascii="GHEA Grapalat" w:hAnsi="GHEA Grapalat" w:cs="Sylfaen"/>
                <w:color w:val="000000"/>
                <w:sz w:val="20"/>
                <w:szCs w:val="20"/>
                <w:lang w:eastAsia="hy-AM"/>
              </w:rPr>
              <w:t>հատ</w:t>
            </w:r>
          </w:p>
        </w:tc>
        <w:tc>
          <w:tcPr>
            <w:tcW w:w="810" w:type="dxa"/>
            <w:tcBorders>
              <w:top w:val="nil"/>
              <w:left w:val="nil"/>
              <w:bottom w:val="single" w:sz="4" w:space="0" w:color="auto"/>
              <w:right w:val="single" w:sz="4" w:space="0" w:color="auto"/>
            </w:tcBorders>
            <w:vAlign w:val="center"/>
            <w:hideMark/>
          </w:tcPr>
          <w:p w14:paraId="4E642A91" w14:textId="3BF164D4" w:rsidR="00435780" w:rsidRPr="001D359A" w:rsidRDefault="001E6960" w:rsidP="004D3572">
            <w:pPr>
              <w:jc w:val="center"/>
              <w:rPr>
                <w:rFonts w:ascii="GHEA Grapalat" w:hAnsi="GHEA Grapalat"/>
                <w:sz w:val="20"/>
                <w:szCs w:val="20"/>
                <w:lang w:val="hy-AM"/>
              </w:rPr>
            </w:pPr>
            <w:r>
              <w:rPr>
                <w:rFonts w:ascii="GHEA Grapalat" w:hAnsi="GHEA Grapalat"/>
                <w:color w:val="000000"/>
                <w:sz w:val="20"/>
                <w:szCs w:val="20"/>
                <w:lang w:val="hy-AM" w:eastAsia="hy-AM"/>
              </w:rPr>
              <w:t>55</w:t>
            </w:r>
          </w:p>
        </w:tc>
        <w:tc>
          <w:tcPr>
            <w:tcW w:w="810" w:type="dxa"/>
            <w:tcBorders>
              <w:top w:val="nil"/>
              <w:left w:val="nil"/>
              <w:bottom w:val="single" w:sz="4" w:space="0" w:color="auto"/>
              <w:right w:val="single" w:sz="4" w:space="0" w:color="auto"/>
            </w:tcBorders>
            <w:vAlign w:val="center"/>
          </w:tcPr>
          <w:p w14:paraId="73C1DF6E" w14:textId="1470F323" w:rsidR="00435780" w:rsidRDefault="00435780" w:rsidP="004D3572">
            <w:pPr>
              <w:jc w:val="center"/>
              <w:rPr>
                <w:rFonts w:ascii="GHEA Grapalat" w:hAnsi="GHEA Grapalat"/>
                <w:sz w:val="20"/>
                <w:szCs w:val="20"/>
                <w:lang w:val="ru-RU"/>
              </w:rPr>
            </w:pPr>
          </w:p>
        </w:tc>
        <w:tc>
          <w:tcPr>
            <w:tcW w:w="904" w:type="dxa"/>
            <w:tcBorders>
              <w:top w:val="nil"/>
              <w:left w:val="nil"/>
              <w:bottom w:val="single" w:sz="4" w:space="0" w:color="auto"/>
              <w:right w:val="single" w:sz="4" w:space="0" w:color="auto"/>
            </w:tcBorders>
            <w:vAlign w:val="center"/>
          </w:tcPr>
          <w:p w14:paraId="6FA5683C" w14:textId="0FD5B442" w:rsidR="00435780" w:rsidRDefault="00435780" w:rsidP="004D3572">
            <w:pPr>
              <w:jc w:val="center"/>
              <w:rPr>
                <w:rFonts w:ascii="GHEA Grapalat" w:hAnsi="GHEA Grapalat"/>
                <w:sz w:val="20"/>
                <w:szCs w:val="20"/>
              </w:rPr>
            </w:pPr>
          </w:p>
        </w:tc>
      </w:tr>
    </w:tbl>
    <w:p w14:paraId="6FAADD80" w14:textId="77777777" w:rsidR="00435780" w:rsidRPr="003D437A" w:rsidRDefault="00435780" w:rsidP="0097207F">
      <w:pPr>
        <w:jc w:val="center"/>
        <w:rPr>
          <w:rFonts w:ascii="GHEA Grapalat" w:hAnsi="GHEA Grapalat" w:cs="Sylfaen"/>
          <w:sz w:val="20"/>
          <w:szCs w:val="20"/>
          <w:lang w:val="pt-BR"/>
        </w:rPr>
      </w:pPr>
    </w:p>
    <w:p w14:paraId="00CC5B2A" w14:textId="77777777" w:rsidR="0097207F" w:rsidRPr="003D437A" w:rsidRDefault="0097207F" w:rsidP="0097207F">
      <w:pPr>
        <w:jc w:val="center"/>
        <w:rPr>
          <w:rFonts w:ascii="GHEA Grapalat" w:hAnsi="GHEA Grapalat" w:cs="Sylfaen"/>
          <w:sz w:val="20"/>
          <w:szCs w:val="20"/>
          <w:lang w:val="pt-BR"/>
        </w:rPr>
      </w:pPr>
    </w:p>
    <w:p w14:paraId="52CA7FE3" w14:textId="77777777" w:rsidR="0097207F" w:rsidRPr="003D437A" w:rsidRDefault="0097207F" w:rsidP="0097207F">
      <w:pPr>
        <w:jc w:val="both"/>
        <w:rPr>
          <w:rFonts w:ascii="GHEA Grapalat" w:hAnsi="GHEA Grapalat"/>
          <w:sz w:val="20"/>
          <w:szCs w:val="20"/>
          <w:lang w:val="pt-BR"/>
        </w:rPr>
      </w:pPr>
    </w:p>
    <w:p w14:paraId="1D2DA4DB" w14:textId="77777777" w:rsidR="0097207F" w:rsidRPr="0097207F" w:rsidRDefault="0097207F" w:rsidP="007678FA">
      <w:pPr>
        <w:jc w:val="both"/>
        <w:rPr>
          <w:rFonts w:ascii="GHEA Grapalat" w:hAnsi="GHEA Grapalat"/>
          <w:sz w:val="20"/>
          <w:lang w:val="pt-BR"/>
        </w:rPr>
      </w:pPr>
    </w:p>
    <w:p w14:paraId="57A14C9F" w14:textId="77777777" w:rsidR="007678FA" w:rsidRPr="0097207F" w:rsidRDefault="007678FA" w:rsidP="007678FA">
      <w:pPr>
        <w:jc w:val="both"/>
        <w:rPr>
          <w:rFonts w:ascii="GHEA Grapalat" w:hAnsi="GHEA Grapalat"/>
          <w:sz w:val="20"/>
          <w:lang w:val="pt-BR"/>
        </w:rPr>
      </w:pPr>
    </w:p>
    <w:p w14:paraId="62054E8B" w14:textId="77777777" w:rsidR="007678FA" w:rsidRPr="0097207F" w:rsidRDefault="007678FA" w:rsidP="007678FA">
      <w:pPr>
        <w:jc w:val="both"/>
        <w:rPr>
          <w:rFonts w:ascii="GHEA Grapalat" w:hAnsi="GHEA Grapalat"/>
          <w:sz w:val="20"/>
          <w:lang w:val="pt-BR"/>
        </w:rPr>
      </w:pPr>
    </w:p>
    <w:p w14:paraId="00A32216" w14:textId="77777777" w:rsidR="007678FA" w:rsidRPr="0097207F"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607AA40E" w14:textId="77777777" w:rsidR="0097207F" w:rsidRPr="0004740A" w:rsidRDefault="0097207F" w:rsidP="0097207F">
      <w:pPr>
        <w:jc w:val="center"/>
        <w:rPr>
          <w:rFonts w:ascii="GHEA Grapalat" w:hAnsi="GHEA Grapalat"/>
          <w:sz w:val="20"/>
          <w:szCs w:val="20"/>
        </w:rPr>
      </w:pPr>
      <w:r w:rsidRPr="0004740A">
        <w:rPr>
          <w:rFonts w:ascii="GHEA Grapalat" w:hAnsi="GHEA Grapalat" w:cs="Sylfaen"/>
          <w:b/>
          <w:sz w:val="20"/>
          <w:szCs w:val="20"/>
        </w:rPr>
        <w:softHyphen/>
      </w:r>
      <w:r w:rsidRPr="0004740A">
        <w:rPr>
          <w:rFonts w:ascii="GHEA Grapalat" w:hAnsi="GHEA Grapalat" w:cs="Sylfaen"/>
          <w:b/>
          <w:sz w:val="20"/>
          <w:szCs w:val="20"/>
        </w:rPr>
        <w:softHyphen/>
      </w:r>
      <w:r w:rsidRPr="0004740A">
        <w:rPr>
          <w:rFonts w:ascii="GHEA Grapalat" w:hAnsi="GHEA Grapalat" w:cs="Sylfaen"/>
          <w:b/>
          <w:sz w:val="20"/>
          <w:szCs w:val="20"/>
        </w:rPr>
        <w:softHyphen/>
      </w:r>
      <w:r w:rsidRPr="0004740A">
        <w:rPr>
          <w:rFonts w:ascii="GHEA Grapalat" w:hAnsi="GHEA Grapalat" w:cs="Sylfaen"/>
          <w:b/>
          <w:sz w:val="20"/>
          <w:szCs w:val="20"/>
        </w:rPr>
        <w:softHyphen/>
      </w:r>
      <w:r w:rsidRPr="0004740A">
        <w:rPr>
          <w:rFonts w:ascii="GHEA Grapalat" w:hAnsi="GHEA Grapalat" w:cs="Sylfaen"/>
          <w:b/>
          <w:sz w:val="20"/>
          <w:szCs w:val="20"/>
        </w:rPr>
        <w:softHyphen/>
      </w:r>
      <w:r w:rsidRPr="0004740A">
        <w:rPr>
          <w:rFonts w:ascii="GHEA Grapalat" w:hAnsi="GHEA Grapalat" w:cs="Sylfaen"/>
          <w:b/>
          <w:sz w:val="20"/>
          <w:szCs w:val="20"/>
        </w:rPr>
        <w:softHyphen/>
      </w:r>
      <w:r w:rsidRPr="0004740A">
        <w:rPr>
          <w:rFonts w:ascii="GHEA Grapalat" w:hAnsi="GHEA Grapalat" w:cs="Sylfaen"/>
          <w:b/>
          <w:sz w:val="20"/>
          <w:szCs w:val="20"/>
        </w:rPr>
        <w:softHyphen/>
      </w:r>
      <w:r w:rsidRPr="0004740A">
        <w:rPr>
          <w:rFonts w:ascii="GHEA Grapalat" w:hAnsi="GHEA Grapalat" w:cs="Sylfaen"/>
          <w:b/>
          <w:sz w:val="20"/>
          <w:szCs w:val="20"/>
        </w:rPr>
        <w:softHyphen/>
      </w:r>
      <w:r w:rsidRPr="0004740A">
        <w:rPr>
          <w:rFonts w:ascii="GHEA Grapalat" w:hAnsi="GHEA Grapalat" w:cs="Sylfaen"/>
          <w:b/>
          <w:sz w:val="20"/>
          <w:szCs w:val="20"/>
        </w:rPr>
        <w:softHyphen/>
      </w:r>
      <w:r w:rsidRPr="0004740A">
        <w:rPr>
          <w:rFonts w:ascii="GHEA Grapalat" w:hAnsi="GHEA Grapalat" w:cs="Sylfaen"/>
          <w:b/>
          <w:sz w:val="20"/>
          <w:szCs w:val="20"/>
        </w:rPr>
        <w:softHyphen/>
      </w:r>
      <w:r w:rsidRPr="0004740A">
        <w:rPr>
          <w:rFonts w:ascii="GHEA Grapalat" w:hAnsi="GHEA Grapalat" w:cs="Sylfaen"/>
          <w:b/>
          <w:sz w:val="20"/>
          <w:szCs w:val="20"/>
        </w:rPr>
        <w:softHyphen/>
      </w:r>
      <w:r w:rsidRPr="0004740A">
        <w:rPr>
          <w:rFonts w:ascii="GHEA Grapalat" w:hAnsi="GHEA Grapalat" w:cs="Sylfaen"/>
          <w:b/>
          <w:sz w:val="20"/>
          <w:szCs w:val="20"/>
        </w:rPr>
        <w:softHyphen/>
      </w:r>
      <w:r w:rsidRPr="0004740A">
        <w:rPr>
          <w:rFonts w:ascii="GHEA Grapalat" w:hAnsi="GHEA Grapalat" w:cs="Sylfaen"/>
          <w:b/>
          <w:sz w:val="20"/>
          <w:szCs w:val="20"/>
        </w:rPr>
        <w:softHyphen/>
      </w:r>
      <w:r w:rsidRPr="0004740A">
        <w:rPr>
          <w:rFonts w:ascii="GHEA Grapalat" w:hAnsi="GHEA Grapalat" w:cs="Sylfaen"/>
          <w:b/>
          <w:sz w:val="20"/>
          <w:szCs w:val="20"/>
        </w:rPr>
        <w:softHyphen/>
      </w:r>
      <w:r w:rsidRPr="0004740A">
        <w:rPr>
          <w:rFonts w:ascii="GHEA Grapalat" w:hAnsi="GHEA Grapalat"/>
          <w:sz w:val="20"/>
          <w:szCs w:val="20"/>
        </w:rPr>
        <w:t>ՎՃԱՐՄԱՆ ԺԱՄԱՆԱԿԱՑՈՒՅՑ*</w:t>
      </w:r>
    </w:p>
    <w:p w14:paraId="5BF4A1AC" w14:textId="77777777" w:rsidR="0097207F" w:rsidRPr="0004740A" w:rsidRDefault="0097207F" w:rsidP="0097207F">
      <w:pPr>
        <w:jc w:val="right"/>
        <w:rPr>
          <w:rFonts w:ascii="GHEA Grapalat" w:hAnsi="GHEA Grapalat"/>
          <w:sz w:val="20"/>
          <w:szCs w:val="20"/>
        </w:rPr>
      </w:pPr>
      <w:r w:rsidRPr="0004740A">
        <w:rPr>
          <w:rFonts w:ascii="GHEA Grapalat" w:hAnsi="GHEA Grapalat"/>
          <w:sz w:val="20"/>
          <w:szCs w:val="20"/>
        </w:rPr>
        <w:t xml:space="preserve">                                                                                                                                                                                                            </w:t>
      </w:r>
      <w:r w:rsidRPr="0004740A">
        <w:rPr>
          <w:rFonts w:ascii="GHEA Grapalat" w:hAnsi="GHEA Grapalat" w:cs="Sylfaen"/>
          <w:sz w:val="20"/>
          <w:szCs w:val="20"/>
        </w:rPr>
        <w:t>ՀՀ</w:t>
      </w:r>
      <w:r w:rsidRPr="0004740A">
        <w:rPr>
          <w:rFonts w:ascii="GHEA Grapalat" w:hAnsi="GHEA Grapalat" w:cs="Sylfaen"/>
          <w:sz w:val="20"/>
          <w:szCs w:val="20"/>
          <w:lang w:val="es-ES"/>
        </w:rPr>
        <w:t xml:space="preserve"> </w:t>
      </w:r>
      <w:r w:rsidRPr="0004740A">
        <w:rPr>
          <w:rFonts w:ascii="GHEA Grapalat" w:hAnsi="GHEA Grapalat" w:cs="Sylfaen"/>
          <w:sz w:val="20"/>
          <w:szCs w:val="20"/>
        </w:rPr>
        <w:t>դրամ</w:t>
      </w:r>
    </w:p>
    <w:tbl>
      <w:tblPr>
        <w:tblpPr w:leftFromText="180" w:rightFromText="180" w:vertAnchor="text" w:horzAnchor="margin" w:tblpXSpec="center" w:tblpY="174"/>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7763"/>
      </w:tblGrid>
      <w:tr w:rsidR="0097207F" w:rsidRPr="001E6960" w14:paraId="161FDE9F" w14:textId="77777777" w:rsidTr="005F033E">
        <w:trPr>
          <w:trHeight w:val="1159"/>
        </w:trPr>
        <w:tc>
          <w:tcPr>
            <w:tcW w:w="2268" w:type="dxa"/>
            <w:shd w:val="clear" w:color="auto" w:fill="auto"/>
            <w:vAlign w:val="center"/>
          </w:tcPr>
          <w:p w14:paraId="52EB3599" w14:textId="77777777" w:rsidR="0097207F" w:rsidRPr="0004740A" w:rsidRDefault="0097207F" w:rsidP="005F033E">
            <w:pPr>
              <w:rPr>
                <w:rFonts w:ascii="GHEA Grapalat" w:hAnsi="GHEA Grapalat"/>
                <w:b/>
                <w:sz w:val="20"/>
                <w:szCs w:val="20"/>
                <w:lang w:val="hy-AM"/>
              </w:rPr>
            </w:pPr>
            <w:r w:rsidRPr="0004740A">
              <w:rPr>
                <w:rFonts w:ascii="GHEA Grapalat" w:hAnsi="GHEA Grapalat"/>
                <w:b/>
                <w:sz w:val="20"/>
              </w:rPr>
              <w:t>ՎՃԱՐՄԱՆ ԺԱՄԱՆԱԿԱՑՈՒՅՑ</w:t>
            </w:r>
          </w:p>
        </w:tc>
        <w:tc>
          <w:tcPr>
            <w:tcW w:w="7763" w:type="dxa"/>
            <w:shd w:val="clear" w:color="auto" w:fill="auto"/>
            <w:vAlign w:val="center"/>
          </w:tcPr>
          <w:p w14:paraId="247420ED" w14:textId="77777777" w:rsidR="0097207F" w:rsidRPr="0004740A" w:rsidRDefault="0097207F" w:rsidP="005F033E">
            <w:pPr>
              <w:autoSpaceDE w:val="0"/>
              <w:autoSpaceDN w:val="0"/>
              <w:adjustRightInd w:val="0"/>
              <w:rPr>
                <w:rFonts w:ascii="GHEA Grapalat" w:hAnsi="GHEA Grapalat" w:cs="Cambria"/>
                <w:sz w:val="20"/>
                <w:szCs w:val="20"/>
                <w:lang w:val="hy-AM"/>
              </w:rPr>
            </w:pPr>
            <w:r w:rsidRPr="0004740A">
              <w:rPr>
                <w:rFonts w:ascii="GHEA Grapalat" w:hAnsi="GHEA Grapalat"/>
                <w:color w:val="000000"/>
                <w:sz w:val="20"/>
                <w:szCs w:val="20"/>
                <w:shd w:val="clear" w:color="auto" w:fill="FFFFFF"/>
                <w:lang w:val="hy-AM"/>
              </w:rPr>
              <w:t>յուրաքանչյուր հանձնման-ընդունման արձանագրության երկկողմ հաստատման օրվանից հաշված 10 բանկային օրվա ընթացքում:</w:t>
            </w:r>
          </w:p>
        </w:tc>
      </w:tr>
    </w:tbl>
    <w:p w14:paraId="3932782A" w14:textId="77777777" w:rsidR="007678FA" w:rsidRPr="0097207F" w:rsidRDefault="007678FA" w:rsidP="007678FA">
      <w:pPr>
        <w:rPr>
          <w:rFonts w:ascii="GHEA Grapalat" w:hAnsi="GHEA Grapalat"/>
          <w:i/>
          <w:sz w:val="18"/>
          <w:szCs w:val="18"/>
          <w:lang w:val="pt-BR"/>
        </w:rPr>
      </w:pPr>
    </w:p>
    <w:p w14:paraId="5E7743CD" w14:textId="77777777" w:rsidR="007678FA" w:rsidRDefault="007678FA" w:rsidP="007678FA">
      <w:pPr>
        <w:jc w:val="center"/>
        <w:rPr>
          <w:rFonts w:ascii="GHEA Grapalat" w:hAnsi="GHEA Grapalat"/>
          <w:sz w:val="20"/>
          <w:lang w:val="es-ES"/>
        </w:rPr>
      </w:pPr>
    </w:p>
    <w:p w14:paraId="5FAC27EA" w14:textId="77777777" w:rsidR="0097207F" w:rsidRDefault="0097207F" w:rsidP="007678FA">
      <w:pPr>
        <w:jc w:val="center"/>
        <w:rPr>
          <w:rFonts w:ascii="GHEA Grapalat" w:hAnsi="GHEA Grapalat"/>
          <w:sz w:val="20"/>
          <w:lang w:val="es-ES"/>
        </w:rPr>
      </w:pPr>
    </w:p>
    <w:p w14:paraId="6A843803" w14:textId="77777777" w:rsidR="0097207F" w:rsidRPr="00064ADD" w:rsidRDefault="0097207F"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1E6960"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97C109"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BE47D" w14:textId="77777777" w:rsidR="006A35E2" w:rsidRDefault="006A35E2">
      <w:r>
        <w:separator/>
      </w:r>
    </w:p>
  </w:endnote>
  <w:endnote w:type="continuationSeparator" w:id="0">
    <w:p w14:paraId="4CFE0734" w14:textId="77777777" w:rsidR="006A35E2" w:rsidRDefault="006A3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icrosoft YaHei">
    <w:panose1 w:val="020B0503020204020204"/>
    <w:charset w:val="86"/>
    <w:family w:val="swiss"/>
    <w:pitch w:val="variable"/>
    <w:sig w:usb0="80000287" w:usb1="28CF3C52" w:usb2="00000016" w:usb3="00000000" w:csb0="0004001F" w:csb1="00000000"/>
  </w:font>
  <w:font w:name="MS Gothic">
    <w:altName w:val="Yu Gothic UI"/>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B0FD5D" w14:textId="77777777" w:rsidR="006A35E2" w:rsidRDefault="006A35E2">
      <w:r>
        <w:separator/>
      </w:r>
    </w:p>
  </w:footnote>
  <w:footnote w:type="continuationSeparator" w:id="0">
    <w:p w14:paraId="111C2E4D" w14:textId="77777777" w:rsidR="006A35E2" w:rsidRDefault="006A35E2">
      <w:r>
        <w:continuationSeparator/>
      </w:r>
    </w:p>
  </w:footnote>
  <w:footnote w:id="1">
    <w:p w14:paraId="2713F91F" w14:textId="25746530" w:rsidR="004D3572" w:rsidRPr="00BD2E1D" w:rsidRDefault="004D3572" w:rsidP="005D3374">
      <w:pPr>
        <w:pStyle w:val="af2"/>
        <w:rPr>
          <w:rFonts w:ascii="GHEA Grapalat" w:hAnsi="GHEA Grapalat" w:cs="Sylfaen"/>
          <w:i/>
          <w:sz w:val="16"/>
          <w:szCs w:val="16"/>
          <w:lang w:val="en-US"/>
        </w:rPr>
      </w:pPr>
    </w:p>
  </w:footnote>
  <w:footnote w:id="2">
    <w:p w14:paraId="4448DF32" w14:textId="77777777" w:rsidR="004D3572" w:rsidRPr="00350070" w:rsidDel="00AE5E4B" w:rsidRDefault="004D3572" w:rsidP="00D54E6F">
      <w:pPr>
        <w:pStyle w:val="af2"/>
        <w:shd w:val="clear" w:color="auto" w:fill="FFFFFF"/>
        <w:jc w:val="both"/>
        <w:rPr>
          <w:del w:id="3" w:author="Inesa Kocharyan" w:date="2019-10-02T12:25:00Z"/>
          <w:rFonts w:ascii="GHEA Grapalat" w:hAnsi="GHEA Grapalat" w:cs="Sylfaen"/>
          <w:i/>
          <w:sz w:val="16"/>
          <w:szCs w:val="16"/>
          <w:lang w:val="en-US"/>
        </w:rPr>
      </w:pPr>
    </w:p>
  </w:footnote>
  <w:footnote w:id="3">
    <w:p w14:paraId="41FBFFCB" w14:textId="508CAEB0" w:rsidR="004D3572" w:rsidRPr="003053EF" w:rsidRDefault="004D3572" w:rsidP="00BD2E1D">
      <w:pPr>
        <w:jc w:val="both"/>
      </w:pPr>
    </w:p>
    <w:p w14:paraId="602ACF75" w14:textId="5BE5C913" w:rsidR="004D3572" w:rsidRPr="003053EF" w:rsidRDefault="004D3572" w:rsidP="006C1D25">
      <w:pPr>
        <w:pStyle w:val="af2"/>
        <w:jc w:val="both"/>
        <w:rPr>
          <w:lang w:val="en-US"/>
        </w:rPr>
      </w:pPr>
    </w:p>
  </w:footnote>
  <w:footnote w:id="4">
    <w:p w14:paraId="65659365" w14:textId="2F609031" w:rsidR="004D3572" w:rsidRDefault="004D3572" w:rsidP="006C1D25">
      <w:pPr>
        <w:pStyle w:val="af2"/>
        <w:jc w:val="both"/>
        <w:rPr>
          <w:rFonts w:ascii="GHEA Grapalat" w:hAnsi="GHEA Grapalat" w:cs="Sylfaen"/>
          <w:i/>
          <w:sz w:val="16"/>
          <w:szCs w:val="16"/>
          <w:lang w:val="en-US"/>
        </w:rPr>
      </w:pPr>
      <w:r w:rsidRPr="003053EF">
        <w:rPr>
          <w:rFonts w:ascii="GHEA Grapalat" w:hAnsi="GHEA Grapalat" w:cs="Sylfaen"/>
          <w:i/>
          <w:sz w:val="16"/>
          <w:szCs w:val="16"/>
          <w:lang w:val="en-US"/>
        </w:rPr>
        <w:t>:</w:t>
      </w:r>
    </w:p>
    <w:p w14:paraId="04D47D03" w14:textId="77777777" w:rsidR="004D3572" w:rsidRPr="00EC6281" w:rsidRDefault="004D3572" w:rsidP="006C1D25">
      <w:pPr>
        <w:pStyle w:val="af2"/>
        <w:jc w:val="both"/>
        <w:rPr>
          <w:lang w:val="en-US"/>
        </w:rPr>
      </w:pPr>
    </w:p>
  </w:footnote>
  <w:footnote w:id="5">
    <w:p w14:paraId="2A662606" w14:textId="77777777" w:rsidR="004D3572" w:rsidRDefault="004D3572" w:rsidP="00435780">
      <w:pPr>
        <w:pStyle w:val="af2"/>
      </w:pPr>
      <w:r w:rsidRPr="001F0EE2">
        <w:rPr>
          <w:rStyle w:val="af6"/>
          <w:i/>
          <w:iCs/>
          <w:color w:val="FFFFFF"/>
        </w:rPr>
        <w:footnoteRef/>
      </w:r>
      <w:r w:rsidRPr="001F0EE2">
        <w:rPr>
          <w:i/>
          <w:iCs/>
        </w:rPr>
        <w:t xml:space="preserve"> </w:t>
      </w:r>
      <w:r w:rsidRPr="004102D0">
        <w:rPr>
          <w:i/>
          <w:iCs/>
          <w:vertAlign w:val="superscript"/>
          <w:lang w:val="hy-AM"/>
        </w:rPr>
        <w:t>9</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 xml:space="preserve">է </w:t>
      </w:r>
      <w:r w:rsidRPr="004102D0">
        <w:rPr>
          <w:rFonts w:ascii="GHEA Grapalat" w:hAnsi="GHEA Grapalat" w:cs="Sylfaen"/>
          <w:i/>
          <w:sz w:val="16"/>
          <w:szCs w:val="16"/>
          <w:lang w:val="hy-AM"/>
        </w:rPr>
        <w:t>պ</w:t>
      </w:r>
      <w:r w:rsidRPr="003F1EEA">
        <w:rPr>
          <w:rFonts w:ascii="GHEA Grapalat" w:hAnsi="GHEA Grapalat" w:cs="Sylfaen"/>
          <w:i/>
          <w:sz w:val="16"/>
          <w:szCs w:val="16"/>
        </w:rPr>
        <w:t>ատվիրատուի</w:t>
      </w:r>
      <w:r w:rsidRPr="006A475C">
        <w:rPr>
          <w:rFonts w:ascii="GHEA Grapalat" w:hAnsi="GHEA Grapalat" w:cs="Sylfaen"/>
          <w:i/>
          <w:sz w:val="16"/>
          <w:szCs w:val="16"/>
        </w:rPr>
        <w:t xml:space="preserve"> կողմից:</w:t>
      </w:r>
    </w:p>
  </w:footnote>
  <w:footnote w:id="6">
    <w:p w14:paraId="2BCD8794" w14:textId="77777777" w:rsidR="004D3572" w:rsidRPr="004102D0" w:rsidRDefault="004D3572" w:rsidP="00435780">
      <w:pPr>
        <w:pStyle w:val="af2"/>
        <w:rPr>
          <w:rFonts w:ascii="Sylfaen" w:hAnsi="Sylfaen"/>
          <w:lang w:val="hy-AM"/>
        </w:rPr>
      </w:pPr>
      <w:r w:rsidRPr="004102D0">
        <w:rPr>
          <w:rFonts w:ascii="GHEA Grapalat" w:hAnsi="GHEA Grapalat" w:cs="Sylfaen"/>
          <w:i/>
          <w:sz w:val="16"/>
          <w:szCs w:val="16"/>
          <w:vertAlign w:val="superscript"/>
          <w:lang w:val="hy-AM"/>
        </w:rPr>
        <w:t>10</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7">
    <w:p w14:paraId="53E5E341" w14:textId="2B45757D" w:rsidR="004D3572" w:rsidRPr="00104F1B" w:rsidRDefault="004D3572" w:rsidP="00FC415D">
      <w:pPr>
        <w:pStyle w:val="af2"/>
        <w:rPr>
          <w:rFonts w:ascii="Calibri" w:hAnsi="Calibri"/>
          <w:lang w:val="en-US"/>
        </w:rPr>
      </w:pPr>
    </w:p>
  </w:footnote>
  <w:footnote w:id="8">
    <w:p w14:paraId="6E1FA257" w14:textId="77777777" w:rsidR="004D3572" w:rsidRPr="00C2685D" w:rsidRDefault="004D3572" w:rsidP="00435780">
      <w:pPr>
        <w:pStyle w:val="af2"/>
        <w:rPr>
          <w:rFonts w:ascii="GHEA Grapalat" w:hAnsi="GHEA Grapalat"/>
          <w:lang w:val="hy-AM"/>
        </w:rPr>
      </w:pPr>
      <w:r w:rsidRPr="00C2685D">
        <w:rPr>
          <w:rFonts w:ascii="GHEA Grapalat" w:hAnsi="GHEA Grapalat" w:cs="Sylfaen"/>
          <w:i/>
          <w:sz w:val="16"/>
          <w:szCs w:val="16"/>
          <w:vertAlign w:val="superscript"/>
          <w:lang w:val="hy-AM"/>
        </w:rPr>
        <w:t xml:space="preserve">13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C2685D">
        <w:rPr>
          <w:rFonts w:ascii="GHEA Grapalat" w:hAnsi="GHEA Grapalat"/>
          <w:lang w:val="hy-AM"/>
        </w:rPr>
        <w:t xml:space="preserve"> </w:t>
      </w:r>
    </w:p>
  </w:footnote>
  <w:footnote w:id="9">
    <w:p w14:paraId="3C4FC4BA" w14:textId="77777777" w:rsidR="004D3572" w:rsidRPr="00EC2CDE" w:rsidRDefault="004D3572"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0">
    <w:p w14:paraId="7E650A4E" w14:textId="77777777" w:rsidR="004D3572" w:rsidRPr="00B01C80" w:rsidRDefault="004D3572" w:rsidP="0070321D">
      <w:pPr>
        <w:pStyle w:val="af4"/>
        <w:spacing w:before="0" w:beforeAutospacing="0" w:after="0" w:afterAutospacing="0"/>
        <w:ind w:firstLine="708"/>
        <w:jc w:val="both"/>
        <w:rPr>
          <w:rFonts w:ascii="Calibri" w:hAnsi="Calibri"/>
          <w:sz w:val="20"/>
          <w:szCs w:val="20"/>
          <w:lang w:val="hy-AM" w:eastAsia="ru-RU"/>
        </w:rPr>
      </w:pPr>
      <w:r>
        <w:rPr>
          <w:rStyle w:val="af6"/>
        </w:rPr>
        <w:footnoteRef/>
      </w:r>
      <w:r w:rsidRPr="007C2603">
        <w:rPr>
          <w:lang w:val="af-ZA"/>
        </w:rPr>
        <w:t xml:space="preserve"> </w:t>
      </w:r>
      <w:r w:rsidRPr="007C2603">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7C2603">
          <w:rPr>
            <w:rFonts w:ascii="GHEA Grapalat" w:hAnsi="GHEA Grapalat"/>
            <w:i/>
            <w:sz w:val="16"/>
            <w:szCs w:val="16"/>
            <w:lang w:val="hy-AM" w:eastAsia="ru-RU"/>
          </w:rPr>
          <w:t>Standard &amp; Poor’s</w:t>
        </w:r>
      </w:hyperlink>
      <w:r w:rsidRPr="007C2603">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p w14:paraId="05494E45" w14:textId="77777777" w:rsidR="004D3572" w:rsidRPr="007C2603" w:rsidRDefault="004D3572">
      <w:pPr>
        <w:pStyle w:val="af2"/>
        <w:rPr>
          <w:rFonts w:ascii="Calibri" w:hAnsi="Calibri"/>
        </w:rPr>
      </w:pPr>
    </w:p>
  </w:footnote>
  <w:footnote w:id="11">
    <w:p w14:paraId="716245D7" w14:textId="1C197114" w:rsidR="00DA58A1" w:rsidRDefault="00DA58A1" w:rsidP="00DA58A1">
      <w:pPr>
        <w:pStyle w:val="af2"/>
        <w:ind w:firstLine="142"/>
        <w:rPr>
          <w:rFonts w:ascii="GHEA Grapalat" w:hAnsi="GHEA Grapalat"/>
          <w:i/>
          <w:sz w:val="18"/>
          <w:szCs w:val="18"/>
          <w:lang w:val="hy-AM"/>
        </w:rPr>
      </w:pPr>
      <w:r w:rsidRPr="002A3C7F">
        <w:rPr>
          <w:rFonts w:ascii="GHEA Grapalat" w:hAnsi="GHEA Grapalat"/>
          <w:i/>
          <w:sz w:val="18"/>
          <w:szCs w:val="18"/>
          <w:lang w:val="hy-AM"/>
        </w:rPr>
        <w:t>*լրացվում</w:t>
      </w:r>
      <w:r w:rsidRPr="002A3C7F">
        <w:rPr>
          <w:rFonts w:ascii="GHEA Grapalat" w:hAnsi="GHEA Grapalat"/>
          <w:i/>
          <w:sz w:val="18"/>
          <w:szCs w:val="18"/>
          <w:lang w:val="af-ZA"/>
        </w:rPr>
        <w:t xml:space="preserve"> </w:t>
      </w:r>
      <w:r w:rsidRPr="002A3C7F">
        <w:rPr>
          <w:rFonts w:ascii="GHEA Grapalat" w:hAnsi="GHEA Grapalat"/>
          <w:i/>
          <w:sz w:val="18"/>
          <w:szCs w:val="18"/>
          <w:lang w:val="hy-AM"/>
        </w:rPr>
        <w:t>է</w:t>
      </w:r>
      <w:r w:rsidRPr="002A3C7F">
        <w:rPr>
          <w:rFonts w:ascii="GHEA Grapalat" w:hAnsi="GHEA Grapalat"/>
          <w:i/>
          <w:sz w:val="18"/>
          <w:szCs w:val="18"/>
          <w:lang w:val="af-ZA"/>
        </w:rPr>
        <w:t xml:space="preserve"> </w:t>
      </w:r>
      <w:r w:rsidRPr="002A3C7F">
        <w:rPr>
          <w:rFonts w:ascii="GHEA Grapalat" w:hAnsi="GHEA Grapalat"/>
          <w:i/>
          <w:sz w:val="18"/>
          <w:szCs w:val="18"/>
          <w:lang w:val="hy-AM"/>
        </w:rPr>
        <w:t>հանձնաժողովի</w:t>
      </w:r>
      <w:r w:rsidRPr="002A3C7F">
        <w:rPr>
          <w:rFonts w:ascii="GHEA Grapalat" w:hAnsi="GHEA Grapalat"/>
          <w:i/>
          <w:sz w:val="18"/>
          <w:szCs w:val="18"/>
          <w:lang w:val="af-ZA"/>
        </w:rPr>
        <w:t xml:space="preserve"> </w:t>
      </w:r>
      <w:r w:rsidRPr="002A3C7F">
        <w:rPr>
          <w:rFonts w:ascii="GHEA Grapalat" w:hAnsi="GHEA Grapalat"/>
          <w:i/>
          <w:sz w:val="18"/>
          <w:szCs w:val="18"/>
          <w:lang w:val="hy-AM"/>
        </w:rPr>
        <w:t>քարտուղարի</w:t>
      </w:r>
      <w:r w:rsidRPr="002A3C7F">
        <w:rPr>
          <w:rFonts w:ascii="GHEA Grapalat" w:hAnsi="GHEA Grapalat"/>
          <w:i/>
          <w:sz w:val="18"/>
          <w:szCs w:val="18"/>
          <w:lang w:val="af-ZA"/>
        </w:rPr>
        <w:t xml:space="preserve"> </w:t>
      </w:r>
      <w:r w:rsidRPr="002A3C7F">
        <w:rPr>
          <w:rFonts w:ascii="GHEA Grapalat" w:hAnsi="GHEA Grapalat"/>
          <w:i/>
          <w:sz w:val="18"/>
          <w:szCs w:val="18"/>
          <w:lang w:val="hy-AM"/>
        </w:rPr>
        <w:t>կողմից</w:t>
      </w:r>
      <w:r w:rsidRPr="002A3C7F">
        <w:rPr>
          <w:rFonts w:ascii="GHEA Grapalat" w:hAnsi="GHEA Grapalat"/>
          <w:i/>
          <w:sz w:val="18"/>
          <w:szCs w:val="18"/>
          <w:lang w:val="af-ZA"/>
        </w:rPr>
        <w:t xml:space="preserve">` </w:t>
      </w:r>
      <w:r w:rsidRPr="002A3C7F">
        <w:rPr>
          <w:rFonts w:ascii="GHEA Grapalat" w:hAnsi="GHEA Grapalat"/>
          <w:i/>
          <w:sz w:val="18"/>
          <w:szCs w:val="18"/>
          <w:lang w:val="hy-AM"/>
        </w:rPr>
        <w:t>մինչև</w:t>
      </w:r>
      <w:r w:rsidRPr="002A3C7F">
        <w:rPr>
          <w:rFonts w:ascii="GHEA Grapalat" w:hAnsi="GHEA Grapalat"/>
          <w:i/>
          <w:sz w:val="18"/>
          <w:szCs w:val="18"/>
          <w:lang w:val="af-ZA"/>
        </w:rPr>
        <w:t xml:space="preserve"> </w:t>
      </w:r>
      <w:r w:rsidRPr="002A3C7F">
        <w:rPr>
          <w:rFonts w:ascii="GHEA Grapalat" w:hAnsi="GHEA Grapalat"/>
          <w:i/>
          <w:sz w:val="18"/>
          <w:szCs w:val="18"/>
          <w:lang w:val="hy-AM"/>
        </w:rPr>
        <w:t>հրավերը</w:t>
      </w:r>
      <w:r w:rsidRPr="002A3C7F">
        <w:rPr>
          <w:rFonts w:ascii="GHEA Grapalat" w:hAnsi="GHEA Grapalat"/>
          <w:i/>
          <w:sz w:val="18"/>
          <w:szCs w:val="18"/>
          <w:lang w:val="af-ZA"/>
        </w:rPr>
        <w:t xml:space="preserve"> </w:t>
      </w:r>
      <w:r w:rsidRPr="002A3C7F">
        <w:rPr>
          <w:rFonts w:ascii="GHEA Grapalat" w:hAnsi="GHEA Grapalat"/>
          <w:i/>
          <w:sz w:val="18"/>
          <w:szCs w:val="18"/>
          <w:lang w:val="hy-AM"/>
        </w:rPr>
        <w:t>տեղեկագրում</w:t>
      </w:r>
      <w:r w:rsidRPr="002A3C7F">
        <w:rPr>
          <w:rFonts w:ascii="GHEA Grapalat" w:hAnsi="GHEA Grapalat"/>
          <w:i/>
          <w:sz w:val="18"/>
          <w:szCs w:val="18"/>
          <w:lang w:val="af-ZA"/>
        </w:rPr>
        <w:t xml:space="preserve"> </w:t>
      </w:r>
      <w:r w:rsidRPr="002A3C7F">
        <w:rPr>
          <w:rFonts w:ascii="GHEA Grapalat" w:hAnsi="GHEA Grapalat"/>
          <w:i/>
          <w:sz w:val="18"/>
          <w:szCs w:val="18"/>
          <w:lang w:val="hy-AM"/>
        </w:rPr>
        <w:t>հրապարակելը:</w:t>
      </w:r>
    </w:p>
    <w:p w14:paraId="1713D6E6" w14:textId="77777777" w:rsidR="00DA58A1" w:rsidRPr="002A3C7F" w:rsidRDefault="00DA58A1" w:rsidP="00DA58A1">
      <w:pPr>
        <w:pStyle w:val="af2"/>
        <w:ind w:firstLine="142"/>
        <w:rPr>
          <w:rFonts w:ascii="GHEA Grapalat" w:hAnsi="GHEA Grapalat"/>
          <w:i/>
          <w:sz w:val="18"/>
          <w:szCs w:val="18"/>
          <w:lang w:val="af-ZA"/>
        </w:rPr>
      </w:pPr>
    </w:p>
    <w:p w14:paraId="621E4D6D" w14:textId="6F27E5BB" w:rsidR="00DA58A1" w:rsidRDefault="00DA58A1" w:rsidP="00DA58A1">
      <w:pPr>
        <w:pStyle w:val="af2"/>
        <w:jc w:val="both"/>
        <w:rPr>
          <w:rFonts w:ascii="GHEA Grapalat" w:hAnsi="GHEA Grapalat"/>
          <w:i/>
          <w:sz w:val="18"/>
          <w:szCs w:val="18"/>
          <w:lang w:val="af-ZA"/>
        </w:rPr>
      </w:pPr>
      <w:r w:rsidRPr="00180BEA">
        <w:rPr>
          <w:rFonts w:ascii="GHEA Grapalat" w:hAnsi="GHEA Grapalat"/>
          <w:i/>
          <w:sz w:val="18"/>
          <w:szCs w:val="18"/>
          <w:lang w:val="af-ZA"/>
        </w:rPr>
        <w:t xml:space="preserve">** </w:t>
      </w:r>
      <w:r w:rsidRPr="00180BEA">
        <w:rPr>
          <w:rFonts w:ascii="Calibri" w:hAnsi="Calibri"/>
          <w:sz w:val="18"/>
          <w:szCs w:val="18"/>
          <w:lang w:val="hy-AM"/>
        </w:rPr>
        <w:t xml:space="preserve">- </w:t>
      </w:r>
      <w:r w:rsidRPr="00180BEA">
        <w:rPr>
          <w:rFonts w:ascii="GHEA Grapalat" w:hAnsi="GHEA Grapalat"/>
          <w:i/>
          <w:sz w:val="18"/>
          <w:szCs w:val="18"/>
          <w:lang w:val="en-US"/>
        </w:rPr>
        <w:t>ՀՀ</w:t>
      </w:r>
      <w:r w:rsidRPr="00180BEA">
        <w:rPr>
          <w:rFonts w:ascii="GHEA Grapalat" w:hAnsi="GHEA Grapalat"/>
          <w:i/>
          <w:sz w:val="18"/>
          <w:szCs w:val="18"/>
          <w:lang w:val="af-ZA"/>
        </w:rPr>
        <w:t xml:space="preserve"> </w:t>
      </w:r>
      <w:r w:rsidRPr="00180BEA">
        <w:rPr>
          <w:rFonts w:ascii="GHEA Grapalat" w:hAnsi="GHEA Grapalat"/>
          <w:i/>
          <w:sz w:val="18"/>
          <w:szCs w:val="18"/>
          <w:lang w:val="en-US"/>
        </w:rPr>
        <w:t>ռեզիդենտ</w:t>
      </w:r>
      <w:r w:rsidRPr="00180BEA">
        <w:rPr>
          <w:rFonts w:ascii="GHEA Grapalat" w:hAnsi="GHEA Grapalat"/>
          <w:i/>
          <w:sz w:val="18"/>
          <w:szCs w:val="18"/>
          <w:lang w:val="af-ZA"/>
        </w:rPr>
        <w:t xml:space="preserve"> </w:t>
      </w:r>
      <w:r w:rsidRPr="00180BEA">
        <w:rPr>
          <w:rFonts w:ascii="GHEA Grapalat" w:hAnsi="GHEA Grapalat"/>
          <w:i/>
          <w:sz w:val="18"/>
          <w:szCs w:val="18"/>
          <w:lang w:val="en-US"/>
        </w:rPr>
        <w:t>հանդիասցող</w:t>
      </w:r>
      <w:r w:rsidRPr="00180BEA">
        <w:rPr>
          <w:rFonts w:ascii="GHEA Grapalat" w:hAnsi="GHEA Grapalat"/>
          <w:i/>
          <w:sz w:val="18"/>
          <w:szCs w:val="18"/>
          <w:lang w:val="af-ZA"/>
        </w:rPr>
        <w:t xml:space="preserve"> </w:t>
      </w:r>
      <w:r w:rsidRPr="00180BEA">
        <w:rPr>
          <w:rFonts w:ascii="GHEA Grapalat" w:hAnsi="GHEA Grapalat"/>
          <w:i/>
          <w:sz w:val="18"/>
          <w:szCs w:val="18"/>
          <w:lang w:val="en-US"/>
        </w:rPr>
        <w:t>մասնակիցը</w:t>
      </w:r>
      <w:r w:rsidRPr="00180BEA">
        <w:rPr>
          <w:rFonts w:ascii="GHEA Grapalat" w:hAnsi="GHEA Grapalat"/>
          <w:i/>
          <w:sz w:val="18"/>
          <w:szCs w:val="18"/>
          <w:lang w:val="af-ZA"/>
        </w:rPr>
        <w:t xml:space="preserve"> </w:t>
      </w:r>
      <w:r w:rsidRPr="00180BEA">
        <w:rPr>
          <w:rFonts w:ascii="GHEA Grapalat" w:hAnsi="GHEA Grapalat"/>
          <w:i/>
          <w:sz w:val="18"/>
          <w:szCs w:val="18"/>
          <w:lang w:val="en-US"/>
        </w:rPr>
        <w:t>դիմում</w:t>
      </w:r>
      <w:r w:rsidRPr="00180BEA">
        <w:rPr>
          <w:rFonts w:ascii="GHEA Grapalat" w:hAnsi="GHEA Grapalat"/>
          <w:i/>
          <w:sz w:val="18"/>
          <w:szCs w:val="18"/>
          <w:lang w:val="af-ZA"/>
        </w:rPr>
        <w:t xml:space="preserve"> </w:t>
      </w:r>
      <w:r w:rsidRPr="00180BEA">
        <w:rPr>
          <w:rFonts w:ascii="GHEA Grapalat" w:hAnsi="GHEA Grapalat"/>
          <w:i/>
          <w:sz w:val="18"/>
          <w:szCs w:val="18"/>
          <w:lang w:val="en-US"/>
        </w:rPr>
        <w:t>հայտարարությունը</w:t>
      </w:r>
      <w:r w:rsidRPr="00180BEA">
        <w:rPr>
          <w:rFonts w:ascii="GHEA Grapalat" w:hAnsi="GHEA Grapalat"/>
          <w:i/>
          <w:sz w:val="18"/>
          <w:szCs w:val="18"/>
          <w:lang w:val="af-ZA"/>
        </w:rPr>
        <w:t xml:space="preserve"> </w:t>
      </w:r>
      <w:r w:rsidRPr="00180BEA">
        <w:rPr>
          <w:rFonts w:ascii="GHEA Grapalat" w:hAnsi="GHEA Grapalat"/>
          <w:i/>
          <w:sz w:val="18"/>
          <w:szCs w:val="18"/>
          <w:lang w:val="en-US"/>
        </w:rPr>
        <w:t>լրացնելիս</w:t>
      </w:r>
      <w:r w:rsidRPr="00180BEA">
        <w:rPr>
          <w:rFonts w:ascii="GHEA Grapalat" w:hAnsi="GHEA Grapalat"/>
          <w:i/>
          <w:sz w:val="18"/>
          <w:szCs w:val="18"/>
          <w:lang w:val="af-ZA"/>
        </w:rPr>
        <w:t xml:space="preserve"> </w:t>
      </w:r>
      <w:r w:rsidRPr="00180BEA">
        <w:rPr>
          <w:rFonts w:ascii="GHEA Grapalat" w:hAnsi="GHEA Grapalat"/>
          <w:i/>
          <w:sz w:val="18"/>
          <w:szCs w:val="18"/>
          <w:lang w:val="en-US"/>
        </w:rPr>
        <w:t>նշում</w:t>
      </w:r>
      <w:r w:rsidRPr="00180BEA">
        <w:rPr>
          <w:rFonts w:ascii="GHEA Grapalat" w:hAnsi="GHEA Grapalat"/>
          <w:i/>
          <w:sz w:val="18"/>
          <w:szCs w:val="18"/>
          <w:lang w:val="af-ZA"/>
        </w:rPr>
        <w:t xml:space="preserve"> </w:t>
      </w:r>
      <w:r w:rsidRPr="00180BEA">
        <w:rPr>
          <w:rFonts w:ascii="GHEA Grapalat" w:hAnsi="GHEA Grapalat"/>
          <w:i/>
          <w:sz w:val="18"/>
          <w:szCs w:val="18"/>
          <w:lang w:val="en-US"/>
        </w:rPr>
        <w:t>է</w:t>
      </w:r>
      <w:r w:rsidRPr="00180BEA">
        <w:rPr>
          <w:rFonts w:ascii="GHEA Grapalat" w:hAnsi="GHEA Grapalat"/>
          <w:i/>
          <w:sz w:val="18"/>
          <w:szCs w:val="18"/>
          <w:lang w:val="af-ZA"/>
        </w:rPr>
        <w:t xml:space="preserve"> «</w:t>
      </w:r>
      <w:r w:rsidRPr="00180BEA">
        <w:rPr>
          <w:rFonts w:ascii="GHEA Grapalat" w:hAnsi="GHEA Grapalat"/>
          <w:i/>
          <w:sz w:val="18"/>
          <w:szCs w:val="18"/>
          <w:lang w:val="en-US"/>
        </w:rPr>
        <w:t>Իրավաբանական</w:t>
      </w:r>
      <w:r w:rsidRPr="00180BEA">
        <w:rPr>
          <w:rFonts w:ascii="GHEA Grapalat" w:hAnsi="GHEA Grapalat"/>
          <w:i/>
          <w:sz w:val="18"/>
          <w:szCs w:val="18"/>
          <w:lang w:val="af-ZA"/>
        </w:rPr>
        <w:t xml:space="preserve"> </w:t>
      </w:r>
      <w:r w:rsidRPr="00180BEA">
        <w:rPr>
          <w:rFonts w:ascii="GHEA Grapalat" w:hAnsi="GHEA Grapalat"/>
          <w:i/>
          <w:sz w:val="18"/>
          <w:szCs w:val="18"/>
          <w:lang w:val="en-US"/>
        </w:rPr>
        <w:t>անձանց</w:t>
      </w:r>
      <w:r w:rsidRPr="00180BEA">
        <w:rPr>
          <w:rFonts w:ascii="GHEA Grapalat" w:hAnsi="GHEA Grapalat"/>
          <w:i/>
          <w:sz w:val="18"/>
          <w:szCs w:val="18"/>
          <w:lang w:val="af-ZA"/>
        </w:rPr>
        <w:t xml:space="preserve"> </w:t>
      </w:r>
      <w:r w:rsidRPr="00180BEA">
        <w:rPr>
          <w:rFonts w:ascii="GHEA Grapalat" w:hAnsi="GHEA Grapalat"/>
          <w:i/>
          <w:sz w:val="18"/>
          <w:szCs w:val="18"/>
          <w:lang w:val="en-US"/>
        </w:rPr>
        <w:t>պետական</w:t>
      </w:r>
      <w:r w:rsidRPr="00180BEA">
        <w:rPr>
          <w:rFonts w:ascii="GHEA Grapalat" w:hAnsi="GHEA Grapalat"/>
          <w:i/>
          <w:sz w:val="18"/>
          <w:szCs w:val="18"/>
          <w:lang w:val="af-ZA"/>
        </w:rPr>
        <w:t xml:space="preserve"> </w:t>
      </w:r>
      <w:r w:rsidRPr="00180BEA">
        <w:rPr>
          <w:rFonts w:ascii="GHEA Grapalat" w:hAnsi="GHEA Grapalat"/>
          <w:i/>
          <w:sz w:val="18"/>
          <w:szCs w:val="18"/>
          <w:lang w:val="en-US"/>
        </w:rPr>
        <w:t>գրանցման</w:t>
      </w:r>
      <w:r w:rsidRPr="00180BEA">
        <w:rPr>
          <w:rFonts w:ascii="GHEA Grapalat" w:hAnsi="GHEA Grapalat"/>
          <w:i/>
          <w:sz w:val="18"/>
          <w:szCs w:val="18"/>
          <w:lang w:val="af-ZA"/>
        </w:rPr>
        <w:t xml:space="preserve">, </w:t>
      </w:r>
      <w:r w:rsidRPr="00180BEA">
        <w:rPr>
          <w:rFonts w:ascii="GHEA Grapalat" w:hAnsi="GHEA Grapalat"/>
          <w:i/>
          <w:sz w:val="18"/>
          <w:szCs w:val="18"/>
          <w:lang w:val="en-US"/>
        </w:rPr>
        <w:t>իրավաբանական</w:t>
      </w:r>
      <w:r w:rsidRPr="00180BEA">
        <w:rPr>
          <w:rFonts w:ascii="GHEA Grapalat" w:hAnsi="GHEA Grapalat"/>
          <w:i/>
          <w:sz w:val="18"/>
          <w:szCs w:val="18"/>
          <w:lang w:val="af-ZA"/>
        </w:rPr>
        <w:t xml:space="preserve"> </w:t>
      </w:r>
      <w:r w:rsidRPr="00180BEA">
        <w:rPr>
          <w:rFonts w:ascii="GHEA Grapalat" w:hAnsi="GHEA Grapalat"/>
          <w:i/>
          <w:sz w:val="18"/>
          <w:szCs w:val="18"/>
          <w:lang w:val="en-US"/>
        </w:rPr>
        <w:t>անձանց</w:t>
      </w:r>
      <w:r w:rsidRPr="00180BEA">
        <w:rPr>
          <w:rFonts w:ascii="GHEA Grapalat" w:hAnsi="GHEA Grapalat"/>
          <w:i/>
          <w:sz w:val="18"/>
          <w:szCs w:val="18"/>
          <w:lang w:val="af-ZA"/>
        </w:rPr>
        <w:t xml:space="preserve"> </w:t>
      </w:r>
      <w:r w:rsidRPr="00180BEA">
        <w:rPr>
          <w:rFonts w:ascii="GHEA Grapalat" w:hAnsi="GHEA Grapalat"/>
          <w:i/>
          <w:sz w:val="18"/>
          <w:szCs w:val="18"/>
          <w:lang w:val="en-US"/>
        </w:rPr>
        <w:t>ստորաբաժանումների</w:t>
      </w:r>
      <w:r w:rsidRPr="00180BEA">
        <w:rPr>
          <w:rFonts w:ascii="GHEA Grapalat" w:hAnsi="GHEA Grapalat"/>
          <w:i/>
          <w:sz w:val="18"/>
          <w:szCs w:val="18"/>
          <w:lang w:val="af-ZA"/>
        </w:rPr>
        <w:t xml:space="preserve">, </w:t>
      </w:r>
      <w:r w:rsidRPr="00180BEA">
        <w:rPr>
          <w:rFonts w:ascii="GHEA Grapalat" w:hAnsi="GHEA Grapalat"/>
          <w:i/>
          <w:sz w:val="18"/>
          <w:szCs w:val="18"/>
          <w:lang w:val="en-US"/>
        </w:rPr>
        <w:t>հիմնարկների</w:t>
      </w:r>
      <w:r w:rsidRPr="00180BEA">
        <w:rPr>
          <w:rFonts w:ascii="GHEA Grapalat" w:hAnsi="GHEA Grapalat"/>
          <w:i/>
          <w:sz w:val="18"/>
          <w:szCs w:val="18"/>
          <w:lang w:val="af-ZA"/>
        </w:rPr>
        <w:t xml:space="preserve"> </w:t>
      </w:r>
      <w:r w:rsidRPr="00180BEA">
        <w:rPr>
          <w:rFonts w:ascii="GHEA Grapalat" w:hAnsi="GHEA Grapalat"/>
          <w:i/>
          <w:sz w:val="18"/>
          <w:szCs w:val="18"/>
          <w:lang w:val="en-US"/>
        </w:rPr>
        <w:t>և</w:t>
      </w:r>
      <w:r w:rsidRPr="00180BEA">
        <w:rPr>
          <w:rFonts w:ascii="GHEA Grapalat" w:hAnsi="GHEA Grapalat"/>
          <w:i/>
          <w:sz w:val="18"/>
          <w:szCs w:val="18"/>
          <w:lang w:val="af-ZA"/>
        </w:rPr>
        <w:t xml:space="preserve"> </w:t>
      </w:r>
      <w:r w:rsidRPr="00180BEA">
        <w:rPr>
          <w:rFonts w:ascii="GHEA Grapalat" w:hAnsi="GHEA Grapalat"/>
          <w:i/>
          <w:sz w:val="18"/>
          <w:szCs w:val="18"/>
          <w:lang w:val="en-US"/>
        </w:rPr>
        <w:t>անհատ</w:t>
      </w:r>
      <w:r w:rsidRPr="00180BEA">
        <w:rPr>
          <w:rFonts w:ascii="GHEA Grapalat" w:hAnsi="GHEA Grapalat"/>
          <w:i/>
          <w:sz w:val="18"/>
          <w:szCs w:val="18"/>
          <w:lang w:val="af-ZA"/>
        </w:rPr>
        <w:t xml:space="preserve"> </w:t>
      </w:r>
      <w:r w:rsidRPr="00180BEA">
        <w:rPr>
          <w:rFonts w:ascii="GHEA Grapalat" w:hAnsi="GHEA Grapalat"/>
          <w:i/>
          <w:sz w:val="18"/>
          <w:szCs w:val="18"/>
          <w:lang w:val="en-US"/>
        </w:rPr>
        <w:t>ձեռնարկատերերի</w:t>
      </w:r>
      <w:r w:rsidRPr="00180BEA">
        <w:rPr>
          <w:rFonts w:ascii="GHEA Grapalat" w:hAnsi="GHEA Grapalat"/>
          <w:i/>
          <w:sz w:val="18"/>
          <w:szCs w:val="18"/>
          <w:lang w:val="af-ZA"/>
        </w:rPr>
        <w:t xml:space="preserve"> </w:t>
      </w:r>
      <w:r w:rsidRPr="00180BEA">
        <w:rPr>
          <w:rFonts w:ascii="GHEA Grapalat" w:hAnsi="GHEA Grapalat"/>
          <w:i/>
          <w:sz w:val="18"/>
          <w:szCs w:val="18"/>
          <w:lang w:val="en-US"/>
        </w:rPr>
        <w:t>պետական</w:t>
      </w:r>
      <w:r w:rsidRPr="00180BEA">
        <w:rPr>
          <w:rFonts w:ascii="GHEA Grapalat" w:hAnsi="GHEA Grapalat"/>
          <w:i/>
          <w:sz w:val="18"/>
          <w:szCs w:val="18"/>
          <w:lang w:val="af-ZA"/>
        </w:rPr>
        <w:t xml:space="preserve"> </w:t>
      </w:r>
      <w:r w:rsidRPr="00180BEA">
        <w:rPr>
          <w:rFonts w:ascii="GHEA Grapalat" w:hAnsi="GHEA Grapalat"/>
          <w:i/>
          <w:sz w:val="18"/>
          <w:szCs w:val="18"/>
          <w:lang w:val="en-US"/>
        </w:rPr>
        <w:t>հաշվառման</w:t>
      </w:r>
      <w:r w:rsidRPr="00180BEA">
        <w:rPr>
          <w:rFonts w:ascii="Calibri" w:hAnsi="Calibri" w:cs="Calibri"/>
          <w:i/>
          <w:sz w:val="18"/>
          <w:szCs w:val="18"/>
          <w:lang w:val="af-ZA"/>
        </w:rPr>
        <w:t> </w:t>
      </w:r>
      <w:r w:rsidRPr="00180BEA">
        <w:rPr>
          <w:rFonts w:ascii="GHEA Grapalat" w:hAnsi="GHEA Grapalat" w:cs="GHEA Grapalat"/>
          <w:i/>
          <w:sz w:val="18"/>
          <w:szCs w:val="18"/>
          <w:lang w:val="en-US"/>
        </w:rPr>
        <w:t>մասին</w:t>
      </w:r>
      <w:r w:rsidRPr="00180BEA">
        <w:rPr>
          <w:rFonts w:ascii="GHEA Grapalat" w:hAnsi="GHEA Grapalat" w:cs="GHEA Grapalat"/>
          <w:i/>
          <w:sz w:val="18"/>
          <w:szCs w:val="18"/>
          <w:lang w:val="af-ZA"/>
        </w:rPr>
        <w:t>»</w:t>
      </w:r>
      <w:r w:rsidRPr="00180BEA">
        <w:rPr>
          <w:rFonts w:ascii="GHEA Grapalat" w:hAnsi="GHEA Grapalat"/>
          <w:i/>
          <w:sz w:val="18"/>
          <w:szCs w:val="18"/>
          <w:lang w:val="af-ZA"/>
        </w:rPr>
        <w:t xml:space="preserve"> </w:t>
      </w:r>
      <w:r w:rsidRPr="00180BEA">
        <w:rPr>
          <w:rFonts w:ascii="GHEA Grapalat" w:hAnsi="GHEA Grapalat" w:cs="GHEA Grapalat"/>
          <w:i/>
          <w:sz w:val="18"/>
          <w:szCs w:val="18"/>
          <w:lang w:val="en-US"/>
        </w:rPr>
        <w:t>օրենքի</w:t>
      </w:r>
      <w:r w:rsidRPr="00180BEA">
        <w:rPr>
          <w:rFonts w:ascii="GHEA Grapalat" w:hAnsi="GHEA Grapalat"/>
          <w:i/>
          <w:sz w:val="18"/>
          <w:szCs w:val="18"/>
          <w:lang w:val="af-ZA"/>
        </w:rPr>
        <w:t xml:space="preserve"> </w:t>
      </w:r>
      <w:r w:rsidRPr="00180BEA">
        <w:rPr>
          <w:rFonts w:ascii="GHEA Grapalat" w:hAnsi="GHEA Grapalat" w:cs="GHEA Grapalat"/>
          <w:i/>
          <w:sz w:val="18"/>
          <w:szCs w:val="18"/>
          <w:lang w:val="en-US"/>
        </w:rPr>
        <w:t>համաձայն՝</w:t>
      </w:r>
      <w:r w:rsidRPr="00180BEA">
        <w:rPr>
          <w:rFonts w:ascii="GHEA Grapalat" w:hAnsi="GHEA Grapalat"/>
          <w:i/>
          <w:sz w:val="18"/>
          <w:szCs w:val="18"/>
          <w:lang w:val="af-ZA"/>
        </w:rPr>
        <w:t xml:space="preserve"> </w:t>
      </w:r>
      <w:r w:rsidRPr="00180BEA">
        <w:rPr>
          <w:rFonts w:ascii="GHEA Grapalat" w:hAnsi="GHEA Grapalat" w:cs="GHEA Grapalat"/>
          <w:i/>
          <w:sz w:val="18"/>
          <w:szCs w:val="18"/>
          <w:lang w:val="en-US"/>
        </w:rPr>
        <w:t>իրավաբանական</w:t>
      </w:r>
      <w:r w:rsidRPr="00180BEA">
        <w:rPr>
          <w:rFonts w:ascii="GHEA Grapalat" w:hAnsi="GHEA Grapalat"/>
          <w:i/>
          <w:sz w:val="18"/>
          <w:szCs w:val="18"/>
          <w:lang w:val="af-ZA"/>
        </w:rPr>
        <w:t xml:space="preserve"> </w:t>
      </w:r>
      <w:r w:rsidRPr="00180BEA">
        <w:rPr>
          <w:rFonts w:ascii="GHEA Grapalat" w:hAnsi="GHEA Grapalat" w:cs="GHEA Grapalat"/>
          <w:i/>
          <w:sz w:val="18"/>
          <w:szCs w:val="18"/>
          <w:lang w:val="en-US"/>
        </w:rPr>
        <w:t>անձանց</w:t>
      </w:r>
      <w:r w:rsidRPr="00180BEA">
        <w:rPr>
          <w:rFonts w:ascii="GHEA Grapalat" w:hAnsi="GHEA Grapalat"/>
          <w:i/>
          <w:sz w:val="18"/>
          <w:szCs w:val="18"/>
          <w:lang w:val="af-ZA"/>
        </w:rPr>
        <w:t xml:space="preserve"> </w:t>
      </w:r>
      <w:r w:rsidRPr="00180BEA">
        <w:rPr>
          <w:rFonts w:ascii="GHEA Grapalat" w:hAnsi="GHEA Grapalat" w:cs="GHEA Grapalat"/>
          <w:i/>
          <w:sz w:val="18"/>
          <w:szCs w:val="18"/>
          <w:lang w:val="en-US"/>
        </w:rPr>
        <w:t>պետական</w:t>
      </w:r>
      <w:r w:rsidRPr="00180BEA">
        <w:rPr>
          <w:rFonts w:ascii="GHEA Grapalat" w:hAnsi="GHEA Grapalat"/>
          <w:i/>
          <w:sz w:val="18"/>
          <w:szCs w:val="18"/>
          <w:lang w:val="af-ZA"/>
        </w:rPr>
        <w:t xml:space="preserve"> </w:t>
      </w:r>
      <w:r w:rsidRPr="00180BEA">
        <w:rPr>
          <w:rFonts w:ascii="GHEA Grapalat" w:hAnsi="GHEA Grapalat" w:cs="GHEA Grapalat"/>
          <w:i/>
          <w:sz w:val="18"/>
          <w:szCs w:val="18"/>
          <w:lang w:val="en-US"/>
        </w:rPr>
        <w:t>ռեգիստրի</w:t>
      </w:r>
      <w:r w:rsidRPr="00180BEA">
        <w:rPr>
          <w:rFonts w:ascii="GHEA Grapalat" w:hAnsi="GHEA Grapalat"/>
          <w:i/>
          <w:sz w:val="18"/>
          <w:szCs w:val="18"/>
          <w:lang w:val="af-ZA"/>
        </w:rPr>
        <w:t xml:space="preserve"> </w:t>
      </w:r>
      <w:r w:rsidRPr="00180BEA">
        <w:rPr>
          <w:rFonts w:ascii="GHEA Grapalat" w:hAnsi="GHEA Grapalat" w:cs="GHEA Grapalat"/>
          <w:i/>
          <w:sz w:val="18"/>
          <w:szCs w:val="18"/>
          <w:lang w:val="en-US"/>
        </w:rPr>
        <w:t>գործակալությունում</w:t>
      </w:r>
      <w:r w:rsidRPr="00180BEA">
        <w:rPr>
          <w:rFonts w:ascii="GHEA Grapalat" w:hAnsi="GHEA Grapalat"/>
          <w:i/>
          <w:sz w:val="18"/>
          <w:szCs w:val="18"/>
          <w:lang w:val="af-ZA"/>
        </w:rPr>
        <w:t xml:space="preserve"> </w:t>
      </w:r>
      <w:r w:rsidRPr="00180BEA">
        <w:rPr>
          <w:rFonts w:ascii="GHEA Grapalat" w:hAnsi="GHEA Grapalat" w:cs="GHEA Grapalat"/>
          <w:i/>
          <w:sz w:val="18"/>
          <w:szCs w:val="18"/>
          <w:lang w:val="en-US"/>
        </w:rPr>
        <w:t>գրանցած՝</w:t>
      </w:r>
      <w:r w:rsidRPr="00180BEA">
        <w:rPr>
          <w:rFonts w:ascii="GHEA Grapalat" w:hAnsi="GHEA Grapalat"/>
          <w:i/>
          <w:sz w:val="18"/>
          <w:szCs w:val="18"/>
          <w:lang w:val="af-ZA"/>
        </w:rPr>
        <w:t xml:space="preserve"> </w:t>
      </w:r>
      <w:r w:rsidRPr="00180BEA">
        <w:rPr>
          <w:rFonts w:ascii="GHEA Grapalat" w:hAnsi="GHEA Grapalat"/>
          <w:i/>
          <w:sz w:val="18"/>
          <w:szCs w:val="18"/>
          <w:lang w:val="en-US"/>
        </w:rPr>
        <w:t>իր</w:t>
      </w:r>
      <w:r w:rsidRPr="00180BEA">
        <w:rPr>
          <w:rFonts w:ascii="GHEA Grapalat" w:hAnsi="GHEA Grapalat"/>
          <w:i/>
          <w:sz w:val="18"/>
          <w:szCs w:val="18"/>
          <w:lang w:val="af-ZA"/>
        </w:rPr>
        <w:t xml:space="preserve"> </w:t>
      </w:r>
      <w:r w:rsidRPr="00180BEA">
        <w:rPr>
          <w:rFonts w:ascii="GHEA Grapalat" w:hAnsi="GHEA Grapalat"/>
          <w:i/>
          <w:sz w:val="18"/>
          <w:szCs w:val="18"/>
          <w:lang w:val="en-US"/>
        </w:rPr>
        <w:t>իրական</w:t>
      </w:r>
      <w:r w:rsidRPr="00180BEA">
        <w:rPr>
          <w:rFonts w:ascii="GHEA Grapalat" w:hAnsi="GHEA Grapalat"/>
          <w:i/>
          <w:sz w:val="18"/>
          <w:szCs w:val="18"/>
          <w:lang w:val="af-ZA"/>
        </w:rPr>
        <w:t xml:space="preserve"> </w:t>
      </w:r>
      <w:r w:rsidRPr="00180BEA">
        <w:rPr>
          <w:rFonts w:ascii="GHEA Grapalat" w:hAnsi="GHEA Grapalat"/>
          <w:i/>
          <w:sz w:val="18"/>
          <w:szCs w:val="18"/>
          <w:lang w:val="en-US"/>
        </w:rPr>
        <w:t>շահառուների</w:t>
      </w:r>
      <w:r w:rsidRPr="00180BEA">
        <w:rPr>
          <w:rFonts w:ascii="GHEA Grapalat" w:hAnsi="GHEA Grapalat"/>
          <w:i/>
          <w:sz w:val="18"/>
          <w:szCs w:val="18"/>
          <w:lang w:val="af-ZA"/>
        </w:rPr>
        <w:t xml:space="preserve"> </w:t>
      </w:r>
      <w:r w:rsidRPr="00180BEA">
        <w:rPr>
          <w:rFonts w:ascii="GHEA Grapalat" w:hAnsi="GHEA Grapalat"/>
          <w:i/>
          <w:sz w:val="18"/>
          <w:szCs w:val="18"/>
          <w:lang w:val="en-US"/>
        </w:rPr>
        <w:t>վերաբերյալ</w:t>
      </w:r>
      <w:r w:rsidRPr="00180BEA">
        <w:rPr>
          <w:rFonts w:ascii="GHEA Grapalat" w:hAnsi="GHEA Grapalat"/>
          <w:i/>
          <w:sz w:val="18"/>
          <w:szCs w:val="18"/>
          <w:lang w:val="af-ZA"/>
        </w:rPr>
        <w:t xml:space="preserve"> </w:t>
      </w:r>
      <w:r w:rsidRPr="00180BEA">
        <w:rPr>
          <w:rFonts w:ascii="GHEA Grapalat" w:hAnsi="GHEA Grapalat"/>
          <w:i/>
          <w:sz w:val="18"/>
          <w:szCs w:val="18"/>
          <w:lang w:val="en-US"/>
        </w:rPr>
        <w:t>տեղեկություններ</w:t>
      </w:r>
      <w:r w:rsidRPr="00180BEA">
        <w:rPr>
          <w:rFonts w:ascii="GHEA Grapalat" w:hAnsi="GHEA Grapalat"/>
          <w:i/>
          <w:sz w:val="18"/>
          <w:szCs w:val="18"/>
          <w:lang w:val="af-ZA"/>
        </w:rPr>
        <w:t xml:space="preserve"> </w:t>
      </w:r>
      <w:r w:rsidRPr="00180BEA">
        <w:rPr>
          <w:rFonts w:ascii="GHEA Grapalat" w:hAnsi="GHEA Grapalat"/>
          <w:i/>
          <w:sz w:val="18"/>
          <w:szCs w:val="18"/>
          <w:lang w:val="en-US"/>
        </w:rPr>
        <w:t>պարունակող</w:t>
      </w:r>
      <w:r w:rsidRPr="00180BEA">
        <w:rPr>
          <w:rFonts w:ascii="GHEA Grapalat" w:hAnsi="GHEA Grapalat"/>
          <w:i/>
          <w:sz w:val="18"/>
          <w:szCs w:val="18"/>
          <w:lang w:val="af-ZA"/>
        </w:rPr>
        <w:t xml:space="preserve"> </w:t>
      </w:r>
      <w:r w:rsidRPr="00180BEA">
        <w:rPr>
          <w:rFonts w:ascii="GHEA Grapalat" w:hAnsi="GHEA Grapalat"/>
          <w:i/>
          <w:sz w:val="18"/>
          <w:szCs w:val="18"/>
          <w:lang w:val="en-US"/>
        </w:rPr>
        <w:t>կայքէջի</w:t>
      </w:r>
      <w:r w:rsidRPr="00180BEA">
        <w:rPr>
          <w:rFonts w:ascii="GHEA Grapalat" w:hAnsi="GHEA Grapalat"/>
          <w:i/>
          <w:sz w:val="18"/>
          <w:szCs w:val="18"/>
          <w:lang w:val="af-ZA"/>
        </w:rPr>
        <w:t xml:space="preserve"> </w:t>
      </w:r>
      <w:r w:rsidRPr="00180BEA">
        <w:rPr>
          <w:rFonts w:ascii="GHEA Grapalat" w:hAnsi="GHEA Grapalat"/>
          <w:i/>
          <w:sz w:val="18"/>
          <w:szCs w:val="18"/>
          <w:lang w:val="en-US"/>
        </w:rPr>
        <w:t>հղումը՝</w:t>
      </w:r>
      <w:r w:rsidRPr="002A3C7F">
        <w:rPr>
          <w:rFonts w:ascii="GHEA Grapalat" w:hAnsi="GHEA Grapalat"/>
          <w:i/>
          <w:sz w:val="18"/>
          <w:szCs w:val="18"/>
          <w:lang w:val="af-ZA"/>
        </w:rPr>
        <w:t xml:space="preserve"> </w:t>
      </w:r>
    </w:p>
    <w:p w14:paraId="68A52F44" w14:textId="77777777" w:rsidR="00DA58A1" w:rsidRPr="002A3C7F" w:rsidRDefault="00DA58A1" w:rsidP="00DA58A1">
      <w:pPr>
        <w:pStyle w:val="af2"/>
        <w:jc w:val="both"/>
        <w:rPr>
          <w:rFonts w:ascii="Calibri" w:hAnsi="Calibri"/>
          <w:sz w:val="18"/>
          <w:szCs w:val="18"/>
          <w:lang w:val="hy-AM"/>
        </w:rPr>
      </w:pPr>
    </w:p>
    <w:p w14:paraId="3F8D4669" w14:textId="77777777" w:rsidR="00DA58A1" w:rsidRPr="002A3C7F" w:rsidRDefault="00DA58A1" w:rsidP="00DA58A1">
      <w:pPr>
        <w:pStyle w:val="31"/>
        <w:spacing w:line="240" w:lineRule="auto"/>
        <w:ind w:left="142" w:firstLine="0"/>
        <w:rPr>
          <w:rFonts w:ascii="GHEA Grapalat" w:hAnsi="GHEA Grapalat"/>
          <w:i/>
          <w:sz w:val="18"/>
          <w:szCs w:val="18"/>
          <w:lang w:val="hy-AM" w:eastAsia="ru-RU"/>
        </w:rPr>
      </w:pPr>
      <w:r w:rsidRPr="002A3C7F">
        <w:rPr>
          <w:rFonts w:ascii="GHEA Grapalat" w:hAnsi="GHEA Grapalat"/>
          <w:i/>
          <w:sz w:val="18"/>
          <w:szCs w:val="18"/>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2A3C7F">
        <w:rPr>
          <w:rFonts w:ascii="Microsoft YaHei" w:eastAsia="Microsoft YaHei" w:hAnsi="Microsoft YaHei" w:cs="Microsoft YaHei" w:hint="eastAsia"/>
          <w:i/>
          <w:sz w:val="18"/>
          <w:szCs w:val="18"/>
          <w:lang w:val="hy-AM" w:eastAsia="ru-RU"/>
        </w:rPr>
        <w:t>․</w:t>
      </w:r>
      <w:r w:rsidRPr="002A3C7F">
        <w:rPr>
          <w:rFonts w:ascii="GHEA Grapalat" w:hAnsi="GHEA Grapalat"/>
          <w:i/>
          <w:sz w:val="18"/>
          <w:szCs w:val="18"/>
          <w:lang w:val="hy-AM" w:eastAsia="ru-RU"/>
        </w:rPr>
        <w:t>2-ի&gt;&gt; բառերով,</w:t>
      </w:r>
    </w:p>
    <w:p w14:paraId="29D2EEA1" w14:textId="77777777" w:rsidR="00DA58A1" w:rsidRPr="002A3C7F" w:rsidRDefault="00DA58A1" w:rsidP="00DA58A1">
      <w:pPr>
        <w:pStyle w:val="af2"/>
        <w:jc w:val="both"/>
        <w:rPr>
          <w:rFonts w:ascii="GHEA Grapalat" w:hAnsi="GHEA Grapalat"/>
          <w:i/>
          <w:sz w:val="18"/>
          <w:szCs w:val="18"/>
          <w:lang w:val="hy-AM"/>
        </w:rPr>
      </w:pPr>
      <w:r w:rsidRPr="002A3C7F">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30364C96" w14:textId="77777777" w:rsidR="004D3572" w:rsidRPr="0039302D" w:rsidRDefault="004D3572" w:rsidP="0039302D">
      <w:pPr>
        <w:pStyle w:val="af2"/>
        <w:rPr>
          <w:rFonts w:ascii="GHEA Grapalat" w:hAnsi="GHEA Grapalat"/>
          <w:i/>
          <w:lang w:val="hy-AM"/>
        </w:rPr>
      </w:pPr>
    </w:p>
    <w:p w14:paraId="2E24D68F" w14:textId="77777777" w:rsidR="004D3572" w:rsidRPr="0039302D" w:rsidRDefault="004D3572" w:rsidP="0039302D">
      <w:pPr>
        <w:pStyle w:val="af2"/>
        <w:rPr>
          <w:rFonts w:ascii="GHEA Grapalat" w:hAnsi="GHEA Grapalat"/>
          <w:i/>
          <w:lang w:val="af-ZA"/>
        </w:rPr>
      </w:pPr>
      <w:r w:rsidRPr="0039302D">
        <w:rPr>
          <w:rFonts w:ascii="GHEA Grapalat" w:hAnsi="GHEA Grapalat"/>
          <w:i/>
          <w:lang w:val="hy-AM"/>
        </w:rPr>
        <w:t xml:space="preserve"> </w:t>
      </w:r>
    </w:p>
    <w:p w14:paraId="5647EB0A" w14:textId="77777777" w:rsidR="004D3572" w:rsidRDefault="004D3572" w:rsidP="00CE3A99">
      <w:pPr>
        <w:jc w:val="both"/>
        <w:rPr>
          <w:rFonts w:ascii="GHEA Grapalat" w:hAnsi="GHEA Grapalat"/>
          <w:i/>
          <w:sz w:val="16"/>
          <w:szCs w:val="16"/>
          <w:lang w:val="hy-AM" w:eastAsia="ru-RU"/>
        </w:rPr>
      </w:pPr>
    </w:p>
    <w:p w14:paraId="2010B63A" w14:textId="77777777" w:rsidR="004D3572" w:rsidRDefault="004D3572" w:rsidP="00CE3A99">
      <w:pPr>
        <w:jc w:val="both"/>
        <w:rPr>
          <w:rFonts w:ascii="GHEA Grapalat" w:hAnsi="GHEA Grapalat"/>
          <w:i/>
          <w:sz w:val="16"/>
          <w:szCs w:val="16"/>
          <w:lang w:val="hy-AM" w:eastAsia="ru-RU"/>
        </w:rPr>
      </w:pPr>
    </w:p>
    <w:p w14:paraId="3C2B8F82" w14:textId="77777777" w:rsidR="004D3572" w:rsidRDefault="004D3572" w:rsidP="00CE3A99">
      <w:pPr>
        <w:jc w:val="both"/>
        <w:rPr>
          <w:rFonts w:ascii="GHEA Grapalat" w:hAnsi="GHEA Grapalat"/>
          <w:i/>
          <w:sz w:val="16"/>
          <w:szCs w:val="16"/>
          <w:lang w:val="hy-AM" w:eastAsia="ru-RU"/>
        </w:rPr>
      </w:pPr>
    </w:p>
    <w:p w14:paraId="6E2D5028" w14:textId="77777777" w:rsidR="004D3572" w:rsidRDefault="004D3572" w:rsidP="00CE3A99">
      <w:pPr>
        <w:jc w:val="both"/>
        <w:rPr>
          <w:rFonts w:ascii="GHEA Grapalat" w:hAnsi="GHEA Grapalat"/>
          <w:i/>
          <w:sz w:val="16"/>
          <w:szCs w:val="16"/>
          <w:lang w:val="hy-AM" w:eastAsia="ru-RU"/>
        </w:rPr>
      </w:pPr>
    </w:p>
    <w:p w14:paraId="5B68F7E1" w14:textId="77777777" w:rsidR="004D3572" w:rsidRDefault="004D3572" w:rsidP="00CE3A99">
      <w:pPr>
        <w:jc w:val="both"/>
        <w:rPr>
          <w:rFonts w:ascii="GHEA Grapalat" w:hAnsi="GHEA Grapalat"/>
          <w:i/>
          <w:sz w:val="16"/>
          <w:szCs w:val="16"/>
          <w:lang w:val="hy-AM" w:eastAsia="ru-RU"/>
        </w:rPr>
      </w:pPr>
    </w:p>
    <w:p w14:paraId="64FA5B90" w14:textId="77777777" w:rsidR="004D3572" w:rsidRDefault="004D3572" w:rsidP="00CE3A99">
      <w:pPr>
        <w:jc w:val="both"/>
        <w:rPr>
          <w:rFonts w:ascii="GHEA Grapalat" w:hAnsi="GHEA Grapalat"/>
          <w:i/>
          <w:sz w:val="16"/>
          <w:szCs w:val="16"/>
          <w:lang w:val="hy-AM" w:eastAsia="ru-RU"/>
        </w:rPr>
      </w:pPr>
    </w:p>
    <w:p w14:paraId="73978192" w14:textId="77777777" w:rsidR="004D3572" w:rsidRDefault="004D3572" w:rsidP="00CE3A99">
      <w:pPr>
        <w:jc w:val="both"/>
        <w:rPr>
          <w:rFonts w:ascii="GHEA Grapalat" w:hAnsi="GHEA Grapalat"/>
          <w:i/>
          <w:sz w:val="16"/>
          <w:szCs w:val="16"/>
          <w:lang w:val="hy-AM" w:eastAsia="ru-RU"/>
        </w:rPr>
      </w:pPr>
    </w:p>
    <w:p w14:paraId="1652AB36" w14:textId="77777777" w:rsidR="004D3572" w:rsidRDefault="004D3572" w:rsidP="00CE3A99">
      <w:pPr>
        <w:jc w:val="both"/>
        <w:rPr>
          <w:rFonts w:ascii="GHEA Grapalat" w:hAnsi="GHEA Grapalat"/>
          <w:i/>
          <w:sz w:val="16"/>
          <w:szCs w:val="16"/>
          <w:lang w:val="hy-AM" w:eastAsia="ru-RU"/>
        </w:rPr>
      </w:pPr>
    </w:p>
    <w:p w14:paraId="7C7F031E" w14:textId="77777777" w:rsidR="004D3572" w:rsidRDefault="004D3572" w:rsidP="00CE3A99">
      <w:pPr>
        <w:jc w:val="both"/>
        <w:rPr>
          <w:rFonts w:ascii="GHEA Grapalat" w:hAnsi="GHEA Grapalat"/>
          <w:i/>
          <w:sz w:val="16"/>
          <w:szCs w:val="16"/>
          <w:lang w:val="hy-AM" w:eastAsia="ru-RU"/>
        </w:rPr>
      </w:pPr>
    </w:p>
    <w:p w14:paraId="2FA78132" w14:textId="77777777" w:rsidR="004D3572" w:rsidRDefault="004D3572" w:rsidP="00CE3A99">
      <w:pPr>
        <w:jc w:val="both"/>
        <w:rPr>
          <w:rFonts w:ascii="GHEA Grapalat" w:hAnsi="GHEA Grapalat"/>
          <w:i/>
          <w:sz w:val="16"/>
          <w:szCs w:val="16"/>
          <w:lang w:val="hy-AM" w:eastAsia="ru-RU"/>
        </w:rPr>
      </w:pPr>
    </w:p>
    <w:p w14:paraId="48143933" w14:textId="77777777" w:rsidR="004D3572" w:rsidRDefault="004D3572" w:rsidP="00CE3A99">
      <w:pPr>
        <w:jc w:val="both"/>
        <w:rPr>
          <w:rFonts w:ascii="GHEA Grapalat" w:hAnsi="GHEA Grapalat"/>
          <w:i/>
          <w:sz w:val="16"/>
          <w:szCs w:val="16"/>
          <w:lang w:val="hy-AM" w:eastAsia="ru-RU"/>
        </w:rPr>
      </w:pPr>
    </w:p>
    <w:p w14:paraId="4AE331CB" w14:textId="77777777" w:rsidR="004D3572" w:rsidRDefault="004D3572" w:rsidP="00CE3A99">
      <w:pPr>
        <w:jc w:val="both"/>
        <w:rPr>
          <w:rFonts w:ascii="GHEA Grapalat" w:hAnsi="GHEA Grapalat"/>
          <w:i/>
          <w:sz w:val="16"/>
          <w:szCs w:val="16"/>
          <w:lang w:val="hy-AM" w:eastAsia="ru-RU"/>
        </w:rPr>
      </w:pPr>
    </w:p>
    <w:p w14:paraId="08FA118A" w14:textId="77777777" w:rsidR="004D3572" w:rsidRDefault="004D3572" w:rsidP="00CE3A99">
      <w:pPr>
        <w:jc w:val="both"/>
        <w:rPr>
          <w:rFonts w:ascii="GHEA Grapalat" w:hAnsi="GHEA Grapalat"/>
          <w:i/>
          <w:sz w:val="16"/>
          <w:szCs w:val="16"/>
          <w:lang w:val="hy-AM" w:eastAsia="ru-RU"/>
        </w:rPr>
      </w:pPr>
    </w:p>
    <w:p w14:paraId="7C7F97F9" w14:textId="77777777" w:rsidR="004D3572" w:rsidRDefault="004D3572" w:rsidP="00CE3A99">
      <w:pPr>
        <w:jc w:val="both"/>
        <w:rPr>
          <w:rFonts w:ascii="GHEA Grapalat" w:hAnsi="GHEA Grapalat"/>
          <w:i/>
          <w:sz w:val="16"/>
          <w:szCs w:val="16"/>
          <w:lang w:val="hy-AM" w:eastAsia="ru-RU"/>
        </w:rPr>
      </w:pPr>
    </w:p>
    <w:p w14:paraId="45F6182E" w14:textId="77777777" w:rsidR="004D3572" w:rsidRDefault="004D3572" w:rsidP="00CE3A99">
      <w:pPr>
        <w:jc w:val="both"/>
        <w:rPr>
          <w:rFonts w:ascii="GHEA Grapalat" w:hAnsi="GHEA Grapalat"/>
          <w:i/>
          <w:sz w:val="16"/>
          <w:szCs w:val="16"/>
          <w:lang w:val="hy-AM" w:eastAsia="ru-RU"/>
        </w:rPr>
      </w:pPr>
    </w:p>
    <w:p w14:paraId="0D0A65C5" w14:textId="77777777" w:rsidR="004D3572" w:rsidRDefault="004D3572" w:rsidP="00CE3A99">
      <w:pPr>
        <w:jc w:val="both"/>
        <w:rPr>
          <w:rFonts w:ascii="GHEA Grapalat" w:hAnsi="GHEA Grapalat"/>
          <w:i/>
          <w:sz w:val="16"/>
          <w:szCs w:val="16"/>
          <w:lang w:val="hy-AM" w:eastAsia="ru-RU"/>
        </w:rPr>
      </w:pPr>
    </w:p>
    <w:p w14:paraId="14E5B1F0" w14:textId="77777777" w:rsidR="00DA58A1" w:rsidRDefault="00DA58A1" w:rsidP="008F6325">
      <w:pPr>
        <w:pStyle w:val="norm"/>
        <w:spacing w:line="240" w:lineRule="auto"/>
        <w:ind w:firstLine="284"/>
        <w:jc w:val="right"/>
        <w:rPr>
          <w:rFonts w:ascii="GHEA Grapalat" w:hAnsi="GHEA Grapalat" w:cs="Sylfaen"/>
          <w:b/>
          <w:sz w:val="20"/>
          <w:lang w:val="es-ES"/>
        </w:rPr>
      </w:pPr>
    </w:p>
    <w:p w14:paraId="3F3A9042" w14:textId="77777777" w:rsidR="00DA58A1" w:rsidRDefault="00DA58A1" w:rsidP="008F6325">
      <w:pPr>
        <w:pStyle w:val="norm"/>
        <w:spacing w:line="240" w:lineRule="auto"/>
        <w:ind w:firstLine="284"/>
        <w:jc w:val="right"/>
        <w:rPr>
          <w:rFonts w:ascii="GHEA Grapalat" w:hAnsi="GHEA Grapalat" w:cs="Sylfaen"/>
          <w:b/>
          <w:sz w:val="20"/>
          <w:lang w:val="es-ES"/>
        </w:rPr>
      </w:pPr>
    </w:p>
    <w:p w14:paraId="24A81283" w14:textId="77777777" w:rsidR="00DA58A1" w:rsidRDefault="00DA58A1" w:rsidP="008F6325">
      <w:pPr>
        <w:pStyle w:val="norm"/>
        <w:spacing w:line="240" w:lineRule="auto"/>
        <w:ind w:firstLine="284"/>
        <w:jc w:val="right"/>
        <w:rPr>
          <w:rFonts w:ascii="GHEA Grapalat" w:hAnsi="GHEA Grapalat" w:cs="Sylfaen"/>
          <w:b/>
          <w:sz w:val="20"/>
          <w:lang w:val="es-ES"/>
        </w:rPr>
      </w:pPr>
    </w:p>
    <w:p w14:paraId="112D3880" w14:textId="77777777" w:rsidR="00DA58A1" w:rsidRDefault="00DA58A1" w:rsidP="008F6325">
      <w:pPr>
        <w:pStyle w:val="norm"/>
        <w:spacing w:line="240" w:lineRule="auto"/>
        <w:ind w:firstLine="284"/>
        <w:jc w:val="right"/>
        <w:rPr>
          <w:rFonts w:ascii="GHEA Grapalat" w:hAnsi="GHEA Grapalat" w:cs="Sylfaen"/>
          <w:b/>
          <w:sz w:val="20"/>
          <w:lang w:val="es-ES"/>
        </w:rPr>
      </w:pPr>
    </w:p>
    <w:p w14:paraId="5ABD9E32" w14:textId="77777777" w:rsidR="00DA58A1" w:rsidRDefault="00DA58A1" w:rsidP="008F6325">
      <w:pPr>
        <w:pStyle w:val="norm"/>
        <w:spacing w:line="240" w:lineRule="auto"/>
        <w:ind w:firstLine="284"/>
        <w:jc w:val="right"/>
        <w:rPr>
          <w:rFonts w:ascii="GHEA Grapalat" w:hAnsi="GHEA Grapalat" w:cs="Sylfaen"/>
          <w:b/>
          <w:sz w:val="20"/>
          <w:lang w:val="es-ES"/>
        </w:rPr>
      </w:pPr>
    </w:p>
    <w:p w14:paraId="14FC7E8E" w14:textId="77777777" w:rsidR="00DA58A1" w:rsidRDefault="00DA58A1" w:rsidP="008F6325">
      <w:pPr>
        <w:pStyle w:val="norm"/>
        <w:spacing w:line="240" w:lineRule="auto"/>
        <w:ind w:firstLine="284"/>
        <w:jc w:val="right"/>
        <w:rPr>
          <w:rFonts w:ascii="GHEA Grapalat" w:hAnsi="GHEA Grapalat" w:cs="Sylfaen"/>
          <w:b/>
          <w:sz w:val="20"/>
          <w:lang w:val="es-ES"/>
        </w:rPr>
      </w:pPr>
    </w:p>
    <w:p w14:paraId="695578CE" w14:textId="77777777" w:rsidR="00DA58A1" w:rsidRDefault="00DA58A1" w:rsidP="008F6325">
      <w:pPr>
        <w:pStyle w:val="norm"/>
        <w:spacing w:line="240" w:lineRule="auto"/>
        <w:ind w:firstLine="284"/>
        <w:jc w:val="right"/>
        <w:rPr>
          <w:rFonts w:ascii="GHEA Grapalat" w:hAnsi="GHEA Grapalat" w:cs="Sylfaen"/>
          <w:b/>
          <w:sz w:val="20"/>
          <w:lang w:val="es-ES"/>
        </w:rPr>
      </w:pPr>
    </w:p>
    <w:p w14:paraId="52CB8C4E" w14:textId="77777777" w:rsidR="00DA58A1" w:rsidRDefault="00DA58A1" w:rsidP="008F6325">
      <w:pPr>
        <w:pStyle w:val="norm"/>
        <w:spacing w:line="240" w:lineRule="auto"/>
        <w:ind w:firstLine="284"/>
        <w:jc w:val="right"/>
        <w:rPr>
          <w:rFonts w:ascii="GHEA Grapalat" w:hAnsi="GHEA Grapalat" w:cs="Sylfaen"/>
          <w:b/>
          <w:sz w:val="20"/>
          <w:lang w:val="es-ES"/>
        </w:rPr>
      </w:pPr>
    </w:p>
    <w:p w14:paraId="53955ECB" w14:textId="77777777" w:rsidR="00DA58A1" w:rsidRDefault="00DA58A1" w:rsidP="008F6325">
      <w:pPr>
        <w:pStyle w:val="norm"/>
        <w:spacing w:line="240" w:lineRule="auto"/>
        <w:ind w:firstLine="284"/>
        <w:jc w:val="right"/>
        <w:rPr>
          <w:rFonts w:ascii="GHEA Grapalat" w:hAnsi="GHEA Grapalat" w:cs="Sylfaen"/>
          <w:b/>
          <w:sz w:val="20"/>
          <w:lang w:val="es-ES"/>
        </w:rPr>
      </w:pPr>
    </w:p>
    <w:p w14:paraId="72698142" w14:textId="77777777" w:rsidR="00DA58A1" w:rsidRDefault="00DA58A1" w:rsidP="008F6325">
      <w:pPr>
        <w:pStyle w:val="norm"/>
        <w:spacing w:line="240" w:lineRule="auto"/>
        <w:ind w:firstLine="284"/>
        <w:jc w:val="right"/>
        <w:rPr>
          <w:rFonts w:ascii="GHEA Grapalat" w:hAnsi="GHEA Grapalat" w:cs="Sylfaen"/>
          <w:b/>
          <w:sz w:val="20"/>
          <w:lang w:val="es-ES"/>
        </w:rPr>
      </w:pPr>
    </w:p>
    <w:p w14:paraId="45602FC0" w14:textId="246283DD" w:rsidR="004D3572" w:rsidRPr="00712340" w:rsidRDefault="004D3572"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1614BB82" w14:textId="347B06C5" w:rsidR="004D3572" w:rsidRPr="00712340" w:rsidRDefault="00DA58A1" w:rsidP="008F6325">
      <w:pPr>
        <w:pStyle w:val="31"/>
        <w:spacing w:line="240" w:lineRule="auto"/>
        <w:jc w:val="right"/>
        <w:rPr>
          <w:rFonts w:ascii="GHEA Grapalat" w:hAnsi="GHEA Grapalat" w:cs="Arial"/>
          <w:b/>
          <w:lang w:val="es-ES"/>
        </w:rPr>
      </w:pPr>
      <w:r>
        <w:rPr>
          <w:rFonts w:ascii="GHEA Grapalat" w:hAnsi="GHEA Grapalat"/>
          <w:sz w:val="24"/>
          <w:szCs w:val="24"/>
          <w:lang w:val="af-ZA"/>
        </w:rPr>
        <w:t>ԴԲՊԱԱԿ-ԳՀԾՁԲ-2</w:t>
      </w:r>
      <w:r w:rsidR="00180BEA">
        <w:rPr>
          <w:rFonts w:ascii="GHEA Grapalat" w:hAnsi="GHEA Grapalat"/>
          <w:sz w:val="24"/>
          <w:szCs w:val="24"/>
          <w:lang w:val="hy-AM"/>
        </w:rPr>
        <w:t>5</w:t>
      </w:r>
      <w:r w:rsidR="00180BEA">
        <w:rPr>
          <w:rFonts w:ascii="GHEA Grapalat" w:hAnsi="GHEA Grapalat"/>
          <w:sz w:val="24"/>
          <w:szCs w:val="24"/>
          <w:lang w:val="af-ZA"/>
        </w:rPr>
        <w:t>/2</w:t>
      </w:r>
      <w:r w:rsidR="004D3572">
        <w:rPr>
          <w:rFonts w:ascii="GHEA Grapalat" w:hAnsi="GHEA Grapalat"/>
          <w:sz w:val="24"/>
          <w:szCs w:val="24"/>
          <w:lang w:val="af-ZA"/>
        </w:rPr>
        <w:t xml:space="preserve"> </w:t>
      </w:r>
      <w:r w:rsidR="004D3572" w:rsidRPr="00712340">
        <w:rPr>
          <w:rFonts w:ascii="GHEA Grapalat" w:hAnsi="GHEA Grapalat" w:cs="Sylfaen"/>
          <w:b/>
          <w:lang w:val="es-ES"/>
        </w:rPr>
        <w:t>ծածկագրով</w:t>
      </w:r>
    </w:p>
    <w:p w14:paraId="346A2D23" w14:textId="376C4DD1" w:rsidR="004D3572" w:rsidRDefault="004D3572" w:rsidP="008F6325">
      <w:pPr>
        <w:pStyle w:val="31"/>
        <w:spacing w:line="240" w:lineRule="auto"/>
        <w:jc w:val="right"/>
        <w:rPr>
          <w:rFonts w:ascii="GHEA Grapalat" w:hAnsi="GHEA Grapalat" w:cs="Sylfaen"/>
          <w:b/>
          <w:lang w:val="es-ES"/>
        </w:rPr>
      </w:pPr>
      <w:r>
        <w:rPr>
          <w:rFonts w:ascii="GHEA Grapalat" w:hAnsi="GHEA Grapalat" w:cs="Sylfaen"/>
          <w:b/>
          <w:lang w:val="es-ES"/>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14:paraId="6852796B" w14:textId="77777777" w:rsidR="004D3572" w:rsidRDefault="004D3572" w:rsidP="008F6325">
      <w:pPr>
        <w:pStyle w:val="31"/>
        <w:spacing w:line="240" w:lineRule="auto"/>
        <w:jc w:val="right"/>
        <w:rPr>
          <w:rFonts w:ascii="GHEA Grapalat" w:hAnsi="GHEA Grapalat" w:cs="Sylfaen"/>
          <w:b/>
          <w:lang w:val="es-ES"/>
        </w:rPr>
      </w:pPr>
    </w:p>
    <w:p w14:paraId="3F08F8AE" w14:textId="77777777" w:rsidR="004D3572" w:rsidRPr="00FA6936" w:rsidRDefault="004D3572"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14:paraId="5638F9E2" w14:textId="77777777" w:rsidR="004D3572" w:rsidRPr="00A66FC2" w:rsidRDefault="004D3572"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62D748AA" w14:textId="77777777" w:rsidR="004D3572" w:rsidRPr="00FD1EE4" w:rsidRDefault="004D3572"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780B7B5E" w14:textId="77777777" w:rsidR="004D3572" w:rsidRPr="00FD1EE4" w:rsidRDefault="004D357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D3572" w:rsidRPr="00FD1EE4" w14:paraId="282F1CED" w14:textId="77777777" w:rsidTr="00DD4B8A">
        <w:tc>
          <w:tcPr>
            <w:tcW w:w="2836" w:type="dxa"/>
            <w:shd w:val="clear" w:color="auto" w:fill="D9E2F3"/>
            <w:vAlign w:val="center"/>
          </w:tcPr>
          <w:p w14:paraId="6B88CEA4"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7A6C4F67"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62D0BB2F" w14:textId="77777777" w:rsidTr="00DD4B8A">
        <w:tc>
          <w:tcPr>
            <w:tcW w:w="2836" w:type="dxa"/>
            <w:shd w:val="clear" w:color="auto" w:fill="D9E2F3"/>
            <w:vAlign w:val="center"/>
          </w:tcPr>
          <w:p w14:paraId="32758957"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2228EE4"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5366D104" w14:textId="77777777" w:rsidTr="00DD4B8A">
        <w:tc>
          <w:tcPr>
            <w:tcW w:w="2836" w:type="dxa"/>
            <w:shd w:val="clear" w:color="auto" w:fill="D9E2F3"/>
            <w:vAlign w:val="center"/>
          </w:tcPr>
          <w:p w14:paraId="7CA9EBAA"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1DC2C0B0"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1B2E262F" w14:textId="77777777" w:rsidTr="00DD4B8A">
        <w:tc>
          <w:tcPr>
            <w:tcW w:w="2836" w:type="dxa"/>
            <w:shd w:val="clear" w:color="auto" w:fill="D9E2F3"/>
            <w:vAlign w:val="center"/>
          </w:tcPr>
          <w:p w14:paraId="2A6D5F52"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40EE9099"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481DC8A8" w14:textId="77777777" w:rsidTr="00DD4B8A">
        <w:tc>
          <w:tcPr>
            <w:tcW w:w="2836" w:type="dxa"/>
            <w:shd w:val="clear" w:color="auto" w:fill="D9E2F3"/>
            <w:vAlign w:val="center"/>
          </w:tcPr>
          <w:p w14:paraId="547BA26E" w14:textId="77777777" w:rsidR="004D3572" w:rsidRPr="00FD1EE4" w:rsidRDefault="004D357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6132922"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386EF039" w14:textId="77777777" w:rsidTr="00DD4B8A">
        <w:tc>
          <w:tcPr>
            <w:tcW w:w="2836" w:type="dxa"/>
            <w:shd w:val="clear" w:color="auto" w:fill="D9E2F3"/>
            <w:vAlign w:val="center"/>
          </w:tcPr>
          <w:p w14:paraId="39A79D90" w14:textId="77777777" w:rsidR="004D3572" w:rsidRPr="00FD1EE4" w:rsidRDefault="004D357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6E54708E"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64DD11D8" w14:textId="77777777" w:rsidTr="00DD4B8A">
        <w:tc>
          <w:tcPr>
            <w:tcW w:w="2836" w:type="dxa"/>
            <w:shd w:val="clear" w:color="auto" w:fill="D9E2F3"/>
            <w:vAlign w:val="center"/>
          </w:tcPr>
          <w:p w14:paraId="13027F45" w14:textId="77777777" w:rsidR="004D3572" w:rsidRPr="00FD1EE4" w:rsidRDefault="004D357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1D93542" w14:textId="77777777" w:rsidR="004D3572" w:rsidRPr="00FD1EE4" w:rsidRDefault="004D3572" w:rsidP="008F6325">
            <w:pPr>
              <w:spacing w:before="240" w:after="240"/>
              <w:rPr>
                <w:rFonts w:ascii="GHEA Grapalat" w:eastAsia="GHEA Grapalat" w:hAnsi="GHEA Grapalat" w:cs="GHEA Grapalat"/>
              </w:rPr>
            </w:pPr>
          </w:p>
        </w:tc>
      </w:tr>
    </w:tbl>
    <w:p w14:paraId="100288C1" w14:textId="77777777" w:rsidR="004D3572" w:rsidRPr="00FD1EE4" w:rsidRDefault="004D357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D3572" w:rsidRPr="00FD1EE4" w14:paraId="517C1E0D" w14:textId="77777777" w:rsidTr="00DD4B8A">
        <w:tc>
          <w:tcPr>
            <w:tcW w:w="2835" w:type="dxa"/>
            <w:shd w:val="clear" w:color="auto" w:fill="D9E2F3"/>
            <w:vAlign w:val="center"/>
          </w:tcPr>
          <w:p w14:paraId="4C44FC33"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D8C1130"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2DC12605" w14:textId="77777777" w:rsidTr="00DD4B8A">
        <w:tc>
          <w:tcPr>
            <w:tcW w:w="2835" w:type="dxa"/>
            <w:shd w:val="clear" w:color="auto" w:fill="D9E2F3"/>
            <w:vAlign w:val="center"/>
          </w:tcPr>
          <w:p w14:paraId="2199BABB"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219D61E4" w14:textId="77777777" w:rsidR="004D3572" w:rsidRPr="00FD1EE4" w:rsidRDefault="004D3572" w:rsidP="008F6325">
            <w:pPr>
              <w:spacing w:before="240" w:after="240"/>
              <w:rPr>
                <w:rFonts w:ascii="GHEA Grapalat" w:eastAsia="GHEA Grapalat" w:hAnsi="GHEA Grapalat" w:cs="GHEA Grapalat"/>
              </w:rPr>
            </w:pPr>
          </w:p>
        </w:tc>
      </w:tr>
    </w:tbl>
    <w:p w14:paraId="65DC5E83" w14:textId="77777777" w:rsidR="004D3572" w:rsidRPr="00FD1EE4" w:rsidRDefault="004D357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D3572" w:rsidRPr="00FD1EE4" w14:paraId="41904925" w14:textId="77777777" w:rsidTr="00DD4B8A">
        <w:tc>
          <w:tcPr>
            <w:tcW w:w="2835" w:type="dxa"/>
            <w:shd w:val="clear" w:color="auto" w:fill="D9E2F3"/>
            <w:vAlign w:val="center"/>
          </w:tcPr>
          <w:p w14:paraId="5222B97B"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932811F"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44F614CF" w14:textId="77777777" w:rsidTr="00DD4B8A">
        <w:tc>
          <w:tcPr>
            <w:tcW w:w="2835" w:type="dxa"/>
            <w:shd w:val="clear" w:color="auto" w:fill="D9E2F3"/>
            <w:vAlign w:val="center"/>
          </w:tcPr>
          <w:p w14:paraId="5752E3D6"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21FB68F4"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4BC13FB5" w14:textId="77777777" w:rsidTr="00DD4B8A">
        <w:tc>
          <w:tcPr>
            <w:tcW w:w="2835" w:type="dxa"/>
            <w:shd w:val="clear" w:color="auto" w:fill="D9E2F3"/>
            <w:vAlign w:val="center"/>
          </w:tcPr>
          <w:p w14:paraId="2F891D92"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A4031BF" w14:textId="77777777" w:rsidR="004D3572" w:rsidRPr="00FD1EE4" w:rsidRDefault="004D3572" w:rsidP="008F6325">
            <w:pPr>
              <w:spacing w:before="240" w:after="240"/>
              <w:rPr>
                <w:rFonts w:ascii="GHEA Grapalat" w:eastAsia="GHEA Grapalat" w:hAnsi="GHEA Grapalat" w:cs="GHEA Grapalat"/>
              </w:rPr>
            </w:pPr>
          </w:p>
        </w:tc>
      </w:tr>
    </w:tbl>
    <w:p w14:paraId="4FB5DBFE" w14:textId="77777777" w:rsidR="004D3572" w:rsidRPr="00FD1EE4" w:rsidRDefault="004D3572" w:rsidP="008F6325">
      <w:pPr>
        <w:rPr>
          <w:rFonts w:ascii="GHEA Grapalat" w:eastAsia="GHEA Grapalat" w:hAnsi="GHEA Grapalat" w:cs="GHEA Grapalat"/>
        </w:rPr>
      </w:pPr>
    </w:p>
    <w:p w14:paraId="0EC585EE" w14:textId="77777777" w:rsidR="004D3572" w:rsidRPr="00FD1EE4" w:rsidRDefault="004D3572" w:rsidP="008F6325">
      <w:pPr>
        <w:rPr>
          <w:rFonts w:ascii="GHEA Grapalat" w:eastAsia="GHEA Grapalat" w:hAnsi="GHEA Grapalat" w:cs="GHEA Grapalat"/>
        </w:rPr>
      </w:pPr>
      <w:r w:rsidRPr="00FD1EE4">
        <w:rPr>
          <w:rFonts w:ascii="GHEA Grapalat" w:hAnsi="GHEA Grapalat"/>
        </w:rPr>
        <w:br w:type="page"/>
      </w:r>
    </w:p>
    <w:p w14:paraId="4AAFA918" w14:textId="77777777" w:rsidR="004D3572" w:rsidRPr="00FD1EE4" w:rsidRDefault="004D3572"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FF6C8F2" w14:textId="77777777" w:rsidR="004D3572" w:rsidRPr="00FD1EE4" w:rsidRDefault="004D357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D3572" w:rsidRPr="00FD1EE4" w14:paraId="1A2311DB" w14:textId="77777777" w:rsidTr="00DD4B8A">
        <w:tc>
          <w:tcPr>
            <w:tcW w:w="2835" w:type="dxa"/>
            <w:shd w:val="clear" w:color="auto" w:fill="D9E2F3"/>
            <w:vAlign w:val="center"/>
          </w:tcPr>
          <w:p w14:paraId="4987D3D7"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AD6B678"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28D550FC" w14:textId="77777777" w:rsidTr="00DD4B8A">
        <w:tc>
          <w:tcPr>
            <w:tcW w:w="2835" w:type="dxa"/>
            <w:shd w:val="clear" w:color="auto" w:fill="D9E2F3"/>
            <w:vAlign w:val="center"/>
          </w:tcPr>
          <w:p w14:paraId="4E70C690"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577E7181" w14:textId="77777777" w:rsidR="004D3572" w:rsidRPr="00FD1EE4" w:rsidRDefault="004D3572" w:rsidP="008F6325">
            <w:pPr>
              <w:spacing w:before="240" w:after="240"/>
              <w:rPr>
                <w:rFonts w:ascii="GHEA Grapalat" w:eastAsia="GHEA Grapalat" w:hAnsi="GHEA Grapalat" w:cs="GHEA Grapalat"/>
              </w:rPr>
            </w:pPr>
          </w:p>
        </w:tc>
      </w:tr>
    </w:tbl>
    <w:p w14:paraId="1A909556" w14:textId="77777777" w:rsidR="004D3572" w:rsidRPr="00FD1EE4" w:rsidRDefault="004D357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D3572" w:rsidRPr="00FD1EE4" w14:paraId="4C5E6572" w14:textId="77777777" w:rsidTr="00DD4B8A">
        <w:tc>
          <w:tcPr>
            <w:tcW w:w="2835" w:type="dxa"/>
            <w:shd w:val="clear" w:color="auto" w:fill="D9E2F3"/>
            <w:vAlign w:val="center"/>
          </w:tcPr>
          <w:p w14:paraId="37BDCA27"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0700FFB5"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743E7554" w14:textId="77777777" w:rsidTr="00DD4B8A">
        <w:tc>
          <w:tcPr>
            <w:tcW w:w="2835" w:type="dxa"/>
            <w:shd w:val="clear" w:color="auto" w:fill="D9E2F3"/>
            <w:vAlign w:val="center"/>
          </w:tcPr>
          <w:p w14:paraId="5C66A413"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8B148B0"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1F9E4148" w14:textId="77777777" w:rsidTr="00DD4B8A">
        <w:tc>
          <w:tcPr>
            <w:tcW w:w="2835" w:type="dxa"/>
            <w:shd w:val="clear" w:color="auto" w:fill="D9E2F3"/>
            <w:vAlign w:val="center"/>
          </w:tcPr>
          <w:p w14:paraId="1B281F37"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D4232A8"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7514D824" w14:textId="77777777" w:rsidTr="00DD4B8A">
        <w:tc>
          <w:tcPr>
            <w:tcW w:w="2835" w:type="dxa"/>
            <w:shd w:val="clear" w:color="auto" w:fill="D9E2F3"/>
            <w:vAlign w:val="center"/>
          </w:tcPr>
          <w:p w14:paraId="153B3084"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AC0E4C3"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3D62E5AA" w14:textId="77777777" w:rsidTr="00DD4B8A">
        <w:tc>
          <w:tcPr>
            <w:tcW w:w="2835" w:type="dxa"/>
            <w:shd w:val="clear" w:color="auto" w:fill="D9E2F3"/>
            <w:vAlign w:val="center"/>
          </w:tcPr>
          <w:p w14:paraId="3BB4CBF9"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201E2B4"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50F75146" w14:textId="77777777" w:rsidTr="00DD4B8A">
        <w:tc>
          <w:tcPr>
            <w:tcW w:w="2835" w:type="dxa"/>
            <w:shd w:val="clear" w:color="auto" w:fill="D9E2F3"/>
            <w:vAlign w:val="center"/>
          </w:tcPr>
          <w:p w14:paraId="16116F2C"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5E2983E"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3FB35368" w14:textId="77777777" w:rsidTr="00DD4B8A">
        <w:tc>
          <w:tcPr>
            <w:tcW w:w="2835" w:type="dxa"/>
            <w:shd w:val="clear" w:color="auto" w:fill="D9E2F3"/>
            <w:vAlign w:val="center"/>
          </w:tcPr>
          <w:p w14:paraId="3AF5C099"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0EA8314" w14:textId="77777777" w:rsidR="004D3572" w:rsidRPr="00FD1EE4" w:rsidRDefault="004D3572" w:rsidP="008F6325">
            <w:pPr>
              <w:spacing w:before="240" w:after="240"/>
              <w:rPr>
                <w:rFonts w:ascii="GHEA Grapalat" w:eastAsia="GHEA Grapalat" w:hAnsi="GHEA Grapalat" w:cs="GHEA Grapalat"/>
              </w:rPr>
            </w:pPr>
          </w:p>
        </w:tc>
      </w:tr>
    </w:tbl>
    <w:p w14:paraId="5D939F03" w14:textId="77777777" w:rsidR="004D3572" w:rsidRPr="00574FF7" w:rsidRDefault="004D357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D3572" w:rsidRPr="00FD1EE4" w14:paraId="6A40C4B0" w14:textId="77777777" w:rsidTr="00DD4B8A">
        <w:tc>
          <w:tcPr>
            <w:tcW w:w="2836" w:type="dxa"/>
            <w:shd w:val="clear" w:color="auto" w:fill="D9E2F3"/>
            <w:vAlign w:val="center"/>
          </w:tcPr>
          <w:p w14:paraId="0348206B"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011052AF"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4ED60494" w14:textId="77777777" w:rsidTr="00DD4B8A">
        <w:tc>
          <w:tcPr>
            <w:tcW w:w="2836" w:type="dxa"/>
            <w:shd w:val="clear" w:color="auto" w:fill="D9E2F3"/>
            <w:vAlign w:val="center"/>
          </w:tcPr>
          <w:p w14:paraId="51C67EDB" w14:textId="77777777" w:rsidR="004D3572" w:rsidRPr="00FD1EE4" w:rsidRDefault="004D357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6FD6602" w14:textId="77777777" w:rsidR="004D3572" w:rsidRPr="00FD1EE4" w:rsidRDefault="004D3572"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3F3B63" w14:textId="77777777" w:rsidR="004D3572" w:rsidRPr="00FD1EE4" w:rsidRDefault="004D3572"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037A83C7" w14:textId="77777777" w:rsidR="004D3572" w:rsidRPr="00FD1EE4" w:rsidRDefault="004D3572"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0E1E23E4" w14:textId="77777777" w:rsidR="004D3572" w:rsidRPr="00FD1EE4" w:rsidRDefault="004D3572"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355396F4" w14:textId="77777777" w:rsidR="004D3572" w:rsidRPr="00FD1EE4" w:rsidRDefault="004D357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D3572" w:rsidRPr="00FD1EE4" w14:paraId="2D4CFA96" w14:textId="77777777" w:rsidTr="00DD4B8A">
        <w:tc>
          <w:tcPr>
            <w:tcW w:w="2837" w:type="dxa"/>
            <w:shd w:val="clear" w:color="auto" w:fill="D9E2F3"/>
            <w:vAlign w:val="center"/>
          </w:tcPr>
          <w:p w14:paraId="62D2E029"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4EEE76B6"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179A8043" w14:textId="77777777" w:rsidTr="00DD4B8A">
        <w:tc>
          <w:tcPr>
            <w:tcW w:w="2837" w:type="dxa"/>
            <w:shd w:val="clear" w:color="auto" w:fill="D9E2F3"/>
            <w:vAlign w:val="center"/>
          </w:tcPr>
          <w:p w14:paraId="7D36177E"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1F303629"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30521E39" w14:textId="77777777" w:rsidTr="00DD4B8A">
        <w:tc>
          <w:tcPr>
            <w:tcW w:w="2837" w:type="dxa"/>
            <w:shd w:val="clear" w:color="auto" w:fill="D9E2F3"/>
            <w:vAlign w:val="center"/>
          </w:tcPr>
          <w:p w14:paraId="1D375B1D"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6FAF3A07"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0EB85E0D" w14:textId="77777777" w:rsidTr="00DD4B8A">
        <w:tc>
          <w:tcPr>
            <w:tcW w:w="2837" w:type="dxa"/>
            <w:shd w:val="clear" w:color="auto" w:fill="D9E2F3"/>
            <w:vAlign w:val="center"/>
          </w:tcPr>
          <w:p w14:paraId="595E37F6" w14:textId="77777777" w:rsidR="004D3572" w:rsidRPr="00FD1EE4" w:rsidRDefault="004D357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0E95CE9B" w14:textId="77777777" w:rsidR="004D3572" w:rsidRPr="00FD1EE4" w:rsidRDefault="004D357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423DBEA" w14:textId="77777777" w:rsidR="004D3572" w:rsidRPr="00FD1EE4" w:rsidRDefault="004D357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51FCDB7C" w14:textId="77777777" w:rsidR="004D3572" w:rsidRPr="00FD1EE4" w:rsidRDefault="004D357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D3572" w:rsidRPr="00FD1EE4" w14:paraId="427DFA09" w14:textId="77777777" w:rsidTr="00DD4B8A">
        <w:tc>
          <w:tcPr>
            <w:tcW w:w="2837" w:type="dxa"/>
            <w:shd w:val="clear" w:color="auto" w:fill="D9E2F3"/>
            <w:vAlign w:val="center"/>
          </w:tcPr>
          <w:p w14:paraId="6C7CF7D0"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113BE99E"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65C0D903" w14:textId="77777777" w:rsidTr="00DD4B8A">
        <w:tc>
          <w:tcPr>
            <w:tcW w:w="2837" w:type="dxa"/>
            <w:shd w:val="clear" w:color="auto" w:fill="D9E2F3"/>
            <w:vAlign w:val="center"/>
          </w:tcPr>
          <w:p w14:paraId="75EE087A" w14:textId="77777777" w:rsidR="004D3572" w:rsidRPr="00FD1EE4" w:rsidRDefault="004D357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7C82F06"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28C552EC" w14:textId="77777777" w:rsidTr="00DD4B8A">
        <w:tc>
          <w:tcPr>
            <w:tcW w:w="2837" w:type="dxa"/>
            <w:shd w:val="clear" w:color="auto" w:fill="D9E2F3"/>
            <w:vAlign w:val="center"/>
          </w:tcPr>
          <w:p w14:paraId="32522E25"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15C1040E"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784611BC" w14:textId="77777777" w:rsidTr="00DD4B8A">
        <w:tc>
          <w:tcPr>
            <w:tcW w:w="2837" w:type="dxa"/>
            <w:shd w:val="clear" w:color="auto" w:fill="D9E2F3"/>
            <w:vAlign w:val="center"/>
          </w:tcPr>
          <w:p w14:paraId="350AE64D" w14:textId="77777777" w:rsidR="004D3572" w:rsidRPr="00FD1EE4" w:rsidRDefault="004D357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E31E525" w14:textId="77777777" w:rsidR="004D3572" w:rsidRPr="00FD1EE4" w:rsidRDefault="004D357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5B30C017" w14:textId="77777777" w:rsidR="004D3572" w:rsidRPr="00FD1EE4" w:rsidRDefault="004D357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33236244" w14:textId="77777777" w:rsidR="004D3572" w:rsidRPr="00FD1EE4" w:rsidRDefault="004D3572" w:rsidP="008F6325">
      <w:pPr>
        <w:rPr>
          <w:rFonts w:ascii="GHEA Grapalat" w:eastAsia="GHEA Grapalat" w:hAnsi="GHEA Grapalat" w:cs="GHEA Grapalat"/>
          <w:b/>
        </w:rPr>
      </w:pPr>
      <w:r w:rsidRPr="00FD1EE4">
        <w:rPr>
          <w:rFonts w:ascii="GHEA Grapalat" w:hAnsi="GHEA Grapalat"/>
        </w:rPr>
        <w:br w:type="page"/>
      </w:r>
    </w:p>
    <w:p w14:paraId="6F7DA60A" w14:textId="77777777" w:rsidR="004D3572" w:rsidRPr="00FD1EE4" w:rsidRDefault="004D3572"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4257B795" w14:textId="77777777" w:rsidR="004D3572" w:rsidRPr="00FD1EE4" w:rsidRDefault="004D357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D3572" w:rsidRPr="00FD1EE4" w14:paraId="73193856" w14:textId="77777777" w:rsidTr="00435780">
        <w:tc>
          <w:tcPr>
            <w:tcW w:w="2836" w:type="dxa"/>
            <w:shd w:val="clear" w:color="auto" w:fill="D9E2F3"/>
            <w:vAlign w:val="center"/>
          </w:tcPr>
          <w:p w14:paraId="3A2AA2F9"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10BB0E1D"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3B8B9A15" w14:textId="77777777" w:rsidTr="00435780">
        <w:tc>
          <w:tcPr>
            <w:tcW w:w="2836" w:type="dxa"/>
            <w:shd w:val="clear" w:color="auto" w:fill="D9E2F3"/>
            <w:vAlign w:val="center"/>
          </w:tcPr>
          <w:p w14:paraId="29933839"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0FE0BBA6"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2AA07892" w14:textId="77777777" w:rsidTr="00435780">
        <w:tc>
          <w:tcPr>
            <w:tcW w:w="2836" w:type="dxa"/>
            <w:shd w:val="clear" w:color="auto" w:fill="D9E2F3"/>
            <w:vAlign w:val="center"/>
          </w:tcPr>
          <w:p w14:paraId="75A2FC1B"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8AE87E8"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2ED2BDD0" w14:textId="77777777" w:rsidTr="00435780">
        <w:tc>
          <w:tcPr>
            <w:tcW w:w="2836" w:type="dxa"/>
            <w:shd w:val="clear" w:color="auto" w:fill="D9E2F3"/>
            <w:vAlign w:val="center"/>
          </w:tcPr>
          <w:p w14:paraId="693E2FBC"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11BA3011"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6381582F" w14:textId="77777777" w:rsidTr="00435780">
        <w:tc>
          <w:tcPr>
            <w:tcW w:w="2836" w:type="dxa"/>
            <w:shd w:val="clear" w:color="auto" w:fill="D9E2F3"/>
            <w:vAlign w:val="center"/>
          </w:tcPr>
          <w:p w14:paraId="65C8B2E5"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F83EF54"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2132BCD3" w14:textId="77777777" w:rsidTr="00435780">
        <w:tc>
          <w:tcPr>
            <w:tcW w:w="2836" w:type="dxa"/>
            <w:shd w:val="clear" w:color="auto" w:fill="D9E2F3"/>
            <w:vAlign w:val="center"/>
          </w:tcPr>
          <w:p w14:paraId="7420E7C6"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2D689BEE" w14:textId="77777777" w:rsidR="004D3572" w:rsidRPr="00FD1EE4" w:rsidRDefault="004D3572" w:rsidP="008F6325">
            <w:pPr>
              <w:spacing w:before="240" w:after="240"/>
              <w:rPr>
                <w:rFonts w:ascii="GHEA Grapalat" w:eastAsia="GHEA Grapalat" w:hAnsi="GHEA Grapalat" w:cs="GHEA Grapalat"/>
              </w:rPr>
            </w:pPr>
          </w:p>
        </w:tc>
      </w:tr>
    </w:tbl>
    <w:p w14:paraId="3282A972" w14:textId="77777777" w:rsidR="004D3572" w:rsidRPr="00FD1EE4" w:rsidRDefault="004D357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D3572" w:rsidRPr="00FD1EE4" w14:paraId="317A68DD" w14:textId="77777777" w:rsidTr="00435780">
        <w:tc>
          <w:tcPr>
            <w:tcW w:w="2837" w:type="dxa"/>
            <w:shd w:val="clear" w:color="auto" w:fill="D9E2F3"/>
            <w:vAlign w:val="center"/>
          </w:tcPr>
          <w:p w14:paraId="59AB3621"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18488747"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4771A0CB" w14:textId="77777777" w:rsidTr="00435780">
        <w:tc>
          <w:tcPr>
            <w:tcW w:w="2837" w:type="dxa"/>
            <w:shd w:val="clear" w:color="auto" w:fill="D9E2F3"/>
            <w:vAlign w:val="center"/>
          </w:tcPr>
          <w:p w14:paraId="4015B75C"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1C280C6E"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4999BEBA" w14:textId="77777777" w:rsidTr="00435780">
        <w:tc>
          <w:tcPr>
            <w:tcW w:w="2837" w:type="dxa"/>
            <w:shd w:val="clear" w:color="auto" w:fill="D9E2F3"/>
            <w:vAlign w:val="center"/>
          </w:tcPr>
          <w:p w14:paraId="6D325480"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EE09AA7"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2517329C" w14:textId="77777777" w:rsidTr="00435780">
        <w:tc>
          <w:tcPr>
            <w:tcW w:w="2837" w:type="dxa"/>
            <w:shd w:val="clear" w:color="auto" w:fill="D9E2F3"/>
            <w:vAlign w:val="center"/>
          </w:tcPr>
          <w:p w14:paraId="2A36B90B"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10659BD0"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5F060E2A" w14:textId="77777777" w:rsidTr="00435780">
        <w:tc>
          <w:tcPr>
            <w:tcW w:w="2837" w:type="dxa"/>
            <w:shd w:val="clear" w:color="auto" w:fill="D9E2F3"/>
            <w:vAlign w:val="center"/>
          </w:tcPr>
          <w:p w14:paraId="05FD5F6B"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6442500E" w14:textId="77777777" w:rsidR="004D3572" w:rsidRPr="00FD1EE4" w:rsidRDefault="004D3572" w:rsidP="008F6325">
            <w:pPr>
              <w:spacing w:before="240" w:after="240"/>
              <w:rPr>
                <w:rFonts w:ascii="GHEA Grapalat" w:eastAsia="GHEA Grapalat" w:hAnsi="GHEA Grapalat" w:cs="GHEA Grapalat"/>
              </w:rPr>
            </w:pPr>
          </w:p>
        </w:tc>
      </w:tr>
    </w:tbl>
    <w:p w14:paraId="065A3C60" w14:textId="77777777" w:rsidR="004D3572" w:rsidRPr="00FD1EE4" w:rsidRDefault="004D357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D3572" w:rsidRPr="00FD1EE4" w14:paraId="0DC83E8A" w14:textId="77777777" w:rsidTr="00435780">
        <w:tc>
          <w:tcPr>
            <w:tcW w:w="2837" w:type="dxa"/>
            <w:shd w:val="clear" w:color="auto" w:fill="D9E2F3"/>
            <w:vAlign w:val="center"/>
          </w:tcPr>
          <w:p w14:paraId="4ECADD8E"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57A270A5"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6704E050" w14:textId="77777777" w:rsidTr="00435780">
        <w:tc>
          <w:tcPr>
            <w:tcW w:w="2837" w:type="dxa"/>
            <w:shd w:val="clear" w:color="auto" w:fill="D9E2F3"/>
            <w:vAlign w:val="center"/>
          </w:tcPr>
          <w:p w14:paraId="5613EA61"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13788F"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2AAF9BF7" w14:textId="77777777" w:rsidTr="00435780">
        <w:tc>
          <w:tcPr>
            <w:tcW w:w="2837" w:type="dxa"/>
            <w:shd w:val="clear" w:color="auto" w:fill="D9E2F3"/>
            <w:vAlign w:val="center"/>
          </w:tcPr>
          <w:p w14:paraId="411E3926"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F8349B6"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4AA4440E" w14:textId="77777777" w:rsidTr="00435780">
        <w:tc>
          <w:tcPr>
            <w:tcW w:w="2837" w:type="dxa"/>
            <w:shd w:val="clear" w:color="auto" w:fill="D9E2F3"/>
            <w:vAlign w:val="center"/>
          </w:tcPr>
          <w:p w14:paraId="2DFF2C32"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314F4F5C" w14:textId="77777777" w:rsidR="004D3572" w:rsidRPr="00FD1EE4" w:rsidRDefault="004D3572" w:rsidP="008F6325">
            <w:pPr>
              <w:spacing w:before="240" w:after="240"/>
              <w:rPr>
                <w:rFonts w:ascii="GHEA Grapalat" w:eastAsia="GHEA Grapalat" w:hAnsi="GHEA Grapalat" w:cs="GHEA Grapalat"/>
              </w:rPr>
            </w:pPr>
          </w:p>
        </w:tc>
      </w:tr>
    </w:tbl>
    <w:p w14:paraId="1AD39971" w14:textId="77777777" w:rsidR="004D3572" w:rsidRPr="00FD1EE4" w:rsidRDefault="004D357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D3572" w:rsidRPr="00FD1EE4" w14:paraId="166741BC" w14:textId="77777777" w:rsidTr="00435780">
        <w:tc>
          <w:tcPr>
            <w:tcW w:w="2837" w:type="dxa"/>
            <w:shd w:val="clear" w:color="auto" w:fill="D9E2F3"/>
            <w:vAlign w:val="center"/>
          </w:tcPr>
          <w:p w14:paraId="42B23B0C"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A9021A3"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4CA8C996" w14:textId="77777777" w:rsidTr="00435780">
        <w:tc>
          <w:tcPr>
            <w:tcW w:w="2837" w:type="dxa"/>
            <w:shd w:val="clear" w:color="auto" w:fill="D9E2F3"/>
            <w:vAlign w:val="center"/>
          </w:tcPr>
          <w:p w14:paraId="125182C5"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C127F41"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5EF6C8D3" w14:textId="77777777" w:rsidTr="00435780">
        <w:tc>
          <w:tcPr>
            <w:tcW w:w="2837" w:type="dxa"/>
            <w:shd w:val="clear" w:color="auto" w:fill="D9E2F3"/>
            <w:vAlign w:val="center"/>
          </w:tcPr>
          <w:p w14:paraId="024A6BB1"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7C1223DD"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59268319" w14:textId="77777777" w:rsidTr="00435780">
        <w:tc>
          <w:tcPr>
            <w:tcW w:w="2837" w:type="dxa"/>
            <w:shd w:val="clear" w:color="auto" w:fill="D9E2F3"/>
            <w:vAlign w:val="center"/>
          </w:tcPr>
          <w:p w14:paraId="3C833B04"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17BE5AB" w14:textId="77777777" w:rsidR="004D3572" w:rsidRPr="00FD1EE4" w:rsidRDefault="004D3572" w:rsidP="008F6325">
            <w:pPr>
              <w:spacing w:before="240" w:after="240"/>
              <w:rPr>
                <w:rFonts w:ascii="GHEA Grapalat" w:eastAsia="GHEA Grapalat" w:hAnsi="GHEA Grapalat" w:cs="GHEA Grapalat"/>
              </w:rPr>
            </w:pPr>
          </w:p>
        </w:tc>
      </w:tr>
    </w:tbl>
    <w:p w14:paraId="358035D7" w14:textId="77777777" w:rsidR="004D3572" w:rsidRPr="00FD1EE4" w:rsidRDefault="004D3572"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D3572" w:rsidRPr="00FD1EE4" w14:paraId="5FAA1688" w14:textId="77777777" w:rsidTr="00DD4B8A">
        <w:trPr>
          <w:trHeight w:val="924"/>
        </w:trPr>
        <w:tc>
          <w:tcPr>
            <w:tcW w:w="9016" w:type="dxa"/>
            <w:gridSpan w:val="2"/>
            <w:vAlign w:val="center"/>
          </w:tcPr>
          <w:p w14:paraId="129E5831" w14:textId="77777777" w:rsidR="004D3572" w:rsidRPr="00FD1EE4" w:rsidRDefault="004D3572" w:rsidP="00435780">
            <w:pPr>
              <w:spacing w:before="240" w:after="240"/>
              <w:ind w:left="-142" w:firstLine="142"/>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D3572" w:rsidRPr="00FD1EE4" w14:paraId="5E304819" w14:textId="77777777" w:rsidTr="00DD4B8A">
        <w:trPr>
          <w:trHeight w:val="684"/>
        </w:trPr>
        <w:tc>
          <w:tcPr>
            <w:tcW w:w="4508" w:type="dxa"/>
            <w:shd w:val="clear" w:color="auto" w:fill="D9E2F3"/>
            <w:vAlign w:val="center"/>
          </w:tcPr>
          <w:p w14:paraId="1B2F4B3B"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0065D886"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3BF43F59" w14:textId="77777777" w:rsidTr="00DD4B8A">
        <w:trPr>
          <w:trHeight w:val="1282"/>
        </w:trPr>
        <w:tc>
          <w:tcPr>
            <w:tcW w:w="4508" w:type="dxa"/>
            <w:shd w:val="clear" w:color="auto" w:fill="D9E2F3"/>
            <w:vAlign w:val="center"/>
          </w:tcPr>
          <w:p w14:paraId="7D4AC27E"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8145B14" w14:textId="77777777" w:rsidR="004D3572" w:rsidRPr="00FD1EE4" w:rsidRDefault="004D357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7FF6D91E" w14:textId="77777777" w:rsidR="004D3572" w:rsidRPr="00FD1EE4" w:rsidRDefault="004D357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4D3572" w:rsidRPr="00FD1EE4" w14:paraId="39FCF351" w14:textId="77777777" w:rsidTr="00DD4B8A">
        <w:tc>
          <w:tcPr>
            <w:tcW w:w="9016" w:type="dxa"/>
            <w:gridSpan w:val="2"/>
            <w:vAlign w:val="center"/>
          </w:tcPr>
          <w:p w14:paraId="242EFF18" w14:textId="77777777" w:rsidR="004D3572" w:rsidRPr="00FD1EE4" w:rsidRDefault="004D357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D3572" w:rsidRPr="00FD1EE4" w14:paraId="3B73051E" w14:textId="77777777" w:rsidTr="00DD4B8A">
        <w:tc>
          <w:tcPr>
            <w:tcW w:w="9016" w:type="dxa"/>
            <w:gridSpan w:val="2"/>
            <w:vAlign w:val="center"/>
          </w:tcPr>
          <w:p w14:paraId="380F3BB9" w14:textId="77777777" w:rsidR="004D3572" w:rsidRPr="00FD1EE4" w:rsidRDefault="004D357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69832BB" w14:textId="77777777" w:rsidR="004D3572" w:rsidRPr="00FD1EE4" w:rsidRDefault="004D357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D3572" w:rsidRPr="00FD1EE4" w14:paraId="20227E26" w14:textId="77777777" w:rsidTr="00DD4B8A">
        <w:trPr>
          <w:trHeight w:val="924"/>
        </w:trPr>
        <w:tc>
          <w:tcPr>
            <w:tcW w:w="9016" w:type="dxa"/>
            <w:gridSpan w:val="2"/>
            <w:vAlign w:val="center"/>
          </w:tcPr>
          <w:p w14:paraId="57DEF9D0" w14:textId="77777777" w:rsidR="004D3572" w:rsidRPr="00FD1EE4" w:rsidRDefault="004D357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4D3572" w:rsidRPr="00FD1EE4" w14:paraId="4246C1C0" w14:textId="77777777" w:rsidTr="00DD4B8A">
        <w:trPr>
          <w:trHeight w:val="684"/>
        </w:trPr>
        <w:tc>
          <w:tcPr>
            <w:tcW w:w="4508" w:type="dxa"/>
            <w:shd w:val="clear" w:color="auto" w:fill="D9E2F3"/>
            <w:vAlign w:val="center"/>
          </w:tcPr>
          <w:p w14:paraId="664E4C9F"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64DE6147"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7C19C715" w14:textId="77777777" w:rsidTr="00DD4B8A">
        <w:trPr>
          <w:trHeight w:val="1282"/>
        </w:trPr>
        <w:tc>
          <w:tcPr>
            <w:tcW w:w="4508" w:type="dxa"/>
            <w:shd w:val="clear" w:color="auto" w:fill="D9E2F3"/>
            <w:vAlign w:val="center"/>
          </w:tcPr>
          <w:p w14:paraId="2F83BE3D"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25FBAE" w14:textId="77777777" w:rsidR="004D3572" w:rsidRPr="00FD1EE4" w:rsidRDefault="004D357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8353408" w14:textId="77777777" w:rsidR="004D3572" w:rsidRPr="00FD1EE4" w:rsidRDefault="004D357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4D3572" w:rsidRPr="00FD1EE4" w14:paraId="45829AC8" w14:textId="77777777" w:rsidTr="00DD4B8A">
        <w:tc>
          <w:tcPr>
            <w:tcW w:w="9016" w:type="dxa"/>
            <w:gridSpan w:val="2"/>
            <w:vAlign w:val="center"/>
          </w:tcPr>
          <w:p w14:paraId="03F768F8" w14:textId="77777777" w:rsidR="004D3572" w:rsidRPr="00FD1EE4" w:rsidRDefault="004D357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D3572" w:rsidRPr="00FD1EE4" w14:paraId="37F7C641" w14:textId="77777777" w:rsidTr="00DD4B8A">
        <w:tc>
          <w:tcPr>
            <w:tcW w:w="9016" w:type="dxa"/>
            <w:gridSpan w:val="2"/>
            <w:vAlign w:val="center"/>
          </w:tcPr>
          <w:p w14:paraId="3E78B656" w14:textId="77777777" w:rsidR="004D3572" w:rsidRPr="00FD1EE4" w:rsidRDefault="004D357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D3572" w:rsidRPr="00FD1EE4" w14:paraId="616213C2" w14:textId="77777777" w:rsidTr="00DD4B8A">
        <w:tc>
          <w:tcPr>
            <w:tcW w:w="9016" w:type="dxa"/>
            <w:gridSpan w:val="2"/>
            <w:vAlign w:val="center"/>
          </w:tcPr>
          <w:p w14:paraId="377D6A41" w14:textId="77777777" w:rsidR="004D3572" w:rsidRPr="00FD1EE4" w:rsidRDefault="004D357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D3572" w:rsidRPr="00FD1EE4" w14:paraId="3D49BD43" w14:textId="77777777" w:rsidTr="00DD4B8A">
        <w:tc>
          <w:tcPr>
            <w:tcW w:w="9016" w:type="dxa"/>
            <w:gridSpan w:val="2"/>
            <w:vAlign w:val="center"/>
          </w:tcPr>
          <w:p w14:paraId="0A9CD2A5" w14:textId="77777777" w:rsidR="004D3572" w:rsidRPr="00FD1EE4" w:rsidRDefault="004D357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0EE8B74" w14:textId="77777777" w:rsidR="004D3572" w:rsidRPr="00FD1EE4" w:rsidRDefault="004D357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D3572" w:rsidRPr="00FD1EE4" w14:paraId="0230B8D7" w14:textId="77777777" w:rsidTr="00DD4B8A">
        <w:tc>
          <w:tcPr>
            <w:tcW w:w="2837" w:type="dxa"/>
            <w:shd w:val="clear" w:color="auto" w:fill="D9E2F3"/>
            <w:vAlign w:val="center"/>
          </w:tcPr>
          <w:p w14:paraId="6A68D25B"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525AD881"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551CE33E" w14:textId="77777777" w:rsidTr="00DD4B8A">
        <w:tc>
          <w:tcPr>
            <w:tcW w:w="2837" w:type="dxa"/>
            <w:shd w:val="clear" w:color="auto" w:fill="D9E2F3"/>
            <w:vAlign w:val="center"/>
          </w:tcPr>
          <w:p w14:paraId="222FB9C5"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BF66DBF" w14:textId="77777777" w:rsidR="004D3572" w:rsidRPr="00FD1EE4" w:rsidRDefault="004D357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57DD0530" w14:textId="77777777" w:rsidR="004D3572" w:rsidRPr="00FD1EE4" w:rsidRDefault="004D3572"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4D3572" w:rsidRPr="00FD1EE4" w14:paraId="7652F2FA" w14:textId="77777777" w:rsidTr="00DD4B8A">
        <w:tc>
          <w:tcPr>
            <w:tcW w:w="2837" w:type="dxa"/>
            <w:shd w:val="clear" w:color="auto" w:fill="D9E2F3"/>
            <w:vAlign w:val="center"/>
          </w:tcPr>
          <w:p w14:paraId="5046B570"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43AB6374" w14:textId="77777777" w:rsidR="004D3572" w:rsidRPr="00FD1EE4" w:rsidRDefault="004D357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11323D9" w14:textId="77777777" w:rsidR="004D3572" w:rsidRPr="00FD1EE4" w:rsidRDefault="004D357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67405508" w14:textId="77777777" w:rsidR="004D3572" w:rsidRPr="00FD1EE4" w:rsidRDefault="004D357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D3572" w:rsidRPr="00FD1EE4" w14:paraId="44C21A2A" w14:textId="77777777" w:rsidTr="00DD4B8A">
        <w:tc>
          <w:tcPr>
            <w:tcW w:w="2837" w:type="dxa"/>
            <w:shd w:val="clear" w:color="auto" w:fill="D9E2F3"/>
            <w:vAlign w:val="center"/>
          </w:tcPr>
          <w:p w14:paraId="2A0B099F"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47CD9F4"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1B7D8C07" w14:textId="77777777" w:rsidTr="00DD4B8A">
        <w:tc>
          <w:tcPr>
            <w:tcW w:w="2837" w:type="dxa"/>
            <w:shd w:val="clear" w:color="auto" w:fill="D9E2F3"/>
            <w:vAlign w:val="center"/>
          </w:tcPr>
          <w:p w14:paraId="6572A3C2"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7A0135E5" w14:textId="77777777" w:rsidR="004D3572" w:rsidRPr="00FD1EE4" w:rsidRDefault="004D3572" w:rsidP="008F6325">
            <w:pPr>
              <w:spacing w:before="240" w:after="240"/>
              <w:rPr>
                <w:rFonts w:ascii="GHEA Grapalat" w:eastAsia="GHEA Grapalat" w:hAnsi="GHEA Grapalat" w:cs="GHEA Grapalat"/>
              </w:rPr>
            </w:pPr>
          </w:p>
        </w:tc>
      </w:tr>
    </w:tbl>
    <w:p w14:paraId="3A71A982" w14:textId="77777777" w:rsidR="004D3572" w:rsidRPr="00FD1EE4" w:rsidRDefault="004D3572"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580A636" w14:textId="77777777" w:rsidR="004D3572" w:rsidRPr="00FD1EE4" w:rsidRDefault="004D3572"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2375321F" w14:textId="77777777" w:rsidR="004D3572" w:rsidRPr="00FD1EE4" w:rsidRDefault="004D357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D3572" w:rsidRPr="00FD1EE4" w14:paraId="1F6A1CCC" w14:textId="77777777" w:rsidTr="00DD4B8A">
        <w:tc>
          <w:tcPr>
            <w:tcW w:w="2835" w:type="dxa"/>
            <w:shd w:val="clear" w:color="auto" w:fill="D9E2F3"/>
            <w:vAlign w:val="center"/>
          </w:tcPr>
          <w:p w14:paraId="62109432"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31122033"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0530AF2F" w14:textId="77777777" w:rsidTr="00DD4B8A">
        <w:tc>
          <w:tcPr>
            <w:tcW w:w="2835" w:type="dxa"/>
            <w:shd w:val="clear" w:color="auto" w:fill="D9E2F3"/>
            <w:vAlign w:val="center"/>
          </w:tcPr>
          <w:p w14:paraId="44DF7089"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AED1AF9"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0BFE9C2F" w14:textId="77777777" w:rsidTr="00DD4B8A">
        <w:tc>
          <w:tcPr>
            <w:tcW w:w="2835" w:type="dxa"/>
            <w:shd w:val="clear" w:color="auto" w:fill="D9E2F3"/>
            <w:vAlign w:val="center"/>
          </w:tcPr>
          <w:p w14:paraId="37BD40B1"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72679CFD"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18793298" w14:textId="77777777" w:rsidTr="00DD4B8A">
        <w:tc>
          <w:tcPr>
            <w:tcW w:w="2835" w:type="dxa"/>
            <w:shd w:val="clear" w:color="auto" w:fill="D9E2F3"/>
            <w:vAlign w:val="center"/>
          </w:tcPr>
          <w:p w14:paraId="41BA7DBB"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A7653CA"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3C490DAA" w14:textId="77777777" w:rsidTr="00DD4B8A">
        <w:tc>
          <w:tcPr>
            <w:tcW w:w="2835" w:type="dxa"/>
            <w:shd w:val="clear" w:color="auto" w:fill="D9E2F3"/>
            <w:vAlign w:val="center"/>
          </w:tcPr>
          <w:p w14:paraId="7C96AC42"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B5B6546"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0C65DB8D" w14:textId="77777777" w:rsidTr="00DD4B8A">
        <w:tc>
          <w:tcPr>
            <w:tcW w:w="2835" w:type="dxa"/>
            <w:shd w:val="clear" w:color="auto" w:fill="D9E2F3"/>
            <w:vAlign w:val="center"/>
          </w:tcPr>
          <w:p w14:paraId="599E076D"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E8FC42E"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4B5BF21B" w14:textId="77777777" w:rsidTr="00DD4B8A">
        <w:tc>
          <w:tcPr>
            <w:tcW w:w="2835" w:type="dxa"/>
            <w:shd w:val="clear" w:color="auto" w:fill="D9E2F3"/>
            <w:vAlign w:val="center"/>
          </w:tcPr>
          <w:p w14:paraId="3AA46499"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B41A26" w14:textId="77777777" w:rsidR="004D3572" w:rsidRPr="00FD1EE4" w:rsidRDefault="004D3572" w:rsidP="008F6325">
            <w:pPr>
              <w:spacing w:before="240" w:after="240"/>
              <w:rPr>
                <w:rFonts w:ascii="GHEA Grapalat" w:eastAsia="GHEA Grapalat" w:hAnsi="GHEA Grapalat" w:cs="GHEA Grapalat"/>
              </w:rPr>
            </w:pPr>
          </w:p>
        </w:tc>
      </w:tr>
    </w:tbl>
    <w:p w14:paraId="2163C888" w14:textId="77777777" w:rsidR="004D3572" w:rsidRPr="00FD1EE4" w:rsidRDefault="004D357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D3572" w:rsidRPr="00FD1EE4" w14:paraId="2BDA3695" w14:textId="77777777" w:rsidTr="00DD4B8A">
        <w:trPr>
          <w:trHeight w:val="853"/>
        </w:trPr>
        <w:tc>
          <w:tcPr>
            <w:tcW w:w="2835" w:type="dxa"/>
            <w:vMerge w:val="restart"/>
            <w:shd w:val="clear" w:color="auto" w:fill="D9E2F3"/>
            <w:vAlign w:val="center"/>
          </w:tcPr>
          <w:p w14:paraId="0C10D144"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C38D898"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721A4AAC" w14:textId="77777777" w:rsidTr="00DD4B8A">
        <w:trPr>
          <w:trHeight w:val="850"/>
        </w:trPr>
        <w:tc>
          <w:tcPr>
            <w:tcW w:w="2835" w:type="dxa"/>
            <w:vMerge/>
            <w:shd w:val="clear" w:color="auto" w:fill="D9E2F3"/>
            <w:vAlign w:val="center"/>
          </w:tcPr>
          <w:p w14:paraId="6D6CB33D" w14:textId="77777777" w:rsidR="004D3572" w:rsidRPr="00FD1EE4" w:rsidRDefault="004D357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E252571"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45E5F44F" w14:textId="77777777" w:rsidTr="00DD4B8A">
        <w:trPr>
          <w:trHeight w:val="850"/>
        </w:trPr>
        <w:tc>
          <w:tcPr>
            <w:tcW w:w="2835" w:type="dxa"/>
            <w:vMerge/>
            <w:shd w:val="clear" w:color="auto" w:fill="D9E2F3"/>
            <w:vAlign w:val="center"/>
          </w:tcPr>
          <w:p w14:paraId="75AF949A" w14:textId="77777777" w:rsidR="004D3572" w:rsidRPr="00FD1EE4" w:rsidRDefault="004D357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BE4DC57"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55A1E67A" w14:textId="77777777" w:rsidTr="00DD4B8A">
        <w:trPr>
          <w:trHeight w:val="850"/>
        </w:trPr>
        <w:tc>
          <w:tcPr>
            <w:tcW w:w="2835" w:type="dxa"/>
            <w:vMerge/>
            <w:shd w:val="clear" w:color="auto" w:fill="D9E2F3"/>
            <w:vAlign w:val="center"/>
          </w:tcPr>
          <w:p w14:paraId="21DA5A89" w14:textId="77777777" w:rsidR="004D3572" w:rsidRPr="00FD1EE4" w:rsidRDefault="004D357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0CFF975"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2A527948" w14:textId="77777777" w:rsidTr="00DD4B8A">
        <w:trPr>
          <w:trHeight w:val="850"/>
        </w:trPr>
        <w:tc>
          <w:tcPr>
            <w:tcW w:w="2835" w:type="dxa"/>
            <w:vMerge/>
            <w:shd w:val="clear" w:color="auto" w:fill="D9E2F3"/>
            <w:vAlign w:val="center"/>
          </w:tcPr>
          <w:p w14:paraId="3F13C284" w14:textId="77777777" w:rsidR="004D3572" w:rsidRPr="00FD1EE4" w:rsidRDefault="004D357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41A26E1" w14:textId="77777777" w:rsidR="004D3572" w:rsidRPr="00FD1EE4" w:rsidRDefault="004D3572" w:rsidP="008F6325">
            <w:pPr>
              <w:spacing w:before="240" w:after="240"/>
              <w:rPr>
                <w:rFonts w:ascii="GHEA Grapalat" w:eastAsia="GHEA Grapalat" w:hAnsi="GHEA Grapalat" w:cs="GHEA Grapalat"/>
              </w:rPr>
            </w:pPr>
          </w:p>
        </w:tc>
      </w:tr>
    </w:tbl>
    <w:p w14:paraId="3903763B" w14:textId="77777777" w:rsidR="004D3572" w:rsidRDefault="004D357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D3572" w:rsidRPr="00FD1EE4" w14:paraId="56A2127F" w14:textId="77777777" w:rsidTr="00DD4B8A">
        <w:tc>
          <w:tcPr>
            <w:tcW w:w="2835" w:type="dxa"/>
            <w:shd w:val="clear" w:color="auto" w:fill="D9E2F3"/>
            <w:vAlign w:val="center"/>
          </w:tcPr>
          <w:p w14:paraId="54DB7C51"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33D02D3" w14:textId="77777777" w:rsidR="004D3572" w:rsidRPr="00FD1EE4" w:rsidRDefault="004D3572" w:rsidP="008F6325">
            <w:pPr>
              <w:spacing w:before="240" w:after="240"/>
              <w:rPr>
                <w:rFonts w:ascii="GHEA Grapalat" w:eastAsia="GHEA Grapalat" w:hAnsi="GHEA Grapalat" w:cs="GHEA Grapalat"/>
              </w:rPr>
            </w:pPr>
          </w:p>
        </w:tc>
      </w:tr>
      <w:tr w:rsidR="004D3572" w:rsidRPr="00FD1EE4" w14:paraId="47CD59C7" w14:textId="77777777" w:rsidTr="00DD4B8A">
        <w:tc>
          <w:tcPr>
            <w:tcW w:w="2835" w:type="dxa"/>
            <w:shd w:val="clear" w:color="auto" w:fill="D9E2F3"/>
            <w:vAlign w:val="center"/>
          </w:tcPr>
          <w:p w14:paraId="22AC74AC" w14:textId="77777777" w:rsidR="004D3572" w:rsidRPr="00FD1EE4" w:rsidRDefault="004D357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D04AF7E" w14:textId="77777777" w:rsidR="004D3572" w:rsidRPr="00FD1EE4" w:rsidRDefault="004D3572" w:rsidP="008F6325">
            <w:pPr>
              <w:spacing w:before="240" w:after="240"/>
              <w:rPr>
                <w:rFonts w:ascii="GHEA Grapalat" w:eastAsia="GHEA Grapalat" w:hAnsi="GHEA Grapalat" w:cs="GHEA Grapalat"/>
              </w:rPr>
            </w:pPr>
          </w:p>
        </w:tc>
      </w:tr>
    </w:tbl>
    <w:p w14:paraId="2BF9FB70" w14:textId="77777777" w:rsidR="004D3572" w:rsidRPr="00FD1EE4" w:rsidRDefault="004D3572"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2FD0DA" w14:textId="77777777" w:rsidR="004D3572" w:rsidRPr="00FD1EE4" w:rsidRDefault="004D3572"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356C1AE1" w14:textId="77777777" w:rsidR="004D3572" w:rsidRPr="00FD1EE4" w:rsidRDefault="004D3572"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4D3572" w:rsidRPr="00FD1EE4" w14:paraId="0B63F96A" w14:textId="77777777" w:rsidTr="00DD4B8A">
        <w:tc>
          <w:tcPr>
            <w:tcW w:w="9016" w:type="dxa"/>
            <w:shd w:val="clear" w:color="auto" w:fill="DEEAF6"/>
          </w:tcPr>
          <w:p w14:paraId="0F5001DB" w14:textId="77777777" w:rsidR="004D3572" w:rsidRPr="00DD4B8A" w:rsidRDefault="004D3572"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D3572" w:rsidRPr="00FD1EE4" w14:paraId="3CA9B8D4" w14:textId="77777777" w:rsidTr="00DD4B8A">
        <w:trPr>
          <w:trHeight w:val="10187"/>
        </w:trPr>
        <w:tc>
          <w:tcPr>
            <w:tcW w:w="9016" w:type="dxa"/>
            <w:shd w:val="clear" w:color="auto" w:fill="auto"/>
          </w:tcPr>
          <w:p w14:paraId="15641C98" w14:textId="77777777" w:rsidR="004D3572" w:rsidRPr="00DD4B8A" w:rsidRDefault="004D3572" w:rsidP="008F6325">
            <w:pPr>
              <w:rPr>
                <w:rFonts w:ascii="GHEA Grapalat" w:eastAsia="GHEA Grapalat" w:hAnsi="GHEA Grapalat" w:cs="GHEA Grapalat"/>
                <w:b/>
                <w:color w:val="000000"/>
              </w:rPr>
            </w:pPr>
          </w:p>
        </w:tc>
      </w:tr>
    </w:tbl>
    <w:p w14:paraId="56246D0A" w14:textId="77777777" w:rsidR="004D3572" w:rsidRPr="00FD1EE4" w:rsidRDefault="004D3572" w:rsidP="008F6325">
      <w:pPr>
        <w:pBdr>
          <w:top w:val="nil"/>
          <w:left w:val="nil"/>
          <w:bottom w:val="nil"/>
          <w:right w:val="nil"/>
          <w:between w:val="nil"/>
        </w:pBdr>
        <w:rPr>
          <w:rFonts w:ascii="GHEA Grapalat" w:eastAsia="GHEA Grapalat" w:hAnsi="GHEA Grapalat" w:cs="GHEA Grapalat"/>
          <w:b/>
          <w:color w:val="000000"/>
        </w:rPr>
      </w:pPr>
    </w:p>
    <w:p w14:paraId="4E77F22C" w14:textId="77777777" w:rsidR="004D3572" w:rsidRPr="00A66FC2" w:rsidRDefault="004D3572" w:rsidP="008F6325">
      <w:pPr>
        <w:pStyle w:val="31"/>
        <w:spacing w:line="240" w:lineRule="auto"/>
        <w:jc w:val="right"/>
        <w:rPr>
          <w:rFonts w:ascii="GHEA Grapalat" w:hAnsi="GHEA Grapalat" w:cs="Arial"/>
          <w:b/>
        </w:rPr>
      </w:pPr>
    </w:p>
    <w:p w14:paraId="6A925E25" w14:textId="77777777" w:rsidR="004D3572" w:rsidRDefault="004D3572" w:rsidP="008F6325">
      <w:pPr>
        <w:pStyle w:val="31"/>
        <w:spacing w:line="240" w:lineRule="auto"/>
        <w:ind w:firstLine="0"/>
        <w:jc w:val="left"/>
        <w:rPr>
          <w:rFonts w:ascii="GHEA Grapalat" w:hAnsi="GHEA Grapalat"/>
          <w:i/>
          <w:sz w:val="16"/>
          <w:szCs w:val="16"/>
          <w:lang w:val="hy-AM"/>
        </w:rPr>
      </w:pPr>
    </w:p>
    <w:p w14:paraId="0C329B52" w14:textId="77777777" w:rsidR="004D3572" w:rsidRDefault="004D3572" w:rsidP="008F6325">
      <w:pPr>
        <w:pStyle w:val="31"/>
        <w:spacing w:line="240" w:lineRule="auto"/>
        <w:ind w:firstLine="0"/>
        <w:jc w:val="left"/>
        <w:rPr>
          <w:rFonts w:ascii="GHEA Grapalat" w:hAnsi="GHEA Grapalat"/>
          <w:i/>
          <w:sz w:val="16"/>
          <w:szCs w:val="16"/>
          <w:lang w:val="hy-AM"/>
        </w:rPr>
      </w:pPr>
    </w:p>
    <w:p w14:paraId="0C7D3F28" w14:textId="77777777" w:rsidR="004D3572" w:rsidRDefault="004D3572" w:rsidP="008F6325">
      <w:pPr>
        <w:pStyle w:val="31"/>
        <w:spacing w:line="240" w:lineRule="auto"/>
        <w:ind w:firstLine="0"/>
        <w:jc w:val="left"/>
        <w:rPr>
          <w:rFonts w:ascii="GHEA Grapalat" w:hAnsi="GHEA Grapalat"/>
          <w:i/>
          <w:sz w:val="16"/>
          <w:szCs w:val="16"/>
          <w:lang w:val="hy-AM"/>
        </w:rPr>
      </w:pPr>
    </w:p>
    <w:p w14:paraId="3BEC9502" w14:textId="77777777" w:rsidR="004D3572" w:rsidRDefault="004D3572" w:rsidP="008F6325">
      <w:pPr>
        <w:pStyle w:val="31"/>
        <w:spacing w:line="240" w:lineRule="auto"/>
        <w:ind w:firstLine="0"/>
        <w:jc w:val="left"/>
        <w:rPr>
          <w:rFonts w:ascii="GHEA Grapalat" w:hAnsi="GHEA Grapalat"/>
          <w:i/>
          <w:sz w:val="16"/>
          <w:szCs w:val="16"/>
          <w:lang w:val="hy-AM"/>
        </w:rPr>
      </w:pPr>
    </w:p>
    <w:p w14:paraId="7E1D3F65" w14:textId="77777777" w:rsidR="004D3572" w:rsidRDefault="004D3572" w:rsidP="008F6325">
      <w:pPr>
        <w:pStyle w:val="31"/>
        <w:spacing w:line="240" w:lineRule="auto"/>
        <w:ind w:firstLine="0"/>
        <w:jc w:val="left"/>
        <w:rPr>
          <w:rFonts w:ascii="GHEA Grapalat" w:hAnsi="GHEA Grapalat"/>
          <w:b/>
          <w:lang w:val="hy-AM"/>
        </w:rPr>
      </w:pPr>
    </w:p>
    <w:p w14:paraId="43160572" w14:textId="77777777" w:rsidR="004D3572" w:rsidRDefault="004D3572" w:rsidP="008F6325">
      <w:pPr>
        <w:pStyle w:val="31"/>
        <w:spacing w:line="240" w:lineRule="auto"/>
        <w:ind w:firstLine="0"/>
        <w:jc w:val="left"/>
        <w:rPr>
          <w:rFonts w:ascii="GHEA Grapalat" w:hAnsi="GHEA Grapalat"/>
          <w:b/>
          <w:lang w:val="hy-AM"/>
        </w:rPr>
      </w:pPr>
    </w:p>
    <w:p w14:paraId="3EDBB4B7" w14:textId="77777777" w:rsidR="004D3572" w:rsidRDefault="004D3572" w:rsidP="008F6325">
      <w:pPr>
        <w:pStyle w:val="31"/>
        <w:spacing w:line="240" w:lineRule="auto"/>
        <w:ind w:firstLine="0"/>
        <w:jc w:val="left"/>
        <w:rPr>
          <w:rFonts w:ascii="GHEA Grapalat" w:hAnsi="GHEA Grapalat"/>
          <w:b/>
          <w:lang w:val="hy-AM"/>
        </w:rPr>
      </w:pPr>
    </w:p>
    <w:p w14:paraId="0DB0A334" w14:textId="77777777" w:rsidR="004D3572" w:rsidRDefault="004D3572" w:rsidP="008F6325">
      <w:pPr>
        <w:pStyle w:val="31"/>
        <w:spacing w:line="240" w:lineRule="auto"/>
        <w:ind w:firstLine="0"/>
        <w:jc w:val="left"/>
        <w:rPr>
          <w:rFonts w:ascii="GHEA Grapalat" w:hAnsi="GHEA Grapalat"/>
          <w:b/>
          <w:lang w:val="hy-AM"/>
        </w:rPr>
      </w:pPr>
    </w:p>
    <w:p w14:paraId="4C71C9BF" w14:textId="77777777" w:rsidR="004D3572" w:rsidRDefault="004D3572" w:rsidP="008F6325">
      <w:pPr>
        <w:spacing w:line="360" w:lineRule="auto"/>
        <w:jc w:val="center"/>
        <w:rPr>
          <w:rFonts w:ascii="GHEA Grapalat" w:eastAsia="GHEA Grapalat" w:hAnsi="GHEA Grapalat" w:cs="GHEA Grapalat"/>
          <w:b/>
        </w:rPr>
      </w:pPr>
    </w:p>
    <w:p w14:paraId="445585A5" w14:textId="5490C839" w:rsidR="004D3572" w:rsidRDefault="004D3572" w:rsidP="008F6325">
      <w:pPr>
        <w:spacing w:line="360" w:lineRule="auto"/>
        <w:jc w:val="center"/>
        <w:rPr>
          <w:rFonts w:ascii="GHEA Grapalat" w:eastAsia="GHEA Grapalat" w:hAnsi="GHEA Grapalat" w:cs="GHEA Grapalat"/>
          <w:b/>
        </w:rPr>
      </w:pPr>
    </w:p>
    <w:p w14:paraId="515E074D" w14:textId="1F4AF196" w:rsidR="00DA58A1" w:rsidRDefault="00DA58A1" w:rsidP="008F6325">
      <w:pPr>
        <w:spacing w:line="360" w:lineRule="auto"/>
        <w:jc w:val="center"/>
        <w:rPr>
          <w:rFonts w:ascii="GHEA Grapalat" w:eastAsia="GHEA Grapalat" w:hAnsi="GHEA Grapalat" w:cs="GHEA Grapalat"/>
          <w:b/>
        </w:rPr>
      </w:pPr>
    </w:p>
    <w:p w14:paraId="1922CE74" w14:textId="6756EC24" w:rsidR="00DA58A1" w:rsidRDefault="00DA58A1" w:rsidP="008F6325">
      <w:pPr>
        <w:spacing w:line="360" w:lineRule="auto"/>
        <w:jc w:val="center"/>
        <w:rPr>
          <w:rFonts w:ascii="GHEA Grapalat" w:eastAsia="GHEA Grapalat" w:hAnsi="GHEA Grapalat" w:cs="GHEA Grapalat"/>
          <w:b/>
        </w:rPr>
      </w:pPr>
    </w:p>
    <w:p w14:paraId="0CADFD2B" w14:textId="09D6172B" w:rsidR="00DA58A1" w:rsidRDefault="00DA58A1" w:rsidP="008F6325">
      <w:pPr>
        <w:spacing w:line="360" w:lineRule="auto"/>
        <w:jc w:val="center"/>
        <w:rPr>
          <w:rFonts w:ascii="GHEA Grapalat" w:eastAsia="GHEA Grapalat" w:hAnsi="GHEA Grapalat" w:cs="GHEA Grapalat"/>
          <w:b/>
        </w:rPr>
      </w:pPr>
    </w:p>
    <w:p w14:paraId="7543771A" w14:textId="77777777" w:rsidR="00DA58A1" w:rsidRDefault="00DA58A1" w:rsidP="008F6325">
      <w:pPr>
        <w:spacing w:line="360" w:lineRule="auto"/>
        <w:jc w:val="center"/>
        <w:rPr>
          <w:rFonts w:ascii="GHEA Grapalat" w:eastAsia="GHEA Grapalat" w:hAnsi="GHEA Grapalat" w:cs="GHEA Grapalat"/>
          <w:b/>
        </w:rPr>
      </w:pPr>
    </w:p>
    <w:p w14:paraId="1FF4DBF1" w14:textId="77777777" w:rsidR="004D3572" w:rsidRDefault="004D3572"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0FA66D98" w14:textId="77777777" w:rsidR="004D3572" w:rsidRDefault="004D3572"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EC706CE" w14:textId="77777777" w:rsidR="004D3572" w:rsidRDefault="004D3572"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45CFB95" w14:textId="77777777" w:rsidR="004D3572" w:rsidRPr="00FA6936" w:rsidRDefault="004D357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6E2C4896" w14:textId="77777777" w:rsidR="004D3572" w:rsidRPr="00FA6936" w:rsidRDefault="004D3572"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33E98AF1" w14:textId="77777777" w:rsidR="004D3572" w:rsidRDefault="004D3572"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2184217C" w14:textId="77777777" w:rsidR="004D3572" w:rsidRDefault="004D3572" w:rsidP="008F6325">
      <w:pPr>
        <w:spacing w:line="276" w:lineRule="auto"/>
        <w:ind w:firstLine="567"/>
        <w:jc w:val="both"/>
        <w:rPr>
          <w:rFonts w:ascii="GHEA Grapalat" w:eastAsia="GHEA Grapalat" w:hAnsi="GHEA Grapalat" w:cs="GHEA Grapalat"/>
        </w:rPr>
      </w:pPr>
    </w:p>
    <w:p w14:paraId="65055508" w14:textId="77777777" w:rsidR="004D3572" w:rsidRDefault="004D3572"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189BFC95" w14:textId="77777777" w:rsidR="004D3572" w:rsidRDefault="004D357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3335B074" w14:textId="77777777" w:rsidR="004D3572" w:rsidRDefault="004D357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2DBF2131" w14:textId="77777777" w:rsidR="004D3572" w:rsidRDefault="004D357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869207B" w14:textId="77777777" w:rsidR="004D3572" w:rsidRDefault="004D3572"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14:paraId="140FD3B2" w14:textId="77777777" w:rsidR="004D3572" w:rsidRDefault="004D3572"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3E39124E" w14:textId="77777777" w:rsidR="004D3572" w:rsidRDefault="004D357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2E800E7B" w14:textId="77777777" w:rsidR="004D3572" w:rsidRDefault="004D357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01B85DDA" w14:textId="77777777" w:rsidR="004D3572" w:rsidRDefault="004D3572"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8F52D85" w14:textId="77777777" w:rsidR="004D3572" w:rsidRDefault="004D3572"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10DFF913" w14:textId="77777777" w:rsidR="004D3572" w:rsidRDefault="004D357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B630964" w14:textId="77777777" w:rsidR="004D3572" w:rsidRDefault="004D357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16C4A13" w14:textId="77777777" w:rsidR="004D3572" w:rsidRDefault="004D357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52628169" w14:textId="77777777" w:rsidR="004D3572" w:rsidRDefault="004D357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280B7010" w14:textId="77777777" w:rsidR="004D3572" w:rsidRDefault="004D357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Pr>
          <w:rFonts w:ascii="GHEA Grapalat" w:eastAsia="GHEA Grapalat" w:hAnsi="GHEA Grapalat" w:cs="GHEA Grapalat"/>
        </w:rPr>
        <w:t>կազմակերպությունների)»</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59D6E443" w14:textId="77777777" w:rsidR="004D3572" w:rsidRPr="008C104F" w:rsidRDefault="004D3572"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Pr>
          <w:rFonts w:ascii="GHEA Grapalat" w:eastAsia="GHEA Grapalat" w:hAnsi="GHEA Grapalat" w:cs="GHEA Grapalat"/>
        </w:rPr>
        <w:t>մասնակցություն)։</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23FFBF00" w14:textId="77777777" w:rsidR="004D3572" w:rsidRPr="008C104F" w:rsidRDefault="004D3572"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54F229E" w14:textId="77777777" w:rsidR="004D3572" w:rsidRPr="008C104F" w:rsidRDefault="004D3572"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67EFC30A" w14:textId="77777777" w:rsidR="004D3572" w:rsidRPr="008C104F" w:rsidRDefault="004D357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Pr>
          <w:rFonts w:ascii="GHEA Grapalat" w:eastAsia="GHEA Grapalat" w:hAnsi="GHEA Grapalat" w:cs="GHEA Grapalat"/>
        </w:rPr>
        <w:t>համար)»</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741A46F3" w14:textId="77777777" w:rsidR="004D3572" w:rsidRPr="008C104F" w:rsidRDefault="004D3572"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2F20BCD5" w14:textId="77777777" w:rsidR="004D3572" w:rsidRPr="008C104F" w:rsidRDefault="004D3572"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5F9083B" w14:textId="77777777" w:rsidR="004D3572" w:rsidRPr="008C104F" w:rsidRDefault="004D3572"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0DBD728A" w14:textId="77777777" w:rsidR="004D3572" w:rsidRPr="008C104F" w:rsidRDefault="004D3572"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37DFC6F7" w14:textId="77777777" w:rsidR="004D3572" w:rsidRPr="008C104F" w:rsidRDefault="004D3572"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1EE0B95D" w14:textId="77777777" w:rsidR="004D3572" w:rsidRDefault="004D357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2E33F123" w14:textId="77777777" w:rsidR="004D3572" w:rsidRDefault="004D357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9B6A914" w14:textId="77777777" w:rsidR="004D3572" w:rsidRDefault="004D3572"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F81242F" w14:textId="77777777" w:rsidR="004D3572" w:rsidRDefault="004D3572"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6855D03A" w14:textId="77777777" w:rsidR="004D3572" w:rsidRDefault="004D357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3F2220E7" w14:textId="77777777" w:rsidR="004D3572" w:rsidRDefault="004D357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B5523F9" w14:textId="77777777" w:rsidR="004D3572" w:rsidRPr="005B15D8" w:rsidRDefault="004D357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2C51CA12" w14:textId="77777777" w:rsidR="004D3572" w:rsidRDefault="004D3572"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8C1DA5F" w14:textId="77777777" w:rsidR="004D3572" w:rsidRPr="00FA6936" w:rsidRDefault="004D3572"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1FE35371" w14:textId="77777777" w:rsidR="004D3572" w:rsidRPr="00FA6936" w:rsidRDefault="004D3572"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6F04E339" w14:textId="77777777" w:rsidR="004D3572" w:rsidRPr="00FA6936" w:rsidRDefault="004D3572" w:rsidP="008F6325">
      <w:pPr>
        <w:pStyle w:val="31"/>
        <w:spacing w:line="240" w:lineRule="auto"/>
        <w:ind w:left="360" w:firstLine="0"/>
        <w:rPr>
          <w:rFonts w:ascii="GHEA Grapalat" w:hAnsi="GHEA Grapalat" w:cs="Sylfaen"/>
          <w:i/>
          <w:sz w:val="16"/>
          <w:szCs w:val="16"/>
          <w:lang w:val="hy-AM" w:eastAsia="ru-RU"/>
        </w:rPr>
      </w:pPr>
    </w:p>
    <w:p w14:paraId="298E055C" w14:textId="77777777" w:rsidR="004D3572" w:rsidRPr="00FA6936" w:rsidRDefault="004D3572" w:rsidP="008F6325">
      <w:pPr>
        <w:pStyle w:val="31"/>
        <w:spacing w:line="240" w:lineRule="auto"/>
        <w:ind w:left="360" w:firstLine="0"/>
        <w:rPr>
          <w:rFonts w:ascii="GHEA Grapalat" w:hAnsi="GHEA Grapalat" w:cs="Sylfaen"/>
          <w:i/>
          <w:sz w:val="16"/>
          <w:szCs w:val="16"/>
          <w:lang w:val="hy-AM" w:eastAsia="ru-RU"/>
        </w:rPr>
      </w:pPr>
    </w:p>
    <w:p w14:paraId="48705371" w14:textId="77777777" w:rsidR="004D3572" w:rsidRPr="00FA6936" w:rsidRDefault="004D3572" w:rsidP="008F6325">
      <w:pPr>
        <w:pStyle w:val="31"/>
        <w:spacing w:line="240" w:lineRule="auto"/>
        <w:ind w:left="360" w:firstLine="0"/>
        <w:rPr>
          <w:rFonts w:ascii="GHEA Grapalat" w:hAnsi="GHEA Grapalat" w:cs="Sylfaen"/>
          <w:i/>
          <w:sz w:val="16"/>
          <w:szCs w:val="16"/>
          <w:lang w:val="hy-AM" w:eastAsia="ru-RU"/>
        </w:rPr>
      </w:pPr>
    </w:p>
    <w:p w14:paraId="183DF8A9" w14:textId="77777777" w:rsidR="004D3572" w:rsidRPr="00FA6936" w:rsidRDefault="004D3572" w:rsidP="008F6325">
      <w:pPr>
        <w:pStyle w:val="31"/>
        <w:spacing w:line="240" w:lineRule="auto"/>
        <w:ind w:left="360" w:firstLine="0"/>
        <w:rPr>
          <w:rFonts w:ascii="GHEA Grapalat" w:hAnsi="GHEA Grapalat" w:cs="Sylfaen"/>
          <w:i/>
          <w:sz w:val="16"/>
          <w:szCs w:val="16"/>
          <w:lang w:val="hy-AM" w:eastAsia="ru-RU"/>
        </w:rPr>
      </w:pPr>
    </w:p>
    <w:p w14:paraId="1C79205F" w14:textId="77777777" w:rsidR="004D3572" w:rsidRPr="00FA6936" w:rsidRDefault="004D3572" w:rsidP="008F6325">
      <w:pPr>
        <w:pStyle w:val="31"/>
        <w:spacing w:line="240" w:lineRule="auto"/>
        <w:ind w:left="360" w:firstLine="0"/>
        <w:rPr>
          <w:rFonts w:ascii="GHEA Grapalat" w:hAnsi="GHEA Grapalat" w:cs="Sylfaen"/>
          <w:i/>
          <w:sz w:val="16"/>
          <w:szCs w:val="16"/>
          <w:lang w:val="hy-AM" w:eastAsia="ru-RU"/>
        </w:rPr>
      </w:pPr>
    </w:p>
    <w:p w14:paraId="6DDBA018" w14:textId="77777777" w:rsidR="004D3572" w:rsidRPr="00FA6936" w:rsidRDefault="004D3572" w:rsidP="008F6325">
      <w:pPr>
        <w:pStyle w:val="31"/>
        <w:spacing w:line="240" w:lineRule="auto"/>
        <w:ind w:left="360" w:firstLine="0"/>
        <w:rPr>
          <w:rFonts w:ascii="GHEA Grapalat" w:hAnsi="GHEA Grapalat" w:cs="Sylfaen"/>
          <w:i/>
          <w:sz w:val="16"/>
          <w:szCs w:val="16"/>
          <w:lang w:val="hy-AM" w:eastAsia="ru-RU"/>
        </w:rPr>
      </w:pPr>
    </w:p>
    <w:p w14:paraId="1D99B2C8" w14:textId="77777777" w:rsidR="004D3572" w:rsidRPr="00FA6936" w:rsidRDefault="004D3572" w:rsidP="008F6325">
      <w:pPr>
        <w:pStyle w:val="31"/>
        <w:spacing w:line="240" w:lineRule="auto"/>
        <w:ind w:left="360" w:firstLine="0"/>
        <w:rPr>
          <w:rFonts w:ascii="GHEA Grapalat" w:hAnsi="GHEA Grapalat" w:cs="Sylfaen"/>
          <w:i/>
          <w:sz w:val="16"/>
          <w:szCs w:val="16"/>
          <w:lang w:val="hy-AM" w:eastAsia="ru-RU"/>
        </w:rPr>
      </w:pPr>
    </w:p>
    <w:p w14:paraId="2C6C5216" w14:textId="77777777" w:rsidR="004D3572" w:rsidRPr="00FA6936" w:rsidRDefault="004D3572" w:rsidP="008F6325">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295EF02" w14:textId="77777777" w:rsidR="004D3572" w:rsidRPr="00A66FC2" w:rsidRDefault="004D3572"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14:paraId="5CFEF179" w14:textId="77777777" w:rsidR="004D3572" w:rsidRPr="0039302D" w:rsidRDefault="004D3572" w:rsidP="00CE3A99">
      <w:pPr>
        <w:jc w:val="both"/>
        <w:rPr>
          <w:rFonts w:ascii="GHEA Grapalat" w:hAnsi="GHEA Grapalat" w:cs="Sylfaen"/>
          <w:sz w:val="20"/>
          <w:lang w:val="hy-AM"/>
        </w:rPr>
      </w:pPr>
    </w:p>
  </w:footnote>
  <w:footnote w:id="12">
    <w:p w14:paraId="3B828F51" w14:textId="77777777" w:rsidR="004D3572" w:rsidRPr="001E7733" w:rsidRDefault="004D3572" w:rsidP="00B2572B">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1AC0E088" w14:textId="77777777" w:rsidR="004D3572" w:rsidRPr="0015088E" w:rsidRDefault="004D3572"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74728D88" w14:textId="77777777" w:rsidR="004D3572" w:rsidRPr="001E7733" w:rsidDel="00856FDE" w:rsidRDefault="004D3572" w:rsidP="00B2572B">
      <w:pPr>
        <w:pStyle w:val="af2"/>
        <w:rPr>
          <w:del w:id="10" w:author="User" w:date="2019-05-26T09:57:00Z"/>
          <w:i/>
          <w:lang w:val="af-ZA"/>
        </w:rPr>
      </w:pPr>
    </w:p>
  </w:footnote>
  <w:footnote w:id="13">
    <w:p w14:paraId="1B19426D" w14:textId="4461E129" w:rsidR="004D3572" w:rsidRPr="00A1199A" w:rsidDel="001B2C6E" w:rsidRDefault="004D3572" w:rsidP="00104F1B">
      <w:pPr>
        <w:pStyle w:val="af2"/>
        <w:jc w:val="both"/>
        <w:rPr>
          <w:del w:id="11" w:author="User" w:date="2019-05-26T11:21:00Z"/>
          <w:rFonts w:ascii="Times New Roman" w:hAnsi="Times New Roman"/>
          <w:vertAlign w:val="superscript"/>
          <w:lang w:val="af-ZA"/>
        </w:rPr>
      </w:pPr>
    </w:p>
  </w:footnote>
  <w:footnote w:id="14">
    <w:p w14:paraId="0FADDC81" w14:textId="1B9F9F3A" w:rsidR="004D3572" w:rsidRPr="00104F1B" w:rsidRDefault="004D3572" w:rsidP="00104F1B">
      <w:pPr>
        <w:pStyle w:val="af2"/>
        <w:jc w:val="both"/>
        <w:rPr>
          <w:rFonts w:ascii="GHEA Grapalat" w:hAnsi="GHEA Grapalat"/>
          <w:i/>
          <w:sz w:val="16"/>
          <w:szCs w:val="24"/>
          <w:lang w:val="af-ZA" w:eastAsia="en-US"/>
        </w:rPr>
      </w:pPr>
      <w:r>
        <w:rPr>
          <w:vertAlign w:val="superscript"/>
          <w:lang w:val="af-ZA"/>
        </w:rPr>
        <w:t xml:space="preserve">   </w:t>
      </w:r>
    </w:p>
    <w:p w14:paraId="1BF1008E" w14:textId="55AC2526" w:rsidR="004D3572" w:rsidRPr="00104F1B" w:rsidRDefault="004D3572" w:rsidP="007678FA">
      <w:pPr>
        <w:pStyle w:val="af2"/>
        <w:jc w:val="both"/>
        <w:rPr>
          <w:vertAlign w:val="superscript"/>
          <w:lang w:val="af-ZA"/>
        </w:rPr>
      </w:pPr>
    </w:p>
    <w:p w14:paraId="07AF0A33" w14:textId="77777777" w:rsidR="004D3572" w:rsidDel="00343637" w:rsidRDefault="004D3572" w:rsidP="007678FA">
      <w:pPr>
        <w:pStyle w:val="af2"/>
        <w:rPr>
          <w:del w:id="12" w:author="User" w:date="2019-05-26T11:24:00Z"/>
        </w:rPr>
      </w:pPr>
    </w:p>
  </w:footnote>
  <w:footnote w:id="15">
    <w:p w14:paraId="32120A5A" w14:textId="77777777" w:rsidR="004D3572" w:rsidRDefault="004D3572" w:rsidP="007678FA">
      <w:pPr>
        <w:pStyle w:val="af2"/>
        <w:jc w:val="both"/>
        <w:rPr>
          <w:rFonts w:ascii="GHEA Grapalat" w:hAnsi="GHEA Grapalat"/>
          <w:i/>
          <w:sz w:val="16"/>
          <w:szCs w:val="24"/>
          <w:lang w:val="en-US" w:eastAsia="en-US"/>
        </w:rPr>
      </w:pPr>
      <w:r w:rsidRPr="00E81BDB">
        <w:rPr>
          <w:color w:val="FFFFFF"/>
          <w:vertAlign w:val="superscript"/>
          <w:lang w:val="hy-AM"/>
        </w:rPr>
        <w:t>35</w:t>
      </w:r>
      <w:r w:rsidRPr="00E81BDB">
        <w:rPr>
          <w:vertAlign w:val="superscript"/>
          <w:lang w:val="hy-AM"/>
        </w:rPr>
        <w:t xml:space="preserve"> 2</w:t>
      </w:r>
      <w:r>
        <w:rPr>
          <w:vertAlign w:val="superscript"/>
          <w:lang w:val="en-US"/>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14:paraId="7923EBDE" w14:textId="77777777" w:rsidR="004D3572" w:rsidRPr="00F934D2" w:rsidDel="00D90DD6" w:rsidRDefault="004D3572" w:rsidP="007678FA">
      <w:pPr>
        <w:pStyle w:val="af2"/>
        <w:jc w:val="both"/>
        <w:rPr>
          <w:del w:id="13" w:author="User" w:date="2019-05-26T11:28:00Z"/>
          <w:lang w:val="en-US"/>
        </w:rPr>
      </w:pPr>
      <w:r>
        <w:rPr>
          <w:rFonts w:ascii="GHEA Grapalat" w:hAnsi="GHEA Grapalat"/>
          <w:i/>
          <w:sz w:val="16"/>
          <w:szCs w:val="24"/>
          <w:lang w:val="en-US" w:eastAsia="en-US"/>
        </w:rPr>
        <w:t xml:space="preserve"> </w:t>
      </w:r>
      <w:r>
        <w:rPr>
          <w:rFonts w:ascii="Sylfaen" w:hAnsi="Sylfaen"/>
          <w:sz w:val="22"/>
          <w:szCs w:val="22"/>
          <w:vertAlign w:val="superscript"/>
          <w:lang w:val="en-US"/>
        </w:rPr>
        <w:t xml:space="preserve">   </w:t>
      </w:r>
      <w:r w:rsidRPr="001330C0">
        <w:rPr>
          <w:rFonts w:ascii="Sylfaen" w:hAnsi="Sylfaen"/>
          <w:sz w:val="22"/>
          <w:szCs w:val="22"/>
          <w:vertAlign w:val="superscript"/>
          <w:lang w:val="hy-AM"/>
        </w:rPr>
        <w:t>2</w:t>
      </w:r>
      <w:r>
        <w:rPr>
          <w:rFonts w:ascii="Sylfaen" w:hAnsi="Sylfaen"/>
          <w:sz w:val="22"/>
          <w:szCs w:val="22"/>
          <w:vertAlign w:val="superscript"/>
          <w:lang w:val="en-US"/>
        </w:rPr>
        <w:t xml:space="preserve">3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6">
    <w:p w14:paraId="504AEDFE" w14:textId="77777777" w:rsidR="004D3572" w:rsidRPr="00560A40" w:rsidRDefault="004D3572" w:rsidP="008631A3">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5990BF4" w14:textId="77777777" w:rsidR="004D3572" w:rsidRPr="00560A40" w:rsidRDefault="004D3572" w:rsidP="007678FA">
      <w:pPr>
        <w:pStyle w:val="af2"/>
        <w:jc w:val="both"/>
        <w:rPr>
          <w:rFonts w:ascii="GHEA Grapalat" w:hAnsi="GHEA Grapalat"/>
          <w:i/>
          <w:sz w:val="16"/>
          <w:szCs w:val="24"/>
          <w:lang w:val="hy-AM" w:eastAsia="en-US"/>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4F1B"/>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BEA"/>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78DC"/>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6960"/>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73AD"/>
    <w:rsid w:val="0022770A"/>
    <w:rsid w:val="00227C9F"/>
    <w:rsid w:val="0023029D"/>
    <w:rsid w:val="00230B12"/>
    <w:rsid w:val="00230C8F"/>
    <w:rsid w:val="00231FE3"/>
    <w:rsid w:val="0023354E"/>
    <w:rsid w:val="0023571C"/>
    <w:rsid w:val="00236B75"/>
    <w:rsid w:val="00237030"/>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CAA"/>
    <w:rsid w:val="002C4DBF"/>
    <w:rsid w:val="002C5D07"/>
    <w:rsid w:val="002C6CF7"/>
    <w:rsid w:val="002C6F44"/>
    <w:rsid w:val="002C7037"/>
    <w:rsid w:val="002D02FE"/>
    <w:rsid w:val="002D0BF9"/>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5C18"/>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34BB"/>
    <w:rsid w:val="00413A8A"/>
    <w:rsid w:val="00416F1E"/>
    <w:rsid w:val="00417553"/>
    <w:rsid w:val="004175B6"/>
    <w:rsid w:val="0042084B"/>
    <w:rsid w:val="00424776"/>
    <w:rsid w:val="00427EAA"/>
    <w:rsid w:val="00427FFC"/>
    <w:rsid w:val="004306D6"/>
    <w:rsid w:val="00431998"/>
    <w:rsid w:val="004320F2"/>
    <w:rsid w:val="00433F39"/>
    <w:rsid w:val="00434D1C"/>
    <w:rsid w:val="0043558D"/>
    <w:rsid w:val="00435780"/>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025B"/>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3572"/>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9C1"/>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A5D"/>
    <w:rsid w:val="005E2F4D"/>
    <w:rsid w:val="005E2FA5"/>
    <w:rsid w:val="005E3097"/>
    <w:rsid w:val="005E3501"/>
    <w:rsid w:val="005E3FC4"/>
    <w:rsid w:val="005E4C8D"/>
    <w:rsid w:val="005E573E"/>
    <w:rsid w:val="005E6606"/>
    <w:rsid w:val="005E6D42"/>
    <w:rsid w:val="005E79C4"/>
    <w:rsid w:val="005F033E"/>
    <w:rsid w:val="005F1793"/>
    <w:rsid w:val="005F1B96"/>
    <w:rsid w:val="005F1DBB"/>
    <w:rsid w:val="005F1F95"/>
    <w:rsid w:val="005F35FC"/>
    <w:rsid w:val="005F425D"/>
    <w:rsid w:val="005F45ED"/>
    <w:rsid w:val="005F53F2"/>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658"/>
    <w:rsid w:val="00631744"/>
    <w:rsid w:val="00631C58"/>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8E8"/>
    <w:rsid w:val="00696A2F"/>
    <w:rsid w:val="00697C38"/>
    <w:rsid w:val="006A0D8B"/>
    <w:rsid w:val="006A0F27"/>
    <w:rsid w:val="006A134C"/>
    <w:rsid w:val="006A14B3"/>
    <w:rsid w:val="006A1922"/>
    <w:rsid w:val="006A1F61"/>
    <w:rsid w:val="006A26BE"/>
    <w:rsid w:val="006A2D46"/>
    <w:rsid w:val="006A35E2"/>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E1D"/>
    <w:rsid w:val="006D5516"/>
    <w:rsid w:val="006D5E0B"/>
    <w:rsid w:val="006D6150"/>
    <w:rsid w:val="006E0F22"/>
    <w:rsid w:val="006E2003"/>
    <w:rsid w:val="006E2E11"/>
    <w:rsid w:val="006E35A0"/>
    <w:rsid w:val="006E35C3"/>
    <w:rsid w:val="006E4901"/>
    <w:rsid w:val="006E49D7"/>
    <w:rsid w:val="006E732A"/>
    <w:rsid w:val="006E73AC"/>
    <w:rsid w:val="006E7900"/>
    <w:rsid w:val="006E7947"/>
    <w:rsid w:val="006E7D48"/>
    <w:rsid w:val="006E7F44"/>
    <w:rsid w:val="006F012B"/>
    <w:rsid w:val="006F0D3F"/>
    <w:rsid w:val="006F1542"/>
    <w:rsid w:val="006F1805"/>
    <w:rsid w:val="006F1A8E"/>
    <w:rsid w:val="006F23D5"/>
    <w:rsid w:val="006F246F"/>
    <w:rsid w:val="006F2817"/>
    <w:rsid w:val="006F3372"/>
    <w:rsid w:val="006F3B78"/>
    <w:rsid w:val="006F49AA"/>
    <w:rsid w:val="006F6413"/>
    <w:rsid w:val="006F71CF"/>
    <w:rsid w:val="00700C81"/>
    <w:rsid w:val="007010F4"/>
    <w:rsid w:val="00701157"/>
    <w:rsid w:val="00701708"/>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3A58"/>
    <w:rsid w:val="00735365"/>
    <w:rsid w:val="00736A43"/>
    <w:rsid w:val="00737986"/>
    <w:rsid w:val="00737B2F"/>
    <w:rsid w:val="00737D93"/>
    <w:rsid w:val="00740919"/>
    <w:rsid w:val="0074145B"/>
    <w:rsid w:val="00741E4A"/>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0B2F"/>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684E"/>
    <w:rsid w:val="00946E8F"/>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71CAE"/>
    <w:rsid w:val="0097207F"/>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596"/>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99A"/>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3916"/>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55D3"/>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BCB"/>
    <w:rsid w:val="00B872AD"/>
    <w:rsid w:val="00B9100A"/>
    <w:rsid w:val="00B925B0"/>
    <w:rsid w:val="00B941D0"/>
    <w:rsid w:val="00B9464D"/>
    <w:rsid w:val="00B95FE0"/>
    <w:rsid w:val="00B96B73"/>
    <w:rsid w:val="00B97237"/>
    <w:rsid w:val="00B975FA"/>
    <w:rsid w:val="00B9796D"/>
    <w:rsid w:val="00B97D91"/>
    <w:rsid w:val="00BA020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2E1D"/>
    <w:rsid w:val="00BD3B55"/>
    <w:rsid w:val="00BD4817"/>
    <w:rsid w:val="00BD572E"/>
    <w:rsid w:val="00BD5F94"/>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918"/>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3348"/>
    <w:rsid w:val="00D84287"/>
    <w:rsid w:val="00D84988"/>
    <w:rsid w:val="00D85304"/>
    <w:rsid w:val="00D86538"/>
    <w:rsid w:val="00D873FE"/>
    <w:rsid w:val="00D875CB"/>
    <w:rsid w:val="00D879FD"/>
    <w:rsid w:val="00D917A4"/>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58A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docId w15:val="{C6D4B87D-D0F0-4526-8BFC-0DA8E9EB1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nder.itender@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protender.itender@gmail.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5645C-7B7D-461D-8A97-0BA6D2C68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65</Pages>
  <Words>17023</Words>
  <Characters>97033</Characters>
  <Application>Microsoft Office Word</Application>
  <DocSecurity>0</DocSecurity>
  <Lines>808</Lines>
  <Paragraphs>227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113829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https:/mul2-minfin.gov.am/tasks/478235/oneclick/Carayutyun_txtayin (2).docx?token=59d5c437d514e53bc9cba29422ea3725</cp:keywords>
  <cp:lastModifiedBy>User</cp:lastModifiedBy>
  <cp:revision>23</cp:revision>
  <cp:lastPrinted>2018-02-16T07:12:00Z</cp:lastPrinted>
  <dcterms:created xsi:type="dcterms:W3CDTF">2022-05-30T17:03:00Z</dcterms:created>
  <dcterms:modified xsi:type="dcterms:W3CDTF">2025-02-13T08:55:00Z</dcterms:modified>
</cp:coreProperties>
</file>